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548B2" w14:textId="0CCF9199" w:rsidR="008B4530" w:rsidRPr="009B3B96" w:rsidRDefault="008369D8" w:rsidP="008B4530">
      <w:pPr>
        <w:spacing w:after="0" w:line="360" w:lineRule="auto"/>
        <w:outlineLvl w:val="1"/>
        <w:rPr>
          <w:rFonts w:ascii="Times New Roman" w:hAnsi="Times New Roman"/>
          <w:b/>
        </w:rPr>
      </w:pPr>
      <w:bookmarkStart w:id="0" w:name="_Toc264273698"/>
      <w:bookmarkStart w:id="1" w:name="_GoBack"/>
      <w:bookmarkEnd w:id="1"/>
      <w:r w:rsidRPr="009B3B96">
        <w:rPr>
          <w:rFonts w:ascii="Times New Roman" w:hAnsi="Times New Roman"/>
          <w:b/>
        </w:rPr>
        <w:t xml:space="preserve">I.2 </w:t>
      </w:r>
      <w:r>
        <w:rPr>
          <w:rFonts w:ascii="Times New Roman" w:hAnsi="Times New Roman"/>
          <w:b/>
        </w:rPr>
        <w:tab/>
      </w:r>
      <w:r w:rsidRPr="009B3B96">
        <w:rPr>
          <w:rFonts w:ascii="Times New Roman" w:hAnsi="Times New Roman"/>
          <w:b/>
        </w:rPr>
        <w:t>Rules of Construction; Definitions</w:t>
      </w:r>
      <w:bookmarkEnd w:id="0"/>
    </w:p>
    <w:p w14:paraId="63E548B3" w14:textId="77777777" w:rsidR="008B4530" w:rsidRDefault="008B4530" w:rsidP="008B4530">
      <w:pPr>
        <w:spacing w:after="0" w:line="360" w:lineRule="auto"/>
        <w:rPr>
          <w:rFonts w:ascii="Times New Roman" w:hAnsi="Times New Roman"/>
        </w:rPr>
      </w:pPr>
    </w:p>
    <w:p w14:paraId="63E548B4" w14:textId="77777777" w:rsidR="008B4530" w:rsidRDefault="008369D8" w:rsidP="008B4530">
      <w:pPr>
        <w:spacing w:after="0" w:line="360" w:lineRule="auto"/>
        <w:outlineLvl w:val="2"/>
        <w:rPr>
          <w:rFonts w:ascii="Times New Roman" w:hAnsi="Times New Roman"/>
        </w:rPr>
      </w:pPr>
      <w:bookmarkStart w:id="2" w:name="_Toc264273699"/>
      <w:r w:rsidRPr="009B3B96">
        <w:rPr>
          <w:rFonts w:ascii="Times New Roman" w:hAnsi="Times New Roman"/>
          <w:b/>
        </w:rPr>
        <w:t xml:space="preserve">I.2.1. </w:t>
      </w:r>
      <w:r>
        <w:rPr>
          <w:rFonts w:ascii="Times New Roman" w:hAnsi="Times New Roman"/>
          <w:b/>
        </w:rPr>
        <w:tab/>
      </w:r>
      <w:r w:rsidRPr="009B3B96">
        <w:rPr>
          <w:rFonts w:ascii="Times New Roman" w:hAnsi="Times New Roman"/>
          <w:b/>
        </w:rPr>
        <w:t>Rules of Construction</w:t>
      </w:r>
      <w:r w:rsidRPr="00E47933">
        <w:rPr>
          <w:rFonts w:ascii="Times New Roman" w:hAnsi="Times New Roman"/>
        </w:rPr>
        <w:t>:</w:t>
      </w:r>
      <w:bookmarkEnd w:id="2"/>
      <w:r w:rsidRPr="00E47933">
        <w:rPr>
          <w:rFonts w:ascii="Times New Roman" w:hAnsi="Times New Roman"/>
        </w:rPr>
        <w:t xml:space="preserve"> </w:t>
      </w:r>
    </w:p>
    <w:p w14:paraId="63E548B5" w14:textId="77777777" w:rsidR="008B4530" w:rsidRDefault="008369D8" w:rsidP="008B4530">
      <w:pPr>
        <w:spacing w:after="0" w:line="360" w:lineRule="auto"/>
        <w:rPr>
          <w:rFonts w:ascii="Times New Roman" w:hAnsi="Times New Roman"/>
        </w:rPr>
      </w:pPr>
      <w:r w:rsidRPr="00E47933">
        <w:rPr>
          <w:rFonts w:ascii="Times New Roman" w:hAnsi="Times New Roman"/>
        </w:rPr>
        <w:t xml:space="preserve">In this Tariff, unless otherwise provided herein: </w:t>
      </w:r>
    </w:p>
    <w:p w14:paraId="63E548B6" w14:textId="77777777" w:rsidR="008B4530" w:rsidRPr="00E47933" w:rsidRDefault="008B4530" w:rsidP="008B4530">
      <w:pPr>
        <w:spacing w:after="0" w:line="360" w:lineRule="auto"/>
        <w:rPr>
          <w:rFonts w:ascii="Times New Roman" w:hAnsi="Times New Roman"/>
        </w:rPr>
      </w:pPr>
    </w:p>
    <w:p w14:paraId="63E548B7" w14:textId="77777777" w:rsidR="008B4530" w:rsidRPr="00E47933" w:rsidRDefault="008369D8" w:rsidP="008B4530">
      <w:pPr>
        <w:spacing w:after="0" w:line="360" w:lineRule="auto"/>
        <w:rPr>
          <w:rFonts w:ascii="Times New Roman" w:hAnsi="Times New Roman"/>
        </w:rPr>
      </w:pPr>
      <w:r w:rsidRPr="00A26162">
        <w:rPr>
          <w:rFonts w:ascii="Times New Roman" w:hAnsi="Times New Roman"/>
        </w:rPr>
        <w:t>(a)</w:t>
      </w:r>
      <w:r w:rsidRPr="00E47933">
        <w:rPr>
          <w:rFonts w:ascii="Times New Roman" w:hAnsi="Times New Roman"/>
        </w:rPr>
        <w:t xml:space="preserve"> </w:t>
      </w:r>
      <w:r w:rsidRPr="00E47933">
        <w:rPr>
          <w:rFonts w:ascii="Times New Roman" w:hAnsi="Times New Roman"/>
        </w:rPr>
        <w:tab/>
      </w:r>
      <w:proofErr w:type="gramStart"/>
      <w:r w:rsidRPr="00E47933">
        <w:rPr>
          <w:rFonts w:ascii="Times New Roman" w:hAnsi="Times New Roman"/>
        </w:rPr>
        <w:t>words</w:t>
      </w:r>
      <w:proofErr w:type="gramEnd"/>
      <w:r w:rsidRPr="00E47933">
        <w:rPr>
          <w:rFonts w:ascii="Times New Roman" w:hAnsi="Times New Roman"/>
        </w:rPr>
        <w:t xml:space="preserve"> denoting the singular include the plural and vice versa; </w:t>
      </w:r>
    </w:p>
    <w:p w14:paraId="63E548B8" w14:textId="77777777" w:rsidR="008B4530" w:rsidRPr="00E47933" w:rsidRDefault="008369D8" w:rsidP="008B4530">
      <w:pPr>
        <w:spacing w:after="0" w:line="360" w:lineRule="auto"/>
        <w:rPr>
          <w:rFonts w:ascii="Times New Roman" w:hAnsi="Times New Roman"/>
        </w:rPr>
      </w:pPr>
      <w:r w:rsidRPr="00A26162">
        <w:rPr>
          <w:rFonts w:ascii="Times New Roman" w:hAnsi="Times New Roman"/>
        </w:rPr>
        <w:t>(b)</w:t>
      </w:r>
      <w:r w:rsidRPr="00E47933">
        <w:rPr>
          <w:rFonts w:ascii="Times New Roman" w:hAnsi="Times New Roman"/>
        </w:rPr>
        <w:t xml:space="preserve"> </w:t>
      </w:r>
      <w:r>
        <w:rPr>
          <w:rFonts w:ascii="Times New Roman" w:hAnsi="Times New Roman"/>
        </w:rPr>
        <w:tab/>
      </w:r>
      <w:proofErr w:type="gramStart"/>
      <w:r w:rsidRPr="00E47933">
        <w:rPr>
          <w:rFonts w:ascii="Times New Roman" w:hAnsi="Times New Roman"/>
        </w:rPr>
        <w:t>words</w:t>
      </w:r>
      <w:proofErr w:type="gramEnd"/>
      <w:r w:rsidRPr="00E47933">
        <w:rPr>
          <w:rFonts w:ascii="Times New Roman" w:hAnsi="Times New Roman"/>
        </w:rPr>
        <w:t xml:space="preserve"> denoting a gender include all genders; </w:t>
      </w:r>
    </w:p>
    <w:p w14:paraId="63E548B9" w14:textId="77777777" w:rsidR="008B4530" w:rsidRPr="00E47933" w:rsidRDefault="008369D8" w:rsidP="008B4530">
      <w:pPr>
        <w:spacing w:after="0" w:line="360" w:lineRule="auto"/>
        <w:ind w:left="720" w:hanging="720"/>
        <w:rPr>
          <w:rFonts w:ascii="Times New Roman" w:hAnsi="Times New Roman"/>
        </w:rPr>
      </w:pPr>
      <w:r w:rsidRPr="00A26162">
        <w:rPr>
          <w:rFonts w:ascii="Times New Roman" w:hAnsi="Times New Roman"/>
        </w:rPr>
        <w:t>(c)</w:t>
      </w:r>
      <w:r w:rsidRPr="00E47933">
        <w:rPr>
          <w:rFonts w:ascii="Times New Roman" w:hAnsi="Times New Roman"/>
        </w:rPr>
        <w:t xml:space="preserve"> </w:t>
      </w:r>
      <w:r>
        <w:rPr>
          <w:rFonts w:ascii="Times New Roman" w:hAnsi="Times New Roman"/>
        </w:rPr>
        <w:tab/>
      </w:r>
      <w:r w:rsidRPr="00E47933">
        <w:rPr>
          <w:rFonts w:ascii="Times New Roman" w:hAnsi="Times New Roman"/>
        </w:rPr>
        <w:t xml:space="preserve">references to a particular part, clause, section, paragraph, article, exhibit, schedule, appendix or other attachment shall be a reference to a part, clause, section, paragraph, or article of, or an exhibit, schedule, appendix or other attachment to, this Tariff; </w:t>
      </w:r>
    </w:p>
    <w:p w14:paraId="63E548BA" w14:textId="77777777" w:rsidR="008B4530" w:rsidRPr="00E47933" w:rsidRDefault="008369D8" w:rsidP="008B4530">
      <w:pPr>
        <w:spacing w:after="0" w:line="360" w:lineRule="auto"/>
        <w:ind w:left="720" w:hanging="720"/>
        <w:rPr>
          <w:rFonts w:ascii="Times New Roman" w:hAnsi="Times New Roman"/>
        </w:rPr>
      </w:pPr>
      <w:r w:rsidRPr="00A26162">
        <w:rPr>
          <w:rFonts w:ascii="Times New Roman" w:hAnsi="Times New Roman"/>
        </w:rPr>
        <w:t>(d)</w:t>
      </w:r>
      <w:r w:rsidRPr="00E47933">
        <w:rPr>
          <w:rFonts w:ascii="Times New Roman" w:hAnsi="Times New Roman"/>
        </w:rPr>
        <w:t xml:space="preserve"> </w:t>
      </w:r>
      <w:r>
        <w:rPr>
          <w:rFonts w:ascii="Times New Roman" w:hAnsi="Times New Roman"/>
        </w:rPr>
        <w:tab/>
      </w:r>
      <w:proofErr w:type="gramStart"/>
      <w:r w:rsidRPr="00E47933">
        <w:rPr>
          <w:rFonts w:ascii="Times New Roman" w:hAnsi="Times New Roman"/>
        </w:rPr>
        <w:t>the</w:t>
      </w:r>
      <w:proofErr w:type="gramEnd"/>
      <w:r w:rsidRPr="00E47933">
        <w:rPr>
          <w:rFonts w:ascii="Times New Roman" w:hAnsi="Times New Roman"/>
        </w:rPr>
        <w:t xml:space="preserve"> exhibits, schedules and appendices attached hereto are incorporated herein by reference and shall be construed with an as an integral part of this Tariff to the same extent as if they were set forth verbatim herein; </w:t>
      </w:r>
    </w:p>
    <w:p w14:paraId="63E548BB" w14:textId="77777777" w:rsidR="008B4530" w:rsidRPr="00E47933" w:rsidRDefault="008369D8" w:rsidP="008B4530">
      <w:pPr>
        <w:spacing w:after="0" w:line="360" w:lineRule="auto"/>
        <w:ind w:left="720" w:hanging="720"/>
        <w:rPr>
          <w:rFonts w:ascii="Times New Roman" w:hAnsi="Times New Roman"/>
        </w:rPr>
      </w:pPr>
      <w:r w:rsidRPr="00A26162">
        <w:rPr>
          <w:rFonts w:ascii="Times New Roman" w:hAnsi="Times New Roman"/>
        </w:rPr>
        <w:t>(e)</w:t>
      </w:r>
      <w:r w:rsidRPr="00E47933">
        <w:rPr>
          <w:rFonts w:ascii="Times New Roman" w:hAnsi="Times New Roman"/>
        </w:rPr>
        <w:t xml:space="preserve"> </w:t>
      </w:r>
      <w:r>
        <w:rPr>
          <w:rFonts w:ascii="Times New Roman" w:hAnsi="Times New Roman"/>
        </w:rPr>
        <w:tab/>
      </w:r>
      <w:r w:rsidRPr="00E47933">
        <w:rPr>
          <w:rFonts w:ascii="Times New Roman" w:hAnsi="Times New Roman"/>
        </w:rPr>
        <w:t xml:space="preserve">a reference to any statute, regulation, proclamation, ordinance or law includes all statutes, regulations, proclamations, amendments, ordinances or laws varying, consolidating or replacing the same from time to time, and a reference to a statute includes all regulations, policies, protocols, codes, proclamations and ordinances issued or otherwise applicable under that statute unless, in any such case, otherwise expressly provided in any such statute or in this Tariff; </w:t>
      </w:r>
    </w:p>
    <w:p w14:paraId="63E548BC" w14:textId="77777777" w:rsidR="008B4530" w:rsidRPr="00E47933" w:rsidRDefault="008369D8" w:rsidP="008B4530">
      <w:pPr>
        <w:spacing w:after="0" w:line="360" w:lineRule="auto"/>
        <w:ind w:left="720" w:hanging="720"/>
        <w:rPr>
          <w:rFonts w:ascii="Times New Roman" w:hAnsi="Times New Roman"/>
        </w:rPr>
      </w:pPr>
      <w:r w:rsidRPr="00A26162">
        <w:rPr>
          <w:rFonts w:ascii="Times New Roman" w:hAnsi="Times New Roman"/>
        </w:rPr>
        <w:t>(f)</w:t>
      </w:r>
      <w:r>
        <w:rPr>
          <w:rFonts w:ascii="Times New Roman" w:hAnsi="Times New Roman"/>
        </w:rPr>
        <w:tab/>
      </w:r>
      <w:r w:rsidRPr="00E47933">
        <w:rPr>
          <w:rFonts w:ascii="Times New Roman" w:hAnsi="Times New Roman"/>
        </w:rPr>
        <w:t xml:space="preserve"> </w:t>
      </w:r>
      <w:proofErr w:type="gramStart"/>
      <w:r w:rsidRPr="00E47933">
        <w:rPr>
          <w:rFonts w:ascii="Times New Roman" w:hAnsi="Times New Roman"/>
        </w:rPr>
        <w:t>a</w:t>
      </w:r>
      <w:proofErr w:type="gramEnd"/>
      <w:r w:rsidRPr="00E47933">
        <w:rPr>
          <w:rFonts w:ascii="Times New Roman" w:hAnsi="Times New Roman"/>
        </w:rPr>
        <w:t xml:space="preserve"> reference to a particular section, paragraph or other part of a particular statute shall be deemed to be a reference to any other section, paragraph or other part substituted therefor from time to time; </w:t>
      </w:r>
    </w:p>
    <w:p w14:paraId="63E548BD" w14:textId="77777777" w:rsidR="008B4530" w:rsidRPr="00E47933" w:rsidRDefault="008369D8" w:rsidP="008B4530">
      <w:pPr>
        <w:spacing w:after="0" w:line="360" w:lineRule="auto"/>
        <w:ind w:left="720" w:hanging="720"/>
        <w:rPr>
          <w:rFonts w:ascii="Times New Roman" w:hAnsi="Times New Roman"/>
        </w:rPr>
      </w:pPr>
      <w:r w:rsidRPr="00A26162">
        <w:rPr>
          <w:rFonts w:ascii="Times New Roman" w:hAnsi="Times New Roman"/>
        </w:rPr>
        <w:t>(g)</w:t>
      </w:r>
      <w:r w:rsidRPr="00E47933">
        <w:rPr>
          <w:rFonts w:ascii="Times New Roman" w:hAnsi="Times New Roman"/>
        </w:rPr>
        <w:t xml:space="preserve"> </w:t>
      </w:r>
      <w:r>
        <w:rPr>
          <w:rFonts w:ascii="Times New Roman" w:hAnsi="Times New Roman"/>
        </w:rPr>
        <w:tab/>
      </w:r>
      <w:r w:rsidRPr="00E47933">
        <w:rPr>
          <w:rFonts w:ascii="Times New Roman" w:hAnsi="Times New Roman"/>
        </w:rPr>
        <w:t xml:space="preserve">a definition of or reference to any document, instrument or agreement includes any amendment or supplement to, or restatement, replacement, modification or novation of, any such document, instrument or agreement unless otherwise specified in such definition or in the context in which such reference is used; </w:t>
      </w:r>
    </w:p>
    <w:p w14:paraId="63E548BE" w14:textId="77777777" w:rsidR="008B4530" w:rsidRPr="00E47933" w:rsidRDefault="008369D8" w:rsidP="008B4530">
      <w:pPr>
        <w:spacing w:after="0" w:line="360" w:lineRule="auto"/>
        <w:ind w:left="720" w:hanging="720"/>
        <w:rPr>
          <w:rFonts w:ascii="Times New Roman" w:hAnsi="Times New Roman"/>
        </w:rPr>
      </w:pPr>
      <w:r w:rsidRPr="00A26162">
        <w:rPr>
          <w:rFonts w:ascii="Times New Roman" w:hAnsi="Times New Roman"/>
        </w:rPr>
        <w:t>(h)</w:t>
      </w:r>
      <w:r w:rsidRPr="00E47933">
        <w:rPr>
          <w:rFonts w:ascii="Times New Roman" w:hAnsi="Times New Roman"/>
        </w:rPr>
        <w:t xml:space="preserve"> </w:t>
      </w:r>
      <w:r>
        <w:rPr>
          <w:rFonts w:ascii="Times New Roman" w:hAnsi="Times New Roman"/>
        </w:rPr>
        <w:tab/>
      </w:r>
      <w:proofErr w:type="gramStart"/>
      <w:r w:rsidRPr="00E47933">
        <w:rPr>
          <w:rFonts w:ascii="Times New Roman" w:hAnsi="Times New Roman"/>
        </w:rPr>
        <w:t>a</w:t>
      </w:r>
      <w:proofErr w:type="gramEnd"/>
      <w:r w:rsidRPr="00E47933">
        <w:rPr>
          <w:rFonts w:ascii="Times New Roman" w:hAnsi="Times New Roman"/>
        </w:rPr>
        <w:t xml:space="preserve"> reference to any </w:t>
      </w:r>
      <w:r>
        <w:rPr>
          <w:rFonts w:ascii="Times New Roman" w:hAnsi="Times New Roman"/>
        </w:rPr>
        <w:t>p</w:t>
      </w:r>
      <w:r w:rsidRPr="00E47933">
        <w:rPr>
          <w:rFonts w:ascii="Times New Roman" w:hAnsi="Times New Roman"/>
        </w:rPr>
        <w:t xml:space="preserve">erson (as hereinafter defined) includes such </w:t>
      </w:r>
      <w:r>
        <w:rPr>
          <w:rFonts w:ascii="Times New Roman" w:hAnsi="Times New Roman"/>
        </w:rPr>
        <w:t>p</w:t>
      </w:r>
      <w:r w:rsidRPr="00E47933">
        <w:rPr>
          <w:rFonts w:ascii="Times New Roman" w:hAnsi="Times New Roman"/>
        </w:rPr>
        <w:t xml:space="preserve">erson’s successors and permitted assigns in that designated capacity; </w:t>
      </w:r>
    </w:p>
    <w:p w14:paraId="63E548BF" w14:textId="77777777" w:rsidR="008B4530" w:rsidRPr="00E47933" w:rsidRDefault="008369D8" w:rsidP="008B4530">
      <w:pPr>
        <w:spacing w:after="0" w:line="360" w:lineRule="auto"/>
        <w:ind w:left="720" w:hanging="720"/>
        <w:rPr>
          <w:rFonts w:ascii="Times New Roman" w:hAnsi="Times New Roman"/>
        </w:rPr>
      </w:pPr>
      <w:r w:rsidRPr="00A26162">
        <w:rPr>
          <w:rFonts w:ascii="Times New Roman" w:hAnsi="Times New Roman"/>
        </w:rPr>
        <w:t>(i)</w:t>
      </w:r>
      <w:r w:rsidRPr="00E47933">
        <w:rPr>
          <w:rFonts w:ascii="Times New Roman" w:hAnsi="Times New Roman"/>
        </w:rPr>
        <w:t xml:space="preserve"> </w:t>
      </w:r>
      <w:r>
        <w:rPr>
          <w:rFonts w:ascii="Times New Roman" w:hAnsi="Times New Roman"/>
        </w:rPr>
        <w:tab/>
      </w:r>
      <w:proofErr w:type="gramStart"/>
      <w:r w:rsidRPr="00E47933">
        <w:rPr>
          <w:rFonts w:ascii="Times New Roman" w:hAnsi="Times New Roman"/>
        </w:rPr>
        <w:t>any</w:t>
      </w:r>
      <w:proofErr w:type="gramEnd"/>
      <w:r w:rsidRPr="00E47933">
        <w:rPr>
          <w:rFonts w:ascii="Times New Roman" w:hAnsi="Times New Roman"/>
        </w:rPr>
        <w:t xml:space="preserve"> reference to “days” shall mean calendar days unless “Business Days” (as hereinafter defined) are expressly specified; </w:t>
      </w:r>
    </w:p>
    <w:p w14:paraId="63E548C0" w14:textId="77777777" w:rsidR="008B4530" w:rsidRPr="00E47933" w:rsidRDefault="008369D8" w:rsidP="008B4530">
      <w:pPr>
        <w:spacing w:after="0" w:line="360" w:lineRule="auto"/>
        <w:ind w:left="720" w:hanging="720"/>
        <w:rPr>
          <w:rFonts w:ascii="Times New Roman" w:hAnsi="Times New Roman"/>
        </w:rPr>
      </w:pPr>
      <w:r w:rsidRPr="00A26162">
        <w:rPr>
          <w:rFonts w:ascii="Times New Roman" w:hAnsi="Times New Roman"/>
        </w:rPr>
        <w:t>(j)</w:t>
      </w:r>
      <w:r>
        <w:rPr>
          <w:rFonts w:ascii="Times New Roman" w:hAnsi="Times New Roman"/>
        </w:rPr>
        <w:tab/>
      </w:r>
      <w:r w:rsidRPr="00E47933">
        <w:rPr>
          <w:rFonts w:ascii="Times New Roman" w:hAnsi="Times New Roman"/>
        </w:rPr>
        <w:t xml:space="preserve"> if the date as of which any right, option or election is exercisable, or the date upon which any amount is due and payable, is stated to be on a date or day that is not a Business Day, such right, option or election may be exercised, and such amount shall be deemed due and payable, on the next succeeding Business Day with the same effect as if the same was exercised or made on such date or day (without, in the case of any such payment, the payment or accrual of any interest or </w:t>
      </w:r>
      <w:r w:rsidRPr="00E47933">
        <w:rPr>
          <w:rFonts w:ascii="Times New Roman" w:hAnsi="Times New Roman"/>
        </w:rPr>
        <w:lastRenderedPageBreak/>
        <w:t xml:space="preserve">other late payment or charge, provided such payment is made on such next succeeding Business Day); </w:t>
      </w:r>
    </w:p>
    <w:p w14:paraId="63E548C1" w14:textId="77777777" w:rsidR="008B4530" w:rsidRPr="00E47933" w:rsidRDefault="008369D8" w:rsidP="008B4530">
      <w:pPr>
        <w:spacing w:after="0" w:line="360" w:lineRule="auto"/>
        <w:ind w:left="720" w:hanging="720"/>
        <w:rPr>
          <w:rFonts w:ascii="Times New Roman" w:hAnsi="Times New Roman"/>
        </w:rPr>
      </w:pPr>
      <w:r w:rsidRPr="00A26162">
        <w:rPr>
          <w:rFonts w:ascii="Times New Roman" w:hAnsi="Times New Roman"/>
        </w:rPr>
        <w:t>(k)</w:t>
      </w:r>
      <w:r w:rsidRPr="00E47933">
        <w:rPr>
          <w:rFonts w:ascii="Times New Roman" w:hAnsi="Times New Roman"/>
        </w:rPr>
        <w:t xml:space="preserve"> </w:t>
      </w:r>
      <w:r>
        <w:rPr>
          <w:rFonts w:ascii="Times New Roman" w:hAnsi="Times New Roman"/>
        </w:rPr>
        <w:tab/>
      </w:r>
      <w:r w:rsidRPr="00E47933">
        <w:rPr>
          <w:rFonts w:ascii="Times New Roman" w:hAnsi="Times New Roman"/>
        </w:rPr>
        <w:t xml:space="preserve">words such as “hereunder,” “hereto,” “hereof” and “herein” and other words of similar import shall, unless the context requires otherwise, refer to this Tariff as a whole and not to any particular article, section, subsection, paragraph or clause hereof; and a reference to “include” or “including” means including without limiting the generality of any description preceding such term, and for purposes hereof the rule of </w:t>
      </w:r>
      <w:proofErr w:type="spellStart"/>
      <w:r w:rsidRPr="00AB69C6">
        <w:rPr>
          <w:rFonts w:ascii="Times New Roman" w:hAnsi="Times New Roman"/>
          <w:i/>
        </w:rPr>
        <w:t>ejusdem</w:t>
      </w:r>
      <w:proofErr w:type="spellEnd"/>
      <w:r w:rsidRPr="00AB69C6">
        <w:rPr>
          <w:rFonts w:ascii="Times New Roman" w:hAnsi="Times New Roman"/>
          <w:i/>
        </w:rPr>
        <w:t xml:space="preserve"> generis</w:t>
      </w:r>
      <w:r w:rsidRPr="00E47933">
        <w:rPr>
          <w:rFonts w:ascii="Times New Roman" w:hAnsi="Times New Roman"/>
        </w:rPr>
        <w:t xml:space="preserve"> shall not be applicable to limit a general statement, followed by or referable to an enumeration of specific matters, to matters similar to those specifically mentioned. </w:t>
      </w:r>
    </w:p>
    <w:p w14:paraId="63E548C2" w14:textId="77777777" w:rsidR="008B4530" w:rsidRPr="00E47933" w:rsidRDefault="008B4530" w:rsidP="008B4530">
      <w:pPr>
        <w:spacing w:after="0" w:line="360" w:lineRule="auto"/>
        <w:rPr>
          <w:rFonts w:ascii="Times New Roman" w:hAnsi="Times New Roman"/>
        </w:rPr>
      </w:pPr>
    </w:p>
    <w:p w14:paraId="63E548C3" w14:textId="77777777" w:rsidR="008B4530" w:rsidRDefault="008369D8" w:rsidP="008B4530">
      <w:pPr>
        <w:spacing w:after="0" w:line="360" w:lineRule="auto"/>
        <w:outlineLvl w:val="2"/>
        <w:rPr>
          <w:rFonts w:ascii="Times New Roman" w:hAnsi="Times New Roman"/>
        </w:rPr>
      </w:pPr>
      <w:bookmarkStart w:id="3" w:name="_Toc264273700"/>
      <w:r w:rsidRPr="00AB69C6">
        <w:rPr>
          <w:rFonts w:ascii="Times New Roman" w:hAnsi="Times New Roman"/>
          <w:b/>
        </w:rPr>
        <w:t xml:space="preserve">I.2.2. </w:t>
      </w:r>
      <w:r>
        <w:rPr>
          <w:rFonts w:ascii="Times New Roman" w:hAnsi="Times New Roman"/>
          <w:b/>
        </w:rPr>
        <w:tab/>
      </w:r>
      <w:r w:rsidRPr="00AB69C6">
        <w:rPr>
          <w:rFonts w:ascii="Times New Roman" w:hAnsi="Times New Roman"/>
          <w:b/>
        </w:rPr>
        <w:t>Definitions</w:t>
      </w:r>
      <w:r w:rsidRPr="00E47933">
        <w:rPr>
          <w:rFonts w:ascii="Times New Roman" w:hAnsi="Times New Roman"/>
        </w:rPr>
        <w:t>:</w:t>
      </w:r>
      <w:bookmarkEnd w:id="3"/>
      <w:r w:rsidRPr="00E47933">
        <w:rPr>
          <w:rFonts w:ascii="Times New Roman" w:hAnsi="Times New Roman"/>
        </w:rPr>
        <w:t xml:space="preserve">  </w:t>
      </w:r>
    </w:p>
    <w:p w14:paraId="63E548C4" w14:textId="77777777" w:rsidR="008B4530" w:rsidRDefault="008369D8" w:rsidP="008B4530">
      <w:pPr>
        <w:spacing w:after="0" w:line="360" w:lineRule="auto"/>
        <w:rPr>
          <w:rFonts w:ascii="Times New Roman" w:hAnsi="Times New Roman"/>
        </w:rPr>
      </w:pPr>
      <w:r w:rsidRPr="00E47933">
        <w:rPr>
          <w:rFonts w:ascii="Times New Roman" w:hAnsi="Times New Roman"/>
        </w:rPr>
        <w:t xml:space="preserve">In this Tariff, the terms listed in this section shall be defined as described below: </w:t>
      </w:r>
    </w:p>
    <w:p w14:paraId="4ABDDD09" w14:textId="77777777" w:rsidR="00C93742" w:rsidRDefault="00C93742" w:rsidP="008B4530">
      <w:pPr>
        <w:spacing w:after="0" w:line="360" w:lineRule="auto"/>
        <w:rPr>
          <w:rFonts w:ascii="Times New Roman" w:hAnsi="Times New Roman"/>
        </w:rPr>
      </w:pPr>
    </w:p>
    <w:p w14:paraId="05727B35" w14:textId="77777777" w:rsidR="00C93742" w:rsidRDefault="00C93742" w:rsidP="00C93742">
      <w:pPr>
        <w:spacing w:after="0" w:line="360" w:lineRule="auto"/>
        <w:rPr>
          <w:rFonts w:ascii="Times New Roman" w:hAnsi="Times New Roman"/>
        </w:rPr>
      </w:pPr>
      <w:r>
        <w:rPr>
          <w:rFonts w:ascii="Times New Roman" w:hAnsi="Times New Roman"/>
          <w:b/>
        </w:rPr>
        <w:t xml:space="preserve">Active </w:t>
      </w:r>
      <w:r w:rsidRPr="007F1320">
        <w:rPr>
          <w:rFonts w:ascii="Times New Roman" w:hAnsi="Times New Roman"/>
          <w:b/>
        </w:rPr>
        <w:t>Demand Capacity Resource</w:t>
      </w:r>
      <w:r>
        <w:rPr>
          <w:rFonts w:ascii="Times New Roman" w:hAnsi="Times New Roman"/>
        </w:rPr>
        <w:t xml:space="preserve"> is one or more Demand Response Resources located within the same Dispatch Zone, that is registered with the ISO, assigned a unique resource identification number by the ISO, and participates in the Forward Capacity Market to fulfill a Market Participant’s Capacity Supply Obligation pursuant to Section III.13 of Market Rule 1.</w:t>
      </w:r>
    </w:p>
    <w:p w14:paraId="63E548C5" w14:textId="77777777" w:rsidR="008B4530" w:rsidRDefault="008B4530" w:rsidP="008B4530">
      <w:pPr>
        <w:spacing w:after="0" w:line="360" w:lineRule="auto"/>
        <w:rPr>
          <w:rFonts w:ascii="Times New Roman" w:hAnsi="Times New Roman"/>
        </w:rPr>
      </w:pPr>
    </w:p>
    <w:p w14:paraId="63E548C6" w14:textId="77777777" w:rsidR="008B4530" w:rsidRDefault="008369D8" w:rsidP="008B4530">
      <w:pPr>
        <w:spacing w:after="0" w:line="360" w:lineRule="auto"/>
        <w:rPr>
          <w:rFonts w:ascii="Times New Roman" w:hAnsi="Times New Roman"/>
        </w:rPr>
      </w:pPr>
      <w:r w:rsidRPr="00DC4640">
        <w:rPr>
          <w:rFonts w:ascii="Times New Roman" w:hAnsi="Times New Roman"/>
          <w:b/>
        </w:rPr>
        <w:t>Actual Capacity Provided</w:t>
      </w:r>
      <w:r>
        <w:rPr>
          <w:rFonts w:ascii="Times New Roman" w:hAnsi="Times New Roman"/>
        </w:rPr>
        <w:t xml:space="preserve"> is the measure of capacity provided during a Capacity Scarcity Condition, as described in Section III.13.7.2.2 of Market Rule 1.</w:t>
      </w:r>
    </w:p>
    <w:p w14:paraId="63E548C7" w14:textId="77777777" w:rsidR="008B4530" w:rsidRDefault="008B4530" w:rsidP="008B4530">
      <w:pPr>
        <w:spacing w:after="0" w:line="360" w:lineRule="auto"/>
        <w:rPr>
          <w:rFonts w:ascii="Times New Roman" w:hAnsi="Times New Roman"/>
        </w:rPr>
      </w:pPr>
    </w:p>
    <w:p w14:paraId="63E548C8" w14:textId="77777777" w:rsidR="008B4530" w:rsidRDefault="008369D8" w:rsidP="008B4530">
      <w:pPr>
        <w:spacing w:after="0" w:line="360" w:lineRule="auto"/>
        <w:rPr>
          <w:rFonts w:ascii="Times New Roman" w:hAnsi="Times New Roman"/>
        </w:rPr>
      </w:pPr>
      <w:r w:rsidRPr="00A612EF">
        <w:rPr>
          <w:rFonts w:ascii="Times New Roman" w:hAnsi="Times New Roman"/>
          <w:b/>
        </w:rPr>
        <w:t>Actual Load</w:t>
      </w:r>
      <w:r>
        <w:rPr>
          <w:rFonts w:ascii="Times New Roman" w:hAnsi="Times New Roman"/>
        </w:rPr>
        <w:t xml:space="preserve"> is the consumption at the Retail Delivery Point for the hour.</w:t>
      </w:r>
    </w:p>
    <w:p w14:paraId="63E548C9" w14:textId="77777777" w:rsidR="008B4530" w:rsidRDefault="008B4530" w:rsidP="008B4530">
      <w:pPr>
        <w:spacing w:after="0" w:line="360" w:lineRule="auto"/>
        <w:rPr>
          <w:rFonts w:ascii="Times New Roman" w:hAnsi="Times New Roman"/>
        </w:rPr>
      </w:pPr>
    </w:p>
    <w:p w14:paraId="63E548CA" w14:textId="77777777" w:rsidR="008B4530" w:rsidRDefault="008369D8" w:rsidP="008B4530">
      <w:pPr>
        <w:spacing w:after="0" w:line="360" w:lineRule="auto"/>
        <w:rPr>
          <w:rFonts w:ascii="Times New Roman" w:hAnsi="Times New Roman"/>
        </w:rPr>
      </w:pPr>
      <w:r w:rsidRPr="00355A6F">
        <w:rPr>
          <w:rFonts w:ascii="Times New Roman" w:hAnsi="Times New Roman"/>
          <w:b/>
        </w:rPr>
        <w:t xml:space="preserve">Additional Resource </w:t>
      </w:r>
      <w:proofErr w:type="spellStart"/>
      <w:r w:rsidRPr="00355A6F">
        <w:rPr>
          <w:rFonts w:ascii="Times New Roman" w:hAnsi="Times New Roman"/>
          <w:b/>
        </w:rPr>
        <w:t>Blackstart</w:t>
      </w:r>
      <w:proofErr w:type="spellEnd"/>
      <w:r w:rsidRPr="00355A6F">
        <w:rPr>
          <w:rFonts w:ascii="Times New Roman" w:hAnsi="Times New Roman"/>
          <w:b/>
        </w:rPr>
        <w:t xml:space="preserve"> O&amp;M Payment</w:t>
      </w:r>
      <w:r>
        <w:rPr>
          <w:rFonts w:ascii="Times New Roman" w:hAnsi="Times New Roman"/>
        </w:rPr>
        <w:t xml:space="preserve"> is defined and calculated as specified in Section 5.1.2 of Schedule 16 to the OATT.</w:t>
      </w:r>
    </w:p>
    <w:p w14:paraId="63E548CB" w14:textId="77777777" w:rsidR="008B4530" w:rsidRDefault="008B4530" w:rsidP="008B4530">
      <w:pPr>
        <w:spacing w:after="0" w:line="360" w:lineRule="auto"/>
        <w:rPr>
          <w:rFonts w:ascii="Times New Roman" w:hAnsi="Times New Roman"/>
        </w:rPr>
      </w:pPr>
    </w:p>
    <w:p w14:paraId="63E548CC" w14:textId="77777777" w:rsidR="008B4530" w:rsidRDefault="008369D8" w:rsidP="008B4530">
      <w:pPr>
        <w:spacing w:after="0" w:line="360" w:lineRule="auto"/>
        <w:rPr>
          <w:rFonts w:ascii="Times New Roman" w:hAnsi="Times New Roman"/>
        </w:rPr>
      </w:pPr>
      <w:r w:rsidRPr="00355A6F">
        <w:rPr>
          <w:rFonts w:ascii="Times New Roman" w:hAnsi="Times New Roman"/>
          <w:b/>
        </w:rPr>
        <w:t xml:space="preserve">Additional Resource Specified-Term </w:t>
      </w:r>
      <w:proofErr w:type="spellStart"/>
      <w:r w:rsidRPr="00355A6F">
        <w:rPr>
          <w:rFonts w:ascii="Times New Roman" w:hAnsi="Times New Roman"/>
          <w:b/>
        </w:rPr>
        <w:t>Blackstart</w:t>
      </w:r>
      <w:proofErr w:type="spellEnd"/>
      <w:r w:rsidRPr="00355A6F">
        <w:rPr>
          <w:rFonts w:ascii="Times New Roman" w:hAnsi="Times New Roman"/>
          <w:b/>
        </w:rPr>
        <w:t xml:space="preserve"> Capital Payment</w:t>
      </w:r>
      <w:r>
        <w:rPr>
          <w:rFonts w:ascii="Times New Roman" w:hAnsi="Times New Roman"/>
        </w:rPr>
        <w:t xml:space="preserve"> is defined and calculated as specified in Section 5.1.2 of Schedule 16 to the OATT.</w:t>
      </w:r>
    </w:p>
    <w:p w14:paraId="63E548CD" w14:textId="77777777" w:rsidR="008B4530" w:rsidRDefault="008B4530" w:rsidP="008B4530">
      <w:pPr>
        <w:spacing w:after="0" w:line="360" w:lineRule="auto"/>
        <w:rPr>
          <w:rFonts w:ascii="Times New Roman" w:hAnsi="Times New Roman"/>
        </w:rPr>
      </w:pPr>
    </w:p>
    <w:p w14:paraId="63E548CE" w14:textId="77777777" w:rsidR="008B4530" w:rsidRDefault="008369D8" w:rsidP="008B4530">
      <w:pPr>
        <w:spacing w:after="0" w:line="360" w:lineRule="auto"/>
        <w:rPr>
          <w:rFonts w:ascii="Times New Roman" w:hAnsi="Times New Roman"/>
        </w:rPr>
      </w:pPr>
      <w:r w:rsidRPr="00355A6F">
        <w:rPr>
          <w:rFonts w:ascii="Times New Roman" w:hAnsi="Times New Roman"/>
          <w:b/>
        </w:rPr>
        <w:t xml:space="preserve">Additional Resource Standard </w:t>
      </w:r>
      <w:proofErr w:type="spellStart"/>
      <w:r w:rsidRPr="00355A6F">
        <w:rPr>
          <w:rFonts w:ascii="Times New Roman" w:hAnsi="Times New Roman"/>
          <w:b/>
        </w:rPr>
        <w:t>Blackstart</w:t>
      </w:r>
      <w:proofErr w:type="spellEnd"/>
      <w:r w:rsidRPr="00355A6F">
        <w:rPr>
          <w:rFonts w:ascii="Times New Roman" w:hAnsi="Times New Roman"/>
          <w:b/>
        </w:rPr>
        <w:t xml:space="preserve"> Capital Payment</w:t>
      </w:r>
      <w:r>
        <w:rPr>
          <w:rFonts w:ascii="Times New Roman" w:hAnsi="Times New Roman"/>
        </w:rPr>
        <w:t xml:space="preserve"> is defined and calculated as specified in Section 5.1.2 of Schedule 16 to the OATT.</w:t>
      </w:r>
    </w:p>
    <w:p w14:paraId="63E548CF" w14:textId="77777777" w:rsidR="008B4530" w:rsidRDefault="008B4530" w:rsidP="008B4530">
      <w:pPr>
        <w:spacing w:after="0" w:line="360" w:lineRule="auto"/>
        <w:rPr>
          <w:rFonts w:ascii="Times New Roman" w:hAnsi="Times New Roman"/>
        </w:rPr>
      </w:pPr>
    </w:p>
    <w:p w14:paraId="63E548D0" w14:textId="77777777" w:rsidR="008B4530" w:rsidRDefault="008369D8" w:rsidP="008B4530">
      <w:pPr>
        <w:spacing w:after="0" w:line="360" w:lineRule="auto"/>
        <w:rPr>
          <w:rFonts w:ascii="Times New Roman" w:hAnsi="Times New Roman"/>
        </w:rPr>
      </w:pPr>
      <w:r w:rsidRPr="00AB69C6">
        <w:rPr>
          <w:rFonts w:ascii="Times New Roman" w:hAnsi="Times New Roman"/>
          <w:b/>
        </w:rPr>
        <w:t>Administrative Costs</w:t>
      </w:r>
      <w:r w:rsidRPr="00E47933">
        <w:rPr>
          <w:rFonts w:ascii="Times New Roman" w:hAnsi="Times New Roman"/>
        </w:rPr>
        <w:t xml:space="preserve"> are those costs incurred in connection with the review of Applications for transmission service and the carrying out of System Impact Studies and Facilities Studies. </w:t>
      </w:r>
    </w:p>
    <w:p w14:paraId="63E548D1" w14:textId="77777777" w:rsidR="008B4530" w:rsidRPr="00E47933" w:rsidRDefault="008B4530" w:rsidP="008B4530">
      <w:pPr>
        <w:spacing w:after="0" w:line="360" w:lineRule="auto"/>
        <w:rPr>
          <w:rFonts w:ascii="Times New Roman" w:hAnsi="Times New Roman"/>
        </w:rPr>
      </w:pPr>
    </w:p>
    <w:p w14:paraId="63E548D2" w14:textId="77777777" w:rsidR="008B4530" w:rsidRDefault="008369D8" w:rsidP="008B4530">
      <w:pPr>
        <w:spacing w:after="0" w:line="360" w:lineRule="auto"/>
        <w:rPr>
          <w:rFonts w:ascii="Times New Roman" w:hAnsi="Times New Roman"/>
        </w:rPr>
      </w:pPr>
      <w:r w:rsidRPr="00AB69C6">
        <w:rPr>
          <w:rFonts w:ascii="Times New Roman" w:hAnsi="Times New Roman"/>
          <w:b/>
        </w:rPr>
        <w:t>Administrative Export De-List Bid</w:t>
      </w:r>
      <w:r w:rsidRPr="00E47933">
        <w:rPr>
          <w:rFonts w:ascii="Times New Roman" w:hAnsi="Times New Roman"/>
        </w:rPr>
        <w:t xml:space="preserve"> is a bid that may be submitted in a Forward Capacity Auction by certain Existing Generating Capacity Resources subject to a multi-year contract to sell capacity outside of the New England Control Area during the associated Capacity Commitment Period, as described in Section III.13.1.2.3.1.4 of Market Rule 1. </w:t>
      </w:r>
    </w:p>
    <w:p w14:paraId="63E548D3" w14:textId="77777777" w:rsidR="008B4530" w:rsidRPr="00E47933" w:rsidRDefault="008B4530" w:rsidP="008B4530">
      <w:pPr>
        <w:spacing w:after="0" w:line="360" w:lineRule="auto"/>
        <w:rPr>
          <w:rFonts w:ascii="Times New Roman" w:hAnsi="Times New Roman"/>
        </w:rPr>
      </w:pPr>
    </w:p>
    <w:p w14:paraId="63E548D4" w14:textId="77777777" w:rsidR="008B4530" w:rsidRPr="00E47933" w:rsidRDefault="008369D8" w:rsidP="008B4530">
      <w:pPr>
        <w:spacing w:after="0" w:line="360" w:lineRule="auto"/>
        <w:rPr>
          <w:rFonts w:ascii="Times New Roman" w:hAnsi="Times New Roman"/>
        </w:rPr>
      </w:pPr>
      <w:r w:rsidRPr="00AB69C6">
        <w:rPr>
          <w:rFonts w:ascii="Times New Roman" w:hAnsi="Times New Roman"/>
          <w:b/>
        </w:rPr>
        <w:t>Administrative Sanctions</w:t>
      </w:r>
      <w:r w:rsidRPr="00E47933">
        <w:rPr>
          <w:rFonts w:ascii="Times New Roman" w:hAnsi="Times New Roman"/>
        </w:rPr>
        <w:t xml:space="preserve"> </w:t>
      </w:r>
      <w:r>
        <w:rPr>
          <w:rFonts w:ascii="Times New Roman" w:hAnsi="Times New Roman"/>
        </w:rPr>
        <w:t>are</w:t>
      </w:r>
      <w:r w:rsidRPr="00E47933">
        <w:rPr>
          <w:rFonts w:ascii="Times New Roman" w:hAnsi="Times New Roman"/>
        </w:rPr>
        <w:t xml:space="preserve"> defined in Section III.B.4.1.2 of Appendix B of Market Rule 1. </w:t>
      </w:r>
    </w:p>
    <w:p w14:paraId="63E548D5" w14:textId="77777777" w:rsidR="008B4530" w:rsidRDefault="008B4530" w:rsidP="008B4530">
      <w:pPr>
        <w:spacing w:after="0" w:line="360" w:lineRule="auto"/>
        <w:rPr>
          <w:rFonts w:ascii="Times New Roman" w:hAnsi="Times New Roman"/>
        </w:rPr>
      </w:pPr>
    </w:p>
    <w:p w14:paraId="63E548D6" w14:textId="77777777" w:rsidR="008B4530" w:rsidRDefault="008369D8" w:rsidP="008B4530">
      <w:pPr>
        <w:spacing w:after="0" w:line="360" w:lineRule="auto"/>
        <w:rPr>
          <w:rFonts w:ascii="Times New Roman" w:hAnsi="Times New Roman"/>
        </w:rPr>
      </w:pPr>
      <w:r>
        <w:rPr>
          <w:rFonts w:ascii="Times New Roman" w:hAnsi="Times New Roman"/>
          <w:b/>
        </w:rPr>
        <w:t xml:space="preserve">ADR Neutrals </w:t>
      </w:r>
      <w:r w:rsidRPr="00191412">
        <w:rPr>
          <w:rFonts w:ascii="Times New Roman" w:hAnsi="Times New Roman"/>
        </w:rPr>
        <w:t>are one or</w:t>
      </w:r>
      <w:r>
        <w:rPr>
          <w:rFonts w:ascii="Times New Roman" w:hAnsi="Times New Roman"/>
        </w:rPr>
        <w:t xml:space="preserve"> more firms or individuals identified by the ISO with the advice and consent of the Participants Committee that are prepared to act as neutrals in ADR proceedings under Appendix D to Market Rule 1</w:t>
      </w:r>
      <w:r w:rsidRPr="00E47933">
        <w:rPr>
          <w:rFonts w:ascii="Times New Roman" w:hAnsi="Times New Roman"/>
        </w:rPr>
        <w:t xml:space="preserve">. </w:t>
      </w:r>
    </w:p>
    <w:p w14:paraId="63E548D7" w14:textId="77777777" w:rsidR="008B4530" w:rsidRPr="00E47933" w:rsidRDefault="008B4530" w:rsidP="008B4530">
      <w:pPr>
        <w:spacing w:after="0" w:line="360" w:lineRule="auto"/>
        <w:rPr>
          <w:rFonts w:ascii="Times New Roman" w:hAnsi="Times New Roman"/>
        </w:rPr>
      </w:pPr>
    </w:p>
    <w:p w14:paraId="63E548D8" w14:textId="77777777" w:rsidR="008B4530" w:rsidRDefault="008369D8" w:rsidP="008B4530">
      <w:pPr>
        <w:spacing w:after="0" w:line="360" w:lineRule="auto"/>
        <w:rPr>
          <w:rFonts w:ascii="Times New Roman" w:hAnsi="Times New Roman"/>
        </w:rPr>
      </w:pPr>
      <w:r w:rsidRPr="00AB69C6">
        <w:rPr>
          <w:rFonts w:ascii="Times New Roman" w:hAnsi="Times New Roman"/>
          <w:b/>
        </w:rPr>
        <w:t>Advance</w:t>
      </w:r>
      <w:r w:rsidRPr="00E47933">
        <w:rPr>
          <w:rFonts w:ascii="Times New Roman" w:hAnsi="Times New Roman"/>
        </w:rPr>
        <w:t xml:space="preserve"> is defined in Section IV.A.3.2 of the Tariff.</w:t>
      </w:r>
    </w:p>
    <w:p w14:paraId="63E548D9" w14:textId="77777777" w:rsidR="008B4530" w:rsidRDefault="008B4530" w:rsidP="008B4530">
      <w:pPr>
        <w:spacing w:after="0" w:line="360" w:lineRule="auto"/>
        <w:rPr>
          <w:rFonts w:ascii="Times New Roman" w:hAnsi="Times New Roman"/>
        </w:rPr>
      </w:pPr>
    </w:p>
    <w:p w14:paraId="63E548DA" w14:textId="77777777" w:rsidR="008B4530" w:rsidRDefault="008369D8" w:rsidP="008B4530">
      <w:pPr>
        <w:spacing w:after="0" w:line="360" w:lineRule="auto"/>
        <w:rPr>
          <w:rFonts w:ascii="Times New Roman" w:hAnsi="Times New Roman"/>
        </w:rPr>
      </w:pPr>
      <w:r w:rsidRPr="00E402EE">
        <w:rPr>
          <w:rFonts w:ascii="Times New Roman" w:hAnsi="Times New Roman"/>
          <w:b/>
        </w:rPr>
        <w:t>Affected Party</w:t>
      </w:r>
      <w:r>
        <w:rPr>
          <w:rFonts w:ascii="Times New Roman" w:hAnsi="Times New Roman"/>
        </w:rPr>
        <w:t>, for purposes of the ISO New England Billing Policy, is defined in Section 6.3.5 of the ISO New England Billing Policy.</w:t>
      </w:r>
    </w:p>
    <w:p w14:paraId="63E548DB" w14:textId="77777777" w:rsidR="008B4530" w:rsidRPr="00E47933" w:rsidRDefault="008369D8" w:rsidP="008B4530">
      <w:pPr>
        <w:spacing w:after="0" w:line="360" w:lineRule="auto"/>
        <w:rPr>
          <w:rFonts w:ascii="Times New Roman" w:hAnsi="Times New Roman"/>
        </w:rPr>
      </w:pPr>
      <w:r w:rsidRPr="00E47933">
        <w:rPr>
          <w:rFonts w:ascii="Times New Roman" w:hAnsi="Times New Roman"/>
        </w:rPr>
        <w:t xml:space="preserve"> </w:t>
      </w:r>
    </w:p>
    <w:p w14:paraId="63E548DC" w14:textId="77777777" w:rsidR="008B4530" w:rsidRDefault="008369D8" w:rsidP="008B4530">
      <w:pPr>
        <w:spacing w:after="0" w:line="360" w:lineRule="auto"/>
        <w:rPr>
          <w:rFonts w:ascii="Times New Roman" w:hAnsi="Times New Roman"/>
        </w:rPr>
      </w:pPr>
      <w:r w:rsidRPr="00AB69C6">
        <w:rPr>
          <w:rFonts w:ascii="Times New Roman" w:hAnsi="Times New Roman"/>
          <w:b/>
        </w:rPr>
        <w:t>Affiliate</w:t>
      </w:r>
      <w:r>
        <w:rPr>
          <w:rFonts w:ascii="Times New Roman" w:hAnsi="Times New Roman"/>
        </w:rPr>
        <w:t xml:space="preserve"> </w:t>
      </w:r>
      <w:r w:rsidRPr="00E47933">
        <w:rPr>
          <w:rFonts w:ascii="Times New Roman" w:hAnsi="Times New Roman"/>
        </w:rPr>
        <w:t xml:space="preserve">is any person or entity </w:t>
      </w:r>
      <w:r>
        <w:rPr>
          <w:rFonts w:ascii="Times New Roman" w:hAnsi="Times New Roman"/>
        </w:rPr>
        <w:t>that</w:t>
      </w:r>
      <w:r w:rsidRPr="00E47933">
        <w:rPr>
          <w:rFonts w:ascii="Times New Roman" w:hAnsi="Times New Roman"/>
        </w:rPr>
        <w:t xml:space="preserve"> controls, is controlled by, or is under common control by another person or entity.  For purposes of this definition, "control" means the possession, directly or indirectly, of the authority to direct the management or policies of </w:t>
      </w:r>
      <w:r>
        <w:rPr>
          <w:rFonts w:ascii="Times New Roman" w:hAnsi="Times New Roman"/>
        </w:rPr>
        <w:t>an</w:t>
      </w:r>
      <w:r w:rsidRPr="00E47933">
        <w:rPr>
          <w:rFonts w:ascii="Times New Roman" w:hAnsi="Times New Roman"/>
        </w:rPr>
        <w:t xml:space="preserve"> entity. A voting interest of ten percent or more shall create a rebuttable presumption of control. </w:t>
      </w:r>
    </w:p>
    <w:p w14:paraId="63E548DD" w14:textId="77777777" w:rsidR="008B4530" w:rsidRDefault="008B4530" w:rsidP="008B4530">
      <w:pPr>
        <w:spacing w:after="0" w:line="360" w:lineRule="auto"/>
        <w:rPr>
          <w:rFonts w:ascii="Times New Roman" w:hAnsi="Times New Roman"/>
        </w:rPr>
      </w:pPr>
    </w:p>
    <w:p w14:paraId="63E548DE" w14:textId="77777777" w:rsidR="008B4530" w:rsidRDefault="008369D8" w:rsidP="008B4530">
      <w:pPr>
        <w:spacing w:after="0" w:line="360" w:lineRule="auto"/>
        <w:rPr>
          <w:rFonts w:ascii="Times New Roman" w:hAnsi="Times New Roman"/>
        </w:rPr>
      </w:pPr>
      <w:r w:rsidRPr="00895704">
        <w:rPr>
          <w:rFonts w:ascii="Times New Roman" w:hAnsi="Times New Roman"/>
          <w:b/>
        </w:rPr>
        <w:t>AGC</w:t>
      </w:r>
      <w:r>
        <w:rPr>
          <w:rFonts w:ascii="Times New Roman" w:hAnsi="Times New Roman"/>
        </w:rPr>
        <w:t xml:space="preserve"> is automatic generation control.</w:t>
      </w:r>
    </w:p>
    <w:p w14:paraId="63E548DF" w14:textId="77777777" w:rsidR="008B4530" w:rsidRDefault="008B4530" w:rsidP="008B4530">
      <w:pPr>
        <w:spacing w:after="0" w:line="360" w:lineRule="auto"/>
        <w:rPr>
          <w:rFonts w:ascii="Times New Roman" w:hAnsi="Times New Roman"/>
        </w:rPr>
      </w:pPr>
    </w:p>
    <w:p w14:paraId="63E548E0" w14:textId="77777777" w:rsidR="008B4530" w:rsidRPr="00730C4C" w:rsidRDefault="008369D8" w:rsidP="008B4530">
      <w:pPr>
        <w:spacing w:after="0" w:line="360" w:lineRule="auto"/>
        <w:rPr>
          <w:rFonts w:ascii="Times New Roman" w:hAnsi="Times New Roman"/>
        </w:rPr>
      </w:pPr>
      <w:r w:rsidRPr="00730C4C">
        <w:rPr>
          <w:rFonts w:ascii="Times New Roman" w:hAnsi="Times New Roman"/>
          <w:b/>
        </w:rPr>
        <w:t xml:space="preserve">AGC </w:t>
      </w:r>
      <w:proofErr w:type="spellStart"/>
      <w:r w:rsidRPr="00730C4C">
        <w:rPr>
          <w:rFonts w:ascii="Times New Roman" w:hAnsi="Times New Roman"/>
          <w:b/>
        </w:rPr>
        <w:t>SetPoint</w:t>
      </w:r>
      <w:proofErr w:type="spellEnd"/>
      <w:r w:rsidRPr="00730C4C">
        <w:rPr>
          <w:rFonts w:ascii="Times New Roman" w:hAnsi="Times New Roman"/>
        </w:rPr>
        <w:t xml:space="preserve"> is the desired output signal for a Resource providing Regulation that is produced by the AGC system as frequently as every four seconds.</w:t>
      </w:r>
    </w:p>
    <w:p w14:paraId="63E548E1" w14:textId="77777777" w:rsidR="008B4530" w:rsidRPr="00730C4C" w:rsidRDefault="008B4530" w:rsidP="008B4530">
      <w:pPr>
        <w:spacing w:after="0" w:line="360" w:lineRule="auto"/>
        <w:rPr>
          <w:rFonts w:ascii="Times New Roman" w:hAnsi="Times New Roman"/>
        </w:rPr>
      </w:pPr>
    </w:p>
    <w:p w14:paraId="63E548E2" w14:textId="77777777" w:rsidR="008B4530" w:rsidRDefault="008369D8" w:rsidP="008B4530">
      <w:pPr>
        <w:spacing w:after="0" w:line="360" w:lineRule="auto"/>
        <w:rPr>
          <w:rFonts w:ascii="Times New Roman" w:hAnsi="Times New Roman"/>
        </w:rPr>
      </w:pPr>
      <w:r w:rsidRPr="00730C4C">
        <w:rPr>
          <w:rFonts w:ascii="Times New Roman" w:hAnsi="Times New Roman"/>
          <w:b/>
        </w:rPr>
        <w:t xml:space="preserve">AGC </w:t>
      </w:r>
      <w:proofErr w:type="spellStart"/>
      <w:r w:rsidRPr="00730C4C">
        <w:rPr>
          <w:rFonts w:ascii="Times New Roman" w:hAnsi="Times New Roman"/>
          <w:b/>
        </w:rPr>
        <w:t>SetPoint</w:t>
      </w:r>
      <w:proofErr w:type="spellEnd"/>
      <w:r w:rsidRPr="00730C4C">
        <w:rPr>
          <w:rFonts w:ascii="Times New Roman" w:hAnsi="Times New Roman"/>
          <w:b/>
        </w:rPr>
        <w:t xml:space="preserve"> </w:t>
      </w:r>
      <w:proofErr w:type="spellStart"/>
      <w:r w:rsidRPr="00730C4C">
        <w:rPr>
          <w:rFonts w:ascii="Times New Roman" w:hAnsi="Times New Roman"/>
          <w:b/>
        </w:rPr>
        <w:t>Deadband</w:t>
      </w:r>
      <w:proofErr w:type="spellEnd"/>
      <w:r w:rsidRPr="00730C4C">
        <w:rPr>
          <w:rFonts w:ascii="Times New Roman" w:hAnsi="Times New Roman"/>
        </w:rPr>
        <w:t xml:space="preserve"> is a </w:t>
      </w:r>
      <w:proofErr w:type="spellStart"/>
      <w:r w:rsidRPr="00730C4C">
        <w:rPr>
          <w:rFonts w:ascii="Times New Roman" w:hAnsi="Times New Roman"/>
        </w:rPr>
        <w:t>deadband</w:t>
      </w:r>
      <w:proofErr w:type="spellEnd"/>
      <w:r w:rsidRPr="00730C4C">
        <w:rPr>
          <w:rFonts w:ascii="Times New Roman" w:hAnsi="Times New Roman"/>
        </w:rPr>
        <w:t xml:space="preserve"> expressed in megawatts that is applied to changing values of the AGC </w:t>
      </w:r>
      <w:proofErr w:type="spellStart"/>
      <w:r w:rsidRPr="00730C4C">
        <w:rPr>
          <w:rFonts w:ascii="Times New Roman" w:hAnsi="Times New Roman"/>
        </w:rPr>
        <w:t>SetPoint</w:t>
      </w:r>
      <w:proofErr w:type="spellEnd"/>
      <w:r w:rsidRPr="00730C4C">
        <w:rPr>
          <w:rFonts w:ascii="Times New Roman" w:hAnsi="Times New Roman"/>
        </w:rPr>
        <w:t xml:space="preserve"> for generating units.</w:t>
      </w:r>
    </w:p>
    <w:p w14:paraId="63E548E3" w14:textId="77777777" w:rsidR="008B4530" w:rsidRDefault="008B4530" w:rsidP="008B4530">
      <w:pPr>
        <w:spacing w:after="0" w:line="360" w:lineRule="auto"/>
        <w:rPr>
          <w:rFonts w:ascii="Times New Roman" w:hAnsi="Times New Roman"/>
        </w:rPr>
      </w:pPr>
    </w:p>
    <w:p w14:paraId="63E548E4" w14:textId="77777777" w:rsidR="008B4530" w:rsidRDefault="008369D8" w:rsidP="008B4530">
      <w:pPr>
        <w:spacing w:after="0" w:line="360" w:lineRule="auto"/>
        <w:rPr>
          <w:rFonts w:ascii="Times New Roman" w:hAnsi="Times New Roman"/>
        </w:rPr>
      </w:pPr>
      <w:r w:rsidRPr="00E402EE">
        <w:rPr>
          <w:rFonts w:ascii="Times New Roman" w:hAnsi="Times New Roman"/>
          <w:b/>
        </w:rPr>
        <w:t>Allocated Assessment</w:t>
      </w:r>
      <w:r>
        <w:rPr>
          <w:rFonts w:ascii="Times New Roman" w:hAnsi="Times New Roman"/>
        </w:rPr>
        <w:t xml:space="preserve"> is a Covered Entity’s right to seek and obtain payment and recovery of its share in any shortfall payments under Section 3.3 or Section 3.4 of the ISO New England Billing Policy.</w:t>
      </w:r>
    </w:p>
    <w:p w14:paraId="63E548E5" w14:textId="77777777" w:rsidR="008B4530" w:rsidRPr="00E47933" w:rsidRDefault="008B4530" w:rsidP="008B4530">
      <w:pPr>
        <w:spacing w:after="0" w:line="360" w:lineRule="auto"/>
        <w:rPr>
          <w:rFonts w:ascii="Times New Roman" w:hAnsi="Times New Roman"/>
        </w:rPr>
      </w:pPr>
    </w:p>
    <w:p w14:paraId="63E548E6" w14:textId="77777777" w:rsidR="008B4530" w:rsidRDefault="008369D8" w:rsidP="008B4530">
      <w:pPr>
        <w:spacing w:after="0" w:line="360" w:lineRule="auto"/>
        <w:rPr>
          <w:rFonts w:ascii="Times New Roman" w:hAnsi="Times New Roman"/>
        </w:rPr>
      </w:pPr>
      <w:r w:rsidRPr="00D7115D">
        <w:rPr>
          <w:rFonts w:ascii="Times New Roman" w:hAnsi="Times New Roman"/>
          <w:b/>
        </w:rPr>
        <w:t>Alternative Dispute Resolution (ADR)</w:t>
      </w:r>
      <w:r>
        <w:rPr>
          <w:rFonts w:ascii="Times New Roman" w:hAnsi="Times New Roman"/>
        </w:rPr>
        <w:t xml:space="preserve"> is the procedure set forth in Appendix D to Market Rule 1.</w:t>
      </w:r>
    </w:p>
    <w:p w14:paraId="63E548E7" w14:textId="77777777" w:rsidR="008B4530" w:rsidRDefault="008B4530" w:rsidP="008B4530">
      <w:pPr>
        <w:spacing w:after="0" w:line="360" w:lineRule="auto"/>
        <w:rPr>
          <w:rFonts w:ascii="Times New Roman" w:hAnsi="Times New Roman"/>
        </w:rPr>
      </w:pPr>
    </w:p>
    <w:p w14:paraId="63E548E8" w14:textId="0D43B96C" w:rsidR="008B4530" w:rsidRDefault="008369D8" w:rsidP="008B4530">
      <w:pPr>
        <w:spacing w:after="0" w:line="360" w:lineRule="auto"/>
        <w:rPr>
          <w:rFonts w:ascii="Times New Roman" w:hAnsi="Times New Roman"/>
        </w:rPr>
      </w:pPr>
      <w:r w:rsidRPr="00CA200F">
        <w:rPr>
          <w:rFonts w:ascii="Times New Roman" w:hAnsi="Times New Roman"/>
          <w:b/>
        </w:rPr>
        <w:t>Alternative Technology Regulation Resource</w:t>
      </w:r>
      <w:r>
        <w:rPr>
          <w:rFonts w:ascii="Times New Roman" w:hAnsi="Times New Roman"/>
        </w:rPr>
        <w:t xml:space="preserve"> </w:t>
      </w:r>
      <w:r w:rsidR="00EB4214">
        <w:rPr>
          <w:rFonts w:ascii="Times New Roman" w:hAnsi="Times New Roman"/>
          <w:b/>
        </w:rPr>
        <w:t xml:space="preserve">(ATRR) </w:t>
      </w:r>
      <w:r>
        <w:rPr>
          <w:rFonts w:ascii="Times New Roman" w:hAnsi="Times New Roman"/>
        </w:rPr>
        <w:t xml:space="preserve">is </w:t>
      </w:r>
      <w:r w:rsidR="00EB4214">
        <w:rPr>
          <w:rFonts w:ascii="Times New Roman" w:hAnsi="Times New Roman"/>
        </w:rPr>
        <w:t>one or more facilities capable of providing Regulation that have been registered in accordance with the Asset Registration Process. An Alternative Technology Regulation Resource is eligible to participate in the Regulation Market</w:t>
      </w:r>
      <w:r>
        <w:rPr>
          <w:rFonts w:ascii="Times New Roman" w:hAnsi="Times New Roman"/>
        </w:rPr>
        <w:t>.</w:t>
      </w:r>
    </w:p>
    <w:p w14:paraId="63E548E9" w14:textId="77777777" w:rsidR="008B4530" w:rsidRDefault="008B4530" w:rsidP="008B4530">
      <w:pPr>
        <w:spacing w:after="0" w:line="360" w:lineRule="auto"/>
        <w:rPr>
          <w:rFonts w:ascii="Times New Roman" w:hAnsi="Times New Roman"/>
        </w:rPr>
      </w:pPr>
    </w:p>
    <w:p w14:paraId="63E548EA" w14:textId="77777777" w:rsidR="008B4530" w:rsidRDefault="008369D8" w:rsidP="008B4530">
      <w:pPr>
        <w:spacing w:after="0" w:line="360" w:lineRule="auto"/>
        <w:rPr>
          <w:rFonts w:ascii="Times New Roman" w:hAnsi="Times New Roman"/>
        </w:rPr>
      </w:pPr>
      <w:r w:rsidRPr="00AB69C6">
        <w:rPr>
          <w:rFonts w:ascii="Times New Roman" w:hAnsi="Times New Roman"/>
          <w:b/>
        </w:rPr>
        <w:t>Ancillary Services</w:t>
      </w:r>
      <w:r w:rsidRPr="00E47933">
        <w:rPr>
          <w:rFonts w:ascii="Times New Roman" w:hAnsi="Times New Roman"/>
        </w:rPr>
        <w:t xml:space="preserve"> are those services that are necessary to support the transmission of electric capacity and energy from resources to loads while maintaining reliable operation of the New England Transmission System in accordance with Good Utility Practice. </w:t>
      </w:r>
    </w:p>
    <w:p w14:paraId="63E548EB" w14:textId="77777777" w:rsidR="008B4530" w:rsidRPr="00E47933" w:rsidRDefault="008B4530" w:rsidP="008B4530">
      <w:pPr>
        <w:spacing w:after="0" w:line="360" w:lineRule="auto"/>
        <w:rPr>
          <w:rFonts w:ascii="Times New Roman" w:hAnsi="Times New Roman"/>
        </w:rPr>
      </w:pPr>
    </w:p>
    <w:p w14:paraId="63E548EC" w14:textId="77777777" w:rsidR="008B4530" w:rsidRDefault="008369D8" w:rsidP="008B4530">
      <w:pPr>
        <w:spacing w:after="0" w:line="360" w:lineRule="auto"/>
        <w:rPr>
          <w:rFonts w:ascii="Times New Roman" w:hAnsi="Times New Roman"/>
        </w:rPr>
      </w:pPr>
      <w:r w:rsidRPr="00AB69C6">
        <w:rPr>
          <w:rFonts w:ascii="Times New Roman" w:hAnsi="Times New Roman"/>
          <w:b/>
        </w:rPr>
        <w:t>Announced Schedule 1 EA Amount, Announced Schedule 2 EA Amount, Announced Schedule 3 EA Amount</w:t>
      </w:r>
      <w:r w:rsidRPr="00E47933">
        <w:rPr>
          <w:rFonts w:ascii="Times New Roman" w:hAnsi="Times New Roman"/>
        </w:rPr>
        <w:t xml:space="preserve"> are defined in Section IV.B.2.2 of the Tariff. </w:t>
      </w:r>
    </w:p>
    <w:p w14:paraId="63E548ED" w14:textId="77777777" w:rsidR="008B4530" w:rsidRPr="00E47933" w:rsidRDefault="008B4530" w:rsidP="008B4530">
      <w:pPr>
        <w:spacing w:after="0" w:line="360" w:lineRule="auto"/>
        <w:rPr>
          <w:rFonts w:ascii="Times New Roman" w:hAnsi="Times New Roman"/>
        </w:rPr>
      </w:pPr>
    </w:p>
    <w:p w14:paraId="340B8E16" w14:textId="77777777" w:rsidR="00BA1529" w:rsidRDefault="008369D8" w:rsidP="00BA1529">
      <w:pPr>
        <w:spacing w:after="0" w:line="360" w:lineRule="auto"/>
        <w:rPr>
          <w:rFonts w:ascii="Times New Roman" w:hAnsi="Times New Roman"/>
        </w:rPr>
      </w:pPr>
      <w:r w:rsidRPr="00AB69C6">
        <w:rPr>
          <w:rFonts w:ascii="Times New Roman" w:hAnsi="Times New Roman"/>
          <w:b/>
        </w:rPr>
        <w:t>Annual Transmission Revenue Requirements</w:t>
      </w:r>
      <w:r w:rsidRPr="00E47933">
        <w:rPr>
          <w:rFonts w:ascii="Times New Roman" w:hAnsi="Times New Roman"/>
        </w:rPr>
        <w:t xml:space="preserve"> are the annual revenue requirements of a PTO’s PTF or of all PTOs’ PTF for purposes of the OATT shall be the amount determined in accordance with Attachment F to the OATT. </w:t>
      </w:r>
    </w:p>
    <w:p w14:paraId="3A56C280" w14:textId="77777777" w:rsidR="00BA1529" w:rsidRDefault="00BA1529" w:rsidP="00BA1529">
      <w:pPr>
        <w:spacing w:after="0" w:line="360" w:lineRule="auto"/>
        <w:rPr>
          <w:rFonts w:ascii="Times New Roman" w:hAnsi="Times New Roman"/>
        </w:rPr>
      </w:pPr>
    </w:p>
    <w:p w14:paraId="2D70808B" w14:textId="77777777" w:rsidR="00BA1529" w:rsidRDefault="00BA1529" w:rsidP="00BA1529">
      <w:pPr>
        <w:spacing w:after="0" w:line="360" w:lineRule="auto"/>
        <w:rPr>
          <w:rFonts w:ascii="Times New Roman" w:hAnsi="Times New Roman"/>
        </w:rPr>
      </w:pPr>
      <w:bookmarkStart w:id="4" w:name="DefART"/>
      <w:r w:rsidRPr="00D7030C">
        <w:rPr>
          <w:rFonts w:ascii="Times New Roman" w:hAnsi="Times New Roman"/>
          <w:b/>
        </w:rPr>
        <w:t>Annual Reconfiguration Transaction</w:t>
      </w:r>
      <w:r w:rsidRPr="00D7030C">
        <w:rPr>
          <w:rFonts w:ascii="Times New Roman" w:hAnsi="Times New Roman"/>
        </w:rPr>
        <w:t xml:space="preserve"> </w:t>
      </w:r>
      <w:bookmarkEnd w:id="4"/>
      <w:r w:rsidRPr="00D7030C">
        <w:rPr>
          <w:rFonts w:ascii="Times New Roman" w:hAnsi="Times New Roman"/>
        </w:rPr>
        <w:t xml:space="preserve">is a </w:t>
      </w:r>
      <w:r>
        <w:rPr>
          <w:rFonts w:ascii="Times New Roman" w:hAnsi="Times New Roman"/>
        </w:rPr>
        <w:t xml:space="preserve">bilateral </w:t>
      </w:r>
      <w:r w:rsidRPr="00D7030C">
        <w:rPr>
          <w:rFonts w:ascii="Times New Roman" w:hAnsi="Times New Roman"/>
        </w:rPr>
        <w:t xml:space="preserve">transaction that may be used in accordance with </w:t>
      </w:r>
      <w:proofErr w:type="gramStart"/>
      <w:r w:rsidRPr="00D7030C">
        <w:rPr>
          <w:rFonts w:ascii="Times New Roman" w:hAnsi="Times New Roman"/>
        </w:rPr>
        <w:t>Section  III.13.5.4</w:t>
      </w:r>
      <w:proofErr w:type="gramEnd"/>
      <w:r w:rsidRPr="00D7030C">
        <w:rPr>
          <w:rFonts w:ascii="Times New Roman" w:hAnsi="Times New Roman"/>
        </w:rPr>
        <w:t xml:space="preserve"> of Market Rule 1 to specify a price when a Capacity Supply Obligation is transferred using supply offers and demand bids in Annual Reconfiguration Auctions.</w:t>
      </w:r>
    </w:p>
    <w:p w14:paraId="63E548EF" w14:textId="77777777" w:rsidR="008B4530" w:rsidRPr="00E47933" w:rsidRDefault="008B4530" w:rsidP="008B4530">
      <w:pPr>
        <w:spacing w:after="0" w:line="360" w:lineRule="auto"/>
        <w:rPr>
          <w:rFonts w:ascii="Times New Roman" w:hAnsi="Times New Roman"/>
        </w:rPr>
      </w:pPr>
    </w:p>
    <w:p w14:paraId="63E548F0" w14:textId="77777777" w:rsidR="008B4530" w:rsidRDefault="008369D8" w:rsidP="008B4530">
      <w:pPr>
        <w:spacing w:after="0" w:line="360" w:lineRule="auto"/>
        <w:rPr>
          <w:rFonts w:ascii="Times New Roman" w:hAnsi="Times New Roman"/>
        </w:rPr>
      </w:pPr>
      <w:r w:rsidRPr="00E402EE">
        <w:rPr>
          <w:rFonts w:ascii="Times New Roman" w:hAnsi="Times New Roman"/>
          <w:b/>
        </w:rPr>
        <w:t>Applicants</w:t>
      </w:r>
      <w:r>
        <w:rPr>
          <w:rFonts w:ascii="Times New Roman" w:hAnsi="Times New Roman"/>
        </w:rPr>
        <w:t>, for the purposes of the ISO New England Financial Assurance Policy, are entities applying for Market Participant status or for transmission service from the ISO.</w:t>
      </w:r>
    </w:p>
    <w:p w14:paraId="63E548F1" w14:textId="77777777" w:rsidR="008B4530" w:rsidRPr="00E47933" w:rsidRDefault="008B4530" w:rsidP="008B4530">
      <w:pPr>
        <w:spacing w:after="0" w:line="360" w:lineRule="auto"/>
        <w:rPr>
          <w:rFonts w:ascii="Times New Roman" w:hAnsi="Times New Roman"/>
        </w:rPr>
      </w:pPr>
    </w:p>
    <w:p w14:paraId="63E548F2" w14:textId="77777777" w:rsidR="008B4530" w:rsidRDefault="008369D8" w:rsidP="008B4530">
      <w:pPr>
        <w:spacing w:after="0" w:line="360" w:lineRule="auto"/>
        <w:rPr>
          <w:rFonts w:ascii="Times New Roman" w:hAnsi="Times New Roman"/>
        </w:rPr>
      </w:pPr>
      <w:r w:rsidRPr="00AB69C6">
        <w:rPr>
          <w:rFonts w:ascii="Times New Roman" w:hAnsi="Times New Roman"/>
          <w:b/>
        </w:rPr>
        <w:t>Application</w:t>
      </w:r>
      <w:r w:rsidRPr="00E47933">
        <w:rPr>
          <w:rFonts w:ascii="Times New Roman" w:hAnsi="Times New Roman"/>
        </w:rPr>
        <w:t xml:space="preserve"> is a written request by an Eligible Customer for transmission service pursuant to the provisions of the OATT. </w:t>
      </w:r>
    </w:p>
    <w:p w14:paraId="63E548F3" w14:textId="77777777" w:rsidR="008B4530" w:rsidRDefault="008B4530" w:rsidP="008B4530">
      <w:pPr>
        <w:spacing w:after="0" w:line="360" w:lineRule="auto"/>
        <w:rPr>
          <w:rFonts w:ascii="Times New Roman" w:hAnsi="Times New Roman"/>
        </w:rPr>
      </w:pPr>
    </w:p>
    <w:p w14:paraId="63E548F4" w14:textId="2EAE75E5" w:rsidR="008B4530" w:rsidRDefault="008369D8" w:rsidP="008B4530">
      <w:pPr>
        <w:spacing w:after="0" w:line="360" w:lineRule="auto"/>
        <w:rPr>
          <w:rFonts w:ascii="Times New Roman" w:hAnsi="Times New Roman"/>
        </w:rPr>
      </w:pPr>
      <w:r w:rsidRPr="00AB69C6">
        <w:rPr>
          <w:rFonts w:ascii="Times New Roman" w:hAnsi="Times New Roman"/>
          <w:b/>
        </w:rPr>
        <w:t>Asset</w:t>
      </w:r>
      <w:r w:rsidRPr="00E47933">
        <w:rPr>
          <w:rFonts w:ascii="Times New Roman" w:hAnsi="Times New Roman"/>
        </w:rPr>
        <w:t xml:space="preserve"> is a</w:t>
      </w:r>
      <w:r w:rsidR="00247729">
        <w:rPr>
          <w:rFonts w:ascii="Times New Roman" w:hAnsi="Times New Roman"/>
        </w:rPr>
        <w:t xml:space="preserve"> </w:t>
      </w:r>
      <w:r w:rsidR="00C93742">
        <w:rPr>
          <w:rFonts w:ascii="Times New Roman" w:hAnsi="Times New Roman"/>
        </w:rPr>
        <w:t>Generator Asset</w:t>
      </w:r>
      <w:r w:rsidRPr="00E47933">
        <w:rPr>
          <w:rFonts w:ascii="Times New Roman" w:hAnsi="Times New Roman"/>
        </w:rPr>
        <w:t xml:space="preserve">, </w:t>
      </w:r>
      <w:r w:rsidR="00C93742">
        <w:rPr>
          <w:rFonts w:ascii="Times New Roman" w:hAnsi="Times New Roman"/>
        </w:rPr>
        <w:t xml:space="preserve">a Demand Response Asset, </w:t>
      </w:r>
      <w:r>
        <w:rPr>
          <w:rFonts w:ascii="Times New Roman" w:hAnsi="Times New Roman"/>
        </w:rPr>
        <w:t>a component of a</w:t>
      </w:r>
      <w:r w:rsidR="00C93742">
        <w:rPr>
          <w:rFonts w:ascii="Times New Roman" w:hAnsi="Times New Roman"/>
        </w:rPr>
        <w:t xml:space="preserve">n On-Peak Demand Resource or Seasonal </w:t>
      </w:r>
      <w:r w:rsidR="00247729">
        <w:rPr>
          <w:rFonts w:ascii="Times New Roman" w:hAnsi="Times New Roman"/>
        </w:rPr>
        <w:t xml:space="preserve">Peak </w:t>
      </w:r>
      <w:r w:rsidR="00C93742">
        <w:rPr>
          <w:rFonts w:ascii="Times New Roman" w:hAnsi="Times New Roman"/>
        </w:rPr>
        <w:t>Demand Resource, a L</w:t>
      </w:r>
      <w:r w:rsidRPr="00E47933">
        <w:rPr>
          <w:rFonts w:ascii="Times New Roman" w:hAnsi="Times New Roman"/>
        </w:rPr>
        <w:t xml:space="preserve">oad </w:t>
      </w:r>
      <w:r w:rsidR="00C93742">
        <w:rPr>
          <w:rFonts w:ascii="Times New Roman" w:hAnsi="Times New Roman"/>
        </w:rPr>
        <w:t>A</w:t>
      </w:r>
      <w:r w:rsidRPr="00E47933">
        <w:rPr>
          <w:rFonts w:ascii="Times New Roman" w:hAnsi="Times New Roman"/>
        </w:rPr>
        <w:t>sset</w:t>
      </w:r>
      <w:r w:rsidR="003409CE">
        <w:rPr>
          <w:rFonts w:ascii="Times New Roman" w:hAnsi="Times New Roman"/>
        </w:rPr>
        <w:t xml:space="preserve"> (including an Asset Related Demand</w:t>
      </w:r>
      <w:r w:rsidR="003409CE" w:rsidRPr="0057522E">
        <w:rPr>
          <w:rFonts w:ascii="Times New Roman" w:hAnsi="Times New Roman"/>
        </w:rPr>
        <w:t>), an Alternative Technology Regulation Resource,</w:t>
      </w:r>
      <w:r w:rsidR="003409CE">
        <w:rPr>
          <w:rFonts w:ascii="Times New Roman" w:hAnsi="Times New Roman"/>
        </w:rPr>
        <w:t xml:space="preserve"> or a Tie-Line Asset</w:t>
      </w:r>
      <w:r w:rsidRPr="00E47933">
        <w:rPr>
          <w:rFonts w:ascii="Times New Roman" w:hAnsi="Times New Roman"/>
        </w:rPr>
        <w:t xml:space="preserve">. </w:t>
      </w:r>
    </w:p>
    <w:p w14:paraId="63E548F5" w14:textId="77777777" w:rsidR="008B4530" w:rsidRPr="00E47933" w:rsidRDefault="008B4530" w:rsidP="008B4530">
      <w:pPr>
        <w:spacing w:after="0" w:line="360" w:lineRule="auto"/>
        <w:rPr>
          <w:rFonts w:ascii="Times New Roman" w:hAnsi="Times New Roman"/>
        </w:rPr>
      </w:pPr>
    </w:p>
    <w:p w14:paraId="63E548F6" w14:textId="75ED9B8B" w:rsidR="008B4530" w:rsidRPr="00E47933" w:rsidRDefault="008369D8" w:rsidP="008B4530">
      <w:pPr>
        <w:spacing w:after="0" w:line="360" w:lineRule="auto"/>
        <w:rPr>
          <w:rFonts w:ascii="Times New Roman" w:hAnsi="Times New Roman"/>
        </w:rPr>
      </w:pPr>
      <w:r w:rsidRPr="00AB69C6">
        <w:rPr>
          <w:rFonts w:ascii="Times New Roman" w:hAnsi="Times New Roman"/>
          <w:b/>
        </w:rPr>
        <w:t>Asset Registration Process</w:t>
      </w:r>
      <w:r w:rsidRPr="00E47933">
        <w:rPr>
          <w:rFonts w:ascii="Times New Roman" w:hAnsi="Times New Roman"/>
        </w:rPr>
        <w:t xml:space="preserve"> is the ISO business process for registering a</w:t>
      </w:r>
      <w:r w:rsidR="003409CE">
        <w:rPr>
          <w:rFonts w:ascii="Times New Roman" w:hAnsi="Times New Roman"/>
        </w:rPr>
        <w:t>n Asset</w:t>
      </w:r>
      <w:r w:rsidRPr="00E47933">
        <w:rPr>
          <w:rFonts w:ascii="Times New Roman" w:hAnsi="Times New Roman"/>
        </w:rPr>
        <w:t xml:space="preserve">. </w:t>
      </w:r>
    </w:p>
    <w:p w14:paraId="63E548F7" w14:textId="77777777" w:rsidR="008B4530" w:rsidRPr="00E47933" w:rsidRDefault="008B4530" w:rsidP="008B4530">
      <w:pPr>
        <w:spacing w:after="0" w:line="360" w:lineRule="auto"/>
        <w:rPr>
          <w:rFonts w:ascii="Times New Roman" w:hAnsi="Times New Roman"/>
        </w:rPr>
      </w:pPr>
    </w:p>
    <w:p w14:paraId="63E548F8" w14:textId="5F55406E" w:rsidR="008B4530" w:rsidRDefault="008369D8" w:rsidP="008B4530">
      <w:pPr>
        <w:spacing w:after="0" w:line="360" w:lineRule="auto"/>
        <w:rPr>
          <w:rFonts w:ascii="Times New Roman" w:hAnsi="Times New Roman"/>
        </w:rPr>
      </w:pPr>
      <w:r w:rsidRPr="00AB69C6">
        <w:rPr>
          <w:rFonts w:ascii="Times New Roman" w:hAnsi="Times New Roman"/>
          <w:b/>
        </w:rPr>
        <w:t>Asset Related Demand</w:t>
      </w:r>
      <w:r w:rsidRPr="00E47933">
        <w:rPr>
          <w:rFonts w:ascii="Times New Roman" w:hAnsi="Times New Roman"/>
        </w:rPr>
        <w:t xml:space="preserve"> is a </w:t>
      </w:r>
      <w:r w:rsidR="003409CE">
        <w:rPr>
          <w:rFonts w:ascii="Times New Roman" w:hAnsi="Times New Roman"/>
        </w:rPr>
        <w:t xml:space="preserve">Load Asset </w:t>
      </w:r>
      <w:r w:rsidRPr="00E47933">
        <w:rPr>
          <w:rFonts w:ascii="Times New Roman" w:hAnsi="Times New Roman"/>
        </w:rPr>
        <w:t>that has been discretely modeled within the ISO’s dispatch and settlement systems</w:t>
      </w:r>
      <w:r>
        <w:rPr>
          <w:rFonts w:ascii="Times New Roman" w:hAnsi="Times New Roman"/>
        </w:rPr>
        <w:t>, settles at a Node</w:t>
      </w:r>
      <w:r w:rsidR="003409CE">
        <w:rPr>
          <w:rFonts w:ascii="Times New Roman" w:hAnsi="Times New Roman"/>
        </w:rPr>
        <w:t>,</w:t>
      </w:r>
      <w:r>
        <w:rPr>
          <w:rFonts w:ascii="Times New Roman" w:hAnsi="Times New Roman"/>
        </w:rPr>
        <w:t xml:space="preserve"> </w:t>
      </w:r>
      <w:r w:rsidR="003409CE" w:rsidRPr="00E47933">
        <w:rPr>
          <w:rFonts w:ascii="Times New Roman" w:hAnsi="Times New Roman"/>
        </w:rPr>
        <w:t>has been registered in accordance with</w:t>
      </w:r>
      <w:r w:rsidR="003409CE">
        <w:rPr>
          <w:rFonts w:ascii="Times New Roman" w:hAnsi="Times New Roman"/>
        </w:rPr>
        <w:t xml:space="preserve"> the Asset Registration </w:t>
      </w:r>
      <w:r w:rsidR="003409CE">
        <w:rPr>
          <w:rFonts w:ascii="Times New Roman" w:hAnsi="Times New Roman"/>
        </w:rPr>
        <w:lastRenderedPageBreak/>
        <w:t>Process</w:t>
      </w:r>
      <w:r>
        <w:rPr>
          <w:rFonts w:ascii="Times New Roman" w:hAnsi="Times New Roman"/>
        </w:rPr>
        <w:t xml:space="preserve">, </w:t>
      </w:r>
      <w:r w:rsidR="003409CE">
        <w:rPr>
          <w:rFonts w:ascii="Times New Roman" w:hAnsi="Times New Roman"/>
        </w:rPr>
        <w:t xml:space="preserve">and </w:t>
      </w:r>
      <w:r>
        <w:rPr>
          <w:rFonts w:ascii="Times New Roman" w:hAnsi="Times New Roman"/>
        </w:rPr>
        <w:t xml:space="preserve">is made up of </w:t>
      </w:r>
      <w:r w:rsidR="003409CE">
        <w:rPr>
          <w:rFonts w:ascii="Times New Roman" w:hAnsi="Times New Roman"/>
        </w:rPr>
        <w:t xml:space="preserve">either: (1) </w:t>
      </w:r>
      <w:r>
        <w:rPr>
          <w:rFonts w:ascii="Times New Roman" w:hAnsi="Times New Roman"/>
        </w:rPr>
        <w:t>one or more individual end-use metered customers receiving service from the same point or points of electrical supply with an aggregate average hourly load of 1 MW or greater during the 12 months preceding its registration</w:t>
      </w:r>
      <w:r w:rsidR="006D3F0D">
        <w:rPr>
          <w:rFonts w:ascii="Times New Roman" w:hAnsi="Times New Roman"/>
        </w:rPr>
        <w:t>;</w:t>
      </w:r>
      <w:r w:rsidR="003409CE">
        <w:rPr>
          <w:rFonts w:ascii="Times New Roman" w:hAnsi="Times New Roman"/>
        </w:rPr>
        <w:t xml:space="preserve"> (2) </w:t>
      </w:r>
      <w:r w:rsidR="006D3F0D">
        <w:rPr>
          <w:rFonts w:ascii="Times New Roman" w:hAnsi="Times New Roman"/>
        </w:rPr>
        <w:t xml:space="preserve">a Storage DARD with a consumption capability of at least 0.1 MW; or (3) </w:t>
      </w:r>
      <w:r w:rsidR="003409CE" w:rsidRPr="00D42DD5">
        <w:rPr>
          <w:rFonts w:ascii="Times New Roman" w:hAnsi="Times New Roman"/>
        </w:rPr>
        <w:t>one or more</w:t>
      </w:r>
      <w:r w:rsidR="003409CE" w:rsidRPr="000354DE">
        <w:rPr>
          <w:rFonts w:ascii="Times New Roman" w:hAnsi="Times New Roman"/>
        </w:rPr>
        <w:t xml:space="preserve"> storage facilit</w:t>
      </w:r>
      <w:r w:rsidR="003409CE" w:rsidRPr="00D42DD5">
        <w:rPr>
          <w:rFonts w:ascii="Times New Roman" w:hAnsi="Times New Roman"/>
        </w:rPr>
        <w:t xml:space="preserve">ies </w:t>
      </w:r>
      <w:r w:rsidR="006D3F0D">
        <w:rPr>
          <w:rFonts w:ascii="Times New Roman" w:hAnsi="Times New Roman"/>
        </w:rPr>
        <w:t>that are not Electric Storage Facilities</w:t>
      </w:r>
      <w:r w:rsidR="006D3F0D" w:rsidRPr="00D42DD5">
        <w:rPr>
          <w:rFonts w:ascii="Times New Roman" w:hAnsi="Times New Roman"/>
        </w:rPr>
        <w:t xml:space="preserve"> </w:t>
      </w:r>
      <w:r w:rsidR="003409CE" w:rsidRPr="00D42DD5">
        <w:rPr>
          <w:rFonts w:ascii="Times New Roman" w:hAnsi="Times New Roman"/>
        </w:rPr>
        <w:t xml:space="preserve">with an aggregate consumption </w:t>
      </w:r>
      <w:r w:rsidR="003409CE" w:rsidRPr="000354DE">
        <w:rPr>
          <w:rFonts w:ascii="Times New Roman" w:hAnsi="Times New Roman"/>
        </w:rPr>
        <w:t>capab</w:t>
      </w:r>
      <w:r w:rsidR="003409CE" w:rsidRPr="00D42DD5">
        <w:rPr>
          <w:rFonts w:ascii="Times New Roman" w:hAnsi="Times New Roman"/>
        </w:rPr>
        <w:t>ility</w:t>
      </w:r>
      <w:r w:rsidR="003409CE" w:rsidRPr="00FF2C45">
        <w:rPr>
          <w:rFonts w:ascii="Times New Roman" w:hAnsi="Times New Roman"/>
        </w:rPr>
        <w:t xml:space="preserve"> of </w:t>
      </w:r>
      <w:r w:rsidR="003409CE" w:rsidRPr="00BF5FB6">
        <w:rPr>
          <w:rFonts w:ascii="Times New Roman" w:hAnsi="Times New Roman"/>
        </w:rPr>
        <w:t>at least</w:t>
      </w:r>
      <w:r w:rsidR="003409CE">
        <w:rPr>
          <w:rFonts w:ascii="Times New Roman" w:hAnsi="Times New Roman"/>
        </w:rPr>
        <w:t xml:space="preserve"> 1 MW</w:t>
      </w:r>
      <w:r>
        <w:rPr>
          <w:rFonts w:ascii="Times New Roman" w:hAnsi="Times New Roman"/>
        </w:rPr>
        <w:t>.</w:t>
      </w:r>
      <w:r w:rsidRPr="00E47933">
        <w:rPr>
          <w:rFonts w:ascii="Times New Roman" w:hAnsi="Times New Roman"/>
        </w:rPr>
        <w:t xml:space="preserve"> </w:t>
      </w:r>
    </w:p>
    <w:p w14:paraId="63E548F9" w14:textId="77777777" w:rsidR="008B4530" w:rsidRPr="00E47933" w:rsidRDefault="008B4530" w:rsidP="008B4530">
      <w:pPr>
        <w:spacing w:after="0" w:line="360" w:lineRule="auto"/>
        <w:rPr>
          <w:rFonts w:ascii="Times New Roman" w:hAnsi="Times New Roman"/>
        </w:rPr>
      </w:pPr>
    </w:p>
    <w:p w14:paraId="63E548FA" w14:textId="77777777" w:rsidR="008B4530" w:rsidRDefault="008369D8" w:rsidP="008B4530">
      <w:pPr>
        <w:spacing w:after="0" w:line="360" w:lineRule="auto"/>
        <w:rPr>
          <w:rFonts w:ascii="Times New Roman" w:hAnsi="Times New Roman"/>
        </w:rPr>
      </w:pPr>
      <w:r w:rsidRPr="00AB69C6">
        <w:rPr>
          <w:rFonts w:ascii="Times New Roman" w:hAnsi="Times New Roman"/>
          <w:b/>
        </w:rPr>
        <w:t>Asset Related Demand Bid Block-Hours</w:t>
      </w:r>
      <w:r w:rsidRPr="00E47933">
        <w:rPr>
          <w:rFonts w:ascii="Times New Roman" w:hAnsi="Times New Roman"/>
        </w:rPr>
        <w:t xml:space="preserve"> are Block-Hours assigned to the Lead Market Participant for each Asset Related Demand bid.  </w:t>
      </w:r>
      <w:r>
        <w:rPr>
          <w:rFonts w:ascii="Times New Roman" w:hAnsi="Times New Roman"/>
        </w:rPr>
        <w:t>Blocks of the</w:t>
      </w:r>
      <w:r w:rsidRPr="00E47933">
        <w:rPr>
          <w:rFonts w:ascii="Times New Roman" w:hAnsi="Times New Roman"/>
        </w:rPr>
        <w:t xml:space="preserve"> bid </w:t>
      </w:r>
      <w:r>
        <w:rPr>
          <w:rFonts w:ascii="Times New Roman" w:hAnsi="Times New Roman"/>
        </w:rPr>
        <w:t xml:space="preserve">in effect for each hour will be totaled </w:t>
      </w:r>
      <w:r w:rsidRPr="00E47933">
        <w:rPr>
          <w:rFonts w:ascii="Times New Roman" w:hAnsi="Times New Roman"/>
        </w:rPr>
        <w:t xml:space="preserve">to determine the daily quantity of Asset Related Demand Bid Block-Hours.  In the case that a Resource has a Real-Time unit status of “unavailable” for an entire day, that day will not contribute to the quantity of Asset Related Demand Bid Block-Hours.  However, if the Resource has at least one hour of the day with a unit status of “available,” the entire day will contribute to the quantity of Asset Related Demand Bid Block-Hours. </w:t>
      </w:r>
    </w:p>
    <w:p w14:paraId="63E548FB" w14:textId="77777777" w:rsidR="008B4530" w:rsidRPr="00E47933" w:rsidRDefault="008B4530" w:rsidP="008B4530">
      <w:pPr>
        <w:spacing w:after="0" w:line="360" w:lineRule="auto"/>
        <w:rPr>
          <w:rFonts w:ascii="Times New Roman" w:hAnsi="Times New Roman"/>
        </w:rPr>
      </w:pPr>
    </w:p>
    <w:p w14:paraId="63E548FC" w14:textId="77777777" w:rsidR="008B4530" w:rsidRDefault="008369D8" w:rsidP="008B4530">
      <w:pPr>
        <w:spacing w:after="0" w:line="360" w:lineRule="auto"/>
        <w:rPr>
          <w:rFonts w:ascii="Times New Roman" w:hAnsi="Times New Roman"/>
        </w:rPr>
      </w:pPr>
      <w:r w:rsidRPr="00AB69C6">
        <w:rPr>
          <w:rFonts w:ascii="Times New Roman" w:hAnsi="Times New Roman"/>
          <w:b/>
        </w:rPr>
        <w:t xml:space="preserve">Asset-Specific Going Forward Costs </w:t>
      </w:r>
      <w:r w:rsidRPr="00E47933">
        <w:rPr>
          <w:rFonts w:ascii="Times New Roman" w:hAnsi="Times New Roman"/>
        </w:rPr>
        <w:t xml:space="preserve">are the net costs of an asset that is part of an Existing Generating Capacity Resource, calculated for the asset in the same manner as the </w:t>
      </w:r>
      <w:r>
        <w:rPr>
          <w:rFonts w:ascii="Times New Roman" w:hAnsi="Times New Roman"/>
        </w:rPr>
        <w:t>n</w:t>
      </w:r>
      <w:r w:rsidRPr="00E47933">
        <w:rPr>
          <w:rFonts w:ascii="Times New Roman" w:hAnsi="Times New Roman"/>
        </w:rPr>
        <w:t xml:space="preserve">et </w:t>
      </w:r>
      <w:r>
        <w:rPr>
          <w:rFonts w:ascii="Times New Roman" w:hAnsi="Times New Roman"/>
        </w:rPr>
        <w:t>c</w:t>
      </w:r>
      <w:r w:rsidRPr="00E47933">
        <w:rPr>
          <w:rFonts w:ascii="Times New Roman" w:hAnsi="Times New Roman"/>
        </w:rPr>
        <w:t>osts of Existing Generating Capacity Resources as described in Section III.13.1.2.3.2.1.</w:t>
      </w:r>
      <w:r>
        <w:rPr>
          <w:rFonts w:ascii="Times New Roman" w:hAnsi="Times New Roman"/>
        </w:rPr>
        <w:t>1.1 (for an asset with a Static De-List Bid or an Export Bid) or Section III.13.1.2.3.2.1.1.2 (for an asset with a Permanent De-List Bid or Retirement De-List Bid).</w:t>
      </w:r>
      <w:r w:rsidRPr="00E47933">
        <w:rPr>
          <w:rFonts w:ascii="Times New Roman" w:hAnsi="Times New Roman"/>
        </w:rPr>
        <w:t xml:space="preserve"> </w:t>
      </w:r>
    </w:p>
    <w:p w14:paraId="63E548FD" w14:textId="77777777" w:rsidR="008B4530" w:rsidRPr="00E47933" w:rsidRDefault="008B4530" w:rsidP="008B4530">
      <w:pPr>
        <w:spacing w:after="0" w:line="360" w:lineRule="auto"/>
        <w:rPr>
          <w:rFonts w:ascii="Times New Roman" w:hAnsi="Times New Roman"/>
        </w:rPr>
      </w:pPr>
    </w:p>
    <w:p w14:paraId="63E548FE" w14:textId="77777777" w:rsidR="008B4530" w:rsidRDefault="008369D8" w:rsidP="008B4530">
      <w:pPr>
        <w:spacing w:after="0" w:line="360" w:lineRule="auto"/>
        <w:rPr>
          <w:rFonts w:ascii="Times New Roman" w:hAnsi="Times New Roman"/>
        </w:rPr>
      </w:pPr>
      <w:r w:rsidRPr="00AB69C6">
        <w:rPr>
          <w:rFonts w:ascii="Times New Roman" w:hAnsi="Times New Roman"/>
          <w:b/>
        </w:rPr>
        <w:t>Assigned Meter Reader</w:t>
      </w:r>
      <w:r w:rsidRPr="00E47933">
        <w:rPr>
          <w:rFonts w:ascii="Times New Roman" w:hAnsi="Times New Roman"/>
        </w:rPr>
        <w:t xml:space="preserve"> reports to the ISO the hourly and monthly MWh associated with the Asset. These MWh are used for settlement.  The Assigned Meter Reader may designate an agent to help fulfill its Assigned Meter Reader responsibilities; however, the Assigned Meter Reader remains functionally responsible to the ISO. </w:t>
      </w:r>
    </w:p>
    <w:p w14:paraId="63E548FF" w14:textId="77777777" w:rsidR="008B4530" w:rsidRPr="00E47933" w:rsidRDefault="008B4530" w:rsidP="008B4530">
      <w:pPr>
        <w:spacing w:after="0" w:line="360" w:lineRule="auto"/>
        <w:rPr>
          <w:rFonts w:ascii="Times New Roman" w:hAnsi="Times New Roman"/>
        </w:rPr>
      </w:pPr>
    </w:p>
    <w:p w14:paraId="63E54900" w14:textId="77777777" w:rsidR="008B4530" w:rsidRDefault="008369D8" w:rsidP="008B4530">
      <w:pPr>
        <w:spacing w:after="0" w:line="360" w:lineRule="auto"/>
        <w:rPr>
          <w:rFonts w:ascii="Times New Roman" w:hAnsi="Times New Roman"/>
        </w:rPr>
      </w:pPr>
      <w:r w:rsidRPr="00AB69C6">
        <w:rPr>
          <w:rFonts w:ascii="Times New Roman" w:hAnsi="Times New Roman"/>
          <w:b/>
        </w:rPr>
        <w:t>Auction Revenue Right (ARR)</w:t>
      </w:r>
      <w:r w:rsidRPr="00E47933">
        <w:rPr>
          <w:rFonts w:ascii="Times New Roman" w:hAnsi="Times New Roman"/>
        </w:rPr>
        <w:t xml:space="preserve"> is a right to receive FTR Auction Revenues in accordance with Appendix C of Market Rule 1. </w:t>
      </w:r>
    </w:p>
    <w:p w14:paraId="63E54901" w14:textId="77777777" w:rsidR="008B4530" w:rsidRPr="00E47933" w:rsidRDefault="008B4530" w:rsidP="008B4530">
      <w:pPr>
        <w:spacing w:after="0" w:line="360" w:lineRule="auto"/>
        <w:rPr>
          <w:rFonts w:ascii="Times New Roman" w:hAnsi="Times New Roman"/>
        </w:rPr>
      </w:pPr>
    </w:p>
    <w:p w14:paraId="63E54902" w14:textId="77777777" w:rsidR="008B4530" w:rsidRDefault="008369D8" w:rsidP="008B4530">
      <w:pPr>
        <w:spacing w:after="0" w:line="360" w:lineRule="auto"/>
        <w:rPr>
          <w:rFonts w:ascii="Times New Roman" w:hAnsi="Times New Roman"/>
        </w:rPr>
      </w:pPr>
      <w:r w:rsidRPr="00AB69C6">
        <w:rPr>
          <w:rFonts w:ascii="Times New Roman" w:hAnsi="Times New Roman"/>
          <w:b/>
        </w:rPr>
        <w:t>Auction Revenue Right Allocation (ARR Allocation)</w:t>
      </w:r>
      <w:r w:rsidRPr="00E47933">
        <w:rPr>
          <w:rFonts w:ascii="Times New Roman" w:hAnsi="Times New Roman"/>
        </w:rPr>
        <w:t xml:space="preserve"> is defined in Section 1 of Appendix C of Market Rule 1. </w:t>
      </w:r>
    </w:p>
    <w:p w14:paraId="63E54903" w14:textId="77777777" w:rsidR="008B4530" w:rsidRPr="00E47933" w:rsidRDefault="008B4530" w:rsidP="008B4530">
      <w:pPr>
        <w:spacing w:after="0" w:line="360" w:lineRule="auto"/>
        <w:rPr>
          <w:rFonts w:ascii="Times New Roman" w:hAnsi="Times New Roman"/>
        </w:rPr>
      </w:pPr>
    </w:p>
    <w:p w14:paraId="63E54904" w14:textId="77777777" w:rsidR="008B4530" w:rsidRDefault="008369D8" w:rsidP="008B4530">
      <w:pPr>
        <w:spacing w:after="0" w:line="360" w:lineRule="auto"/>
        <w:rPr>
          <w:rFonts w:ascii="Times New Roman" w:hAnsi="Times New Roman"/>
        </w:rPr>
      </w:pPr>
      <w:r w:rsidRPr="00AB69C6">
        <w:rPr>
          <w:rFonts w:ascii="Times New Roman" w:hAnsi="Times New Roman"/>
          <w:b/>
        </w:rPr>
        <w:t>Auction Revenue Right Holder (ARR Holder)</w:t>
      </w:r>
      <w:r w:rsidRPr="00E47933">
        <w:rPr>
          <w:rFonts w:ascii="Times New Roman" w:hAnsi="Times New Roman"/>
        </w:rPr>
        <w:t xml:space="preserve"> is an entity which is the record holder of an Auction Revenue Right</w:t>
      </w:r>
      <w:r>
        <w:rPr>
          <w:rFonts w:ascii="Times New Roman" w:hAnsi="Times New Roman"/>
        </w:rPr>
        <w:t xml:space="preserve"> (excluding an Incremental ARR)</w:t>
      </w:r>
      <w:r w:rsidRPr="00E47933">
        <w:rPr>
          <w:rFonts w:ascii="Times New Roman" w:hAnsi="Times New Roman"/>
        </w:rPr>
        <w:t xml:space="preserve"> in the register maintained by the ISO. </w:t>
      </w:r>
    </w:p>
    <w:p w14:paraId="63E54905" w14:textId="77777777" w:rsidR="008B4530" w:rsidRDefault="008B4530" w:rsidP="008B4530">
      <w:pPr>
        <w:spacing w:after="0" w:line="360" w:lineRule="auto"/>
        <w:rPr>
          <w:rFonts w:ascii="Times New Roman" w:hAnsi="Times New Roman"/>
        </w:rPr>
      </w:pPr>
    </w:p>
    <w:p w14:paraId="63E5490A" w14:textId="77777777" w:rsidR="008B4530" w:rsidRDefault="008369D8" w:rsidP="008B4530">
      <w:pPr>
        <w:spacing w:after="0" w:line="360" w:lineRule="auto"/>
        <w:rPr>
          <w:rFonts w:ascii="Times New Roman" w:hAnsi="Times New Roman"/>
        </w:rPr>
      </w:pPr>
      <w:r w:rsidRPr="00D7115D">
        <w:rPr>
          <w:rFonts w:ascii="Times New Roman" w:hAnsi="Times New Roman"/>
          <w:b/>
        </w:rPr>
        <w:t>Authorized Commission</w:t>
      </w:r>
      <w:r>
        <w:rPr>
          <w:rFonts w:ascii="Times New Roman" w:hAnsi="Times New Roman"/>
        </w:rPr>
        <w:t xml:space="preserve"> is defined in Section 3.3 of the ISO New England Information Policy.</w:t>
      </w:r>
    </w:p>
    <w:p w14:paraId="63E5490B" w14:textId="77777777" w:rsidR="008B4530" w:rsidRDefault="008B4530" w:rsidP="008B4530">
      <w:pPr>
        <w:spacing w:after="0" w:line="360" w:lineRule="auto"/>
        <w:rPr>
          <w:rFonts w:ascii="Times New Roman" w:hAnsi="Times New Roman"/>
        </w:rPr>
      </w:pPr>
    </w:p>
    <w:p w14:paraId="63E5490C" w14:textId="77777777" w:rsidR="008B4530" w:rsidRDefault="008369D8" w:rsidP="008B4530">
      <w:pPr>
        <w:spacing w:after="0" w:line="360" w:lineRule="auto"/>
        <w:rPr>
          <w:rFonts w:ascii="Times New Roman" w:hAnsi="Times New Roman"/>
        </w:rPr>
      </w:pPr>
      <w:r w:rsidRPr="00D7115D">
        <w:rPr>
          <w:rFonts w:ascii="Times New Roman" w:hAnsi="Times New Roman"/>
          <w:b/>
        </w:rPr>
        <w:t>Authorized Person</w:t>
      </w:r>
      <w:r>
        <w:rPr>
          <w:rFonts w:ascii="Times New Roman" w:hAnsi="Times New Roman"/>
        </w:rPr>
        <w:t xml:space="preserve"> is defined in Section 3.3 of the ISO New England Information Policy.</w:t>
      </w:r>
    </w:p>
    <w:p w14:paraId="63E5490D" w14:textId="77777777" w:rsidR="008B4530" w:rsidRPr="00E47933" w:rsidRDefault="008B4530" w:rsidP="008B4530">
      <w:pPr>
        <w:spacing w:after="0" w:line="360" w:lineRule="auto"/>
        <w:rPr>
          <w:rFonts w:ascii="Times New Roman" w:hAnsi="Times New Roman"/>
        </w:rPr>
      </w:pPr>
    </w:p>
    <w:p w14:paraId="63E5490E" w14:textId="76E8B7D4" w:rsidR="008B4530" w:rsidRDefault="008369D8" w:rsidP="008B4530">
      <w:pPr>
        <w:spacing w:after="0" w:line="360" w:lineRule="auto"/>
        <w:rPr>
          <w:rFonts w:ascii="Times New Roman" w:hAnsi="Times New Roman"/>
        </w:rPr>
      </w:pPr>
      <w:r w:rsidRPr="00AB69C6">
        <w:rPr>
          <w:rFonts w:ascii="Times New Roman" w:hAnsi="Times New Roman"/>
          <w:b/>
        </w:rPr>
        <w:t>Automatic Response Rate</w:t>
      </w:r>
      <w:r w:rsidRPr="00E47933">
        <w:rPr>
          <w:rFonts w:ascii="Times New Roman" w:hAnsi="Times New Roman"/>
        </w:rPr>
        <w:t xml:space="preserve"> is the response rate, in MW/Minute, at which a Market Participant is willing to have a </w:t>
      </w:r>
      <w:r w:rsidR="00A64BC4" w:rsidRPr="0057522E">
        <w:rPr>
          <w:rFonts w:ascii="Times New Roman" w:hAnsi="Times New Roman"/>
        </w:rPr>
        <w:t>Regulation Resource</w:t>
      </w:r>
      <w:r w:rsidR="00A64BC4">
        <w:rPr>
          <w:rFonts w:ascii="Times New Roman" w:hAnsi="Times New Roman"/>
        </w:rPr>
        <w:t xml:space="preserve"> </w:t>
      </w:r>
      <w:r w:rsidRPr="00E47933">
        <w:rPr>
          <w:rFonts w:ascii="Times New Roman" w:hAnsi="Times New Roman"/>
        </w:rPr>
        <w:t xml:space="preserve">change its output </w:t>
      </w:r>
      <w:r w:rsidR="00A64BC4">
        <w:rPr>
          <w:rFonts w:ascii="Times New Roman" w:hAnsi="Times New Roman"/>
        </w:rPr>
        <w:t xml:space="preserve">or consumption </w:t>
      </w:r>
      <w:r w:rsidRPr="00E47933">
        <w:rPr>
          <w:rFonts w:ascii="Times New Roman" w:hAnsi="Times New Roman"/>
        </w:rPr>
        <w:t xml:space="preserve">while providing Regulation between the Regulation High Limit and Regulation Low Limit. </w:t>
      </w:r>
    </w:p>
    <w:p w14:paraId="1D18908C" w14:textId="77777777" w:rsidR="006D3F0D" w:rsidRDefault="006D3F0D" w:rsidP="006D3F0D">
      <w:pPr>
        <w:spacing w:after="0" w:line="360" w:lineRule="auto"/>
        <w:rPr>
          <w:rFonts w:ascii="Times New Roman" w:hAnsi="Times New Roman"/>
        </w:rPr>
      </w:pPr>
    </w:p>
    <w:p w14:paraId="526DFA23" w14:textId="77777777" w:rsidR="006D3F0D" w:rsidRPr="00AA26A8" w:rsidRDefault="006D3F0D" w:rsidP="006D3F0D">
      <w:pPr>
        <w:spacing w:after="0" w:line="360" w:lineRule="auto"/>
        <w:rPr>
          <w:rFonts w:ascii="Times New Roman" w:hAnsi="Times New Roman"/>
        </w:rPr>
      </w:pPr>
      <w:r w:rsidRPr="00AA26A8">
        <w:rPr>
          <w:rFonts w:ascii="Times New Roman" w:hAnsi="Times New Roman"/>
          <w:b/>
        </w:rPr>
        <w:t xml:space="preserve">Available Energy </w:t>
      </w:r>
      <w:r w:rsidRPr="00AA26A8">
        <w:rPr>
          <w:rFonts w:ascii="Times New Roman" w:hAnsi="Times New Roman"/>
        </w:rPr>
        <w:t xml:space="preserve">is a value that reflects the MWhs of energy available from an Electric Storage Facility for economic dispatch. </w:t>
      </w:r>
    </w:p>
    <w:p w14:paraId="60220228" w14:textId="77777777" w:rsidR="006D3F0D" w:rsidRPr="00AA26A8" w:rsidRDefault="006D3F0D" w:rsidP="006D3F0D">
      <w:pPr>
        <w:spacing w:after="0" w:line="360" w:lineRule="auto"/>
        <w:rPr>
          <w:rFonts w:ascii="Times New Roman" w:hAnsi="Times New Roman"/>
        </w:rPr>
      </w:pPr>
    </w:p>
    <w:p w14:paraId="13B99286" w14:textId="77777777" w:rsidR="006D3F0D" w:rsidRDefault="006D3F0D" w:rsidP="006D3F0D">
      <w:pPr>
        <w:spacing w:after="0" w:line="360" w:lineRule="auto"/>
        <w:rPr>
          <w:rFonts w:ascii="Times New Roman" w:hAnsi="Times New Roman"/>
        </w:rPr>
      </w:pPr>
      <w:r w:rsidRPr="00AA26A8">
        <w:rPr>
          <w:rFonts w:ascii="Times New Roman" w:hAnsi="Times New Roman"/>
          <w:b/>
        </w:rPr>
        <w:t xml:space="preserve">Available Storage </w:t>
      </w:r>
      <w:r w:rsidRPr="00AA26A8">
        <w:rPr>
          <w:rFonts w:ascii="Times New Roman" w:hAnsi="Times New Roman"/>
        </w:rPr>
        <w:t>is a value that reflects the MWhs of unused storage available from an Electric Storage Facility for economic dispatch of consumption.</w:t>
      </w:r>
    </w:p>
    <w:p w14:paraId="63E5490F" w14:textId="77777777" w:rsidR="008B4530" w:rsidRPr="00E47933" w:rsidRDefault="008B4530" w:rsidP="008B4530">
      <w:pPr>
        <w:spacing w:after="0" w:line="360" w:lineRule="auto"/>
        <w:rPr>
          <w:rFonts w:ascii="Times New Roman" w:hAnsi="Times New Roman"/>
        </w:rPr>
      </w:pPr>
    </w:p>
    <w:p w14:paraId="63E54910" w14:textId="57835CBB" w:rsidR="008B4530" w:rsidRPr="00E47933" w:rsidRDefault="008369D8" w:rsidP="008B4530">
      <w:pPr>
        <w:spacing w:after="0" w:line="360" w:lineRule="auto"/>
        <w:rPr>
          <w:rFonts w:ascii="Times New Roman" w:hAnsi="Times New Roman"/>
        </w:rPr>
      </w:pPr>
      <w:r w:rsidRPr="00AB69C6">
        <w:rPr>
          <w:rFonts w:ascii="Times New Roman" w:hAnsi="Times New Roman"/>
          <w:b/>
        </w:rPr>
        <w:t>Average Hourly Load Reduction</w:t>
      </w:r>
      <w:r w:rsidRPr="00E47933">
        <w:rPr>
          <w:rFonts w:ascii="Times New Roman" w:hAnsi="Times New Roman"/>
        </w:rPr>
        <w:t xml:space="preserve"> is either:  (i) the sum of the </w:t>
      </w:r>
      <w:r w:rsidR="00A218C6">
        <w:rPr>
          <w:rFonts w:ascii="Times New Roman" w:hAnsi="Times New Roman"/>
        </w:rPr>
        <w:t xml:space="preserve">On-Peak </w:t>
      </w:r>
      <w:r w:rsidRPr="00E47933">
        <w:rPr>
          <w:rFonts w:ascii="Times New Roman" w:hAnsi="Times New Roman"/>
        </w:rPr>
        <w:t>Demand Resource’s electrical energy reduction during Demand Resource On-Peak Hours in the month divided by the number of Demand Resource On-Peak Hours in the month;</w:t>
      </w:r>
      <w:r>
        <w:rPr>
          <w:rFonts w:ascii="Times New Roman" w:hAnsi="Times New Roman"/>
        </w:rPr>
        <w:t xml:space="preserve"> or</w:t>
      </w:r>
      <w:r w:rsidRPr="00E47933">
        <w:rPr>
          <w:rFonts w:ascii="Times New Roman" w:hAnsi="Times New Roman"/>
        </w:rPr>
        <w:t xml:space="preserve"> (ii) the sum of the </w:t>
      </w:r>
      <w:r w:rsidR="00A218C6">
        <w:rPr>
          <w:rFonts w:ascii="Times New Roman" w:hAnsi="Times New Roman"/>
        </w:rPr>
        <w:t xml:space="preserve">Seasonal Peak </w:t>
      </w:r>
      <w:r w:rsidRPr="00E47933">
        <w:rPr>
          <w:rFonts w:ascii="Times New Roman" w:hAnsi="Times New Roman"/>
        </w:rPr>
        <w:t xml:space="preserve">Demand Resource’s electrical energy reduction during Demand Resource Seasonal Peak Hours in the month divided by the number of Demand Resource Seasonal Peak Hours in the month. The </w:t>
      </w:r>
      <w:r w:rsidR="00A218C6">
        <w:rPr>
          <w:rFonts w:ascii="Times New Roman" w:hAnsi="Times New Roman"/>
        </w:rPr>
        <w:t xml:space="preserve">On-Peak </w:t>
      </w:r>
      <w:r w:rsidRPr="00E47933">
        <w:rPr>
          <w:rFonts w:ascii="Times New Roman" w:hAnsi="Times New Roman"/>
        </w:rPr>
        <w:t xml:space="preserve">Demand Resource’s </w:t>
      </w:r>
      <w:r w:rsidR="00A218C6">
        <w:rPr>
          <w:rFonts w:ascii="Times New Roman" w:hAnsi="Times New Roman"/>
        </w:rPr>
        <w:t xml:space="preserve">or Seasonal Peak Demand Resource’s </w:t>
      </w:r>
      <w:r w:rsidRPr="00E47933">
        <w:rPr>
          <w:rFonts w:ascii="Times New Roman" w:hAnsi="Times New Roman"/>
        </w:rPr>
        <w:t xml:space="preserve">electrical energy reduction and Average Hourly Load Reduction shall be determined consistent with the </w:t>
      </w:r>
      <w:r w:rsidR="00A218C6">
        <w:rPr>
          <w:rFonts w:ascii="Times New Roman" w:hAnsi="Times New Roman"/>
        </w:rPr>
        <w:t xml:space="preserve">resource’s </w:t>
      </w:r>
      <w:r w:rsidRPr="00E47933">
        <w:rPr>
          <w:rFonts w:ascii="Times New Roman" w:hAnsi="Times New Roman"/>
        </w:rPr>
        <w:t xml:space="preserve">Measurement and Verification Plan, which shall be reviewed by the ISO to ensure consistency with the measurement and verification requirements, as described in Section III.13.1.4.3 of Market Rule 1 and the ISO New England Manuals. </w:t>
      </w:r>
    </w:p>
    <w:p w14:paraId="63E54911" w14:textId="77777777" w:rsidR="008B4530" w:rsidRDefault="008B4530" w:rsidP="008B4530">
      <w:pPr>
        <w:spacing w:after="0" w:line="360" w:lineRule="auto"/>
        <w:rPr>
          <w:rFonts w:ascii="Times New Roman" w:hAnsi="Times New Roman"/>
        </w:rPr>
      </w:pPr>
    </w:p>
    <w:p w14:paraId="63E54912" w14:textId="65894926" w:rsidR="008B4530" w:rsidRDefault="008369D8" w:rsidP="008B4530">
      <w:pPr>
        <w:spacing w:after="0" w:line="360" w:lineRule="auto"/>
        <w:rPr>
          <w:rFonts w:ascii="Times New Roman" w:hAnsi="Times New Roman"/>
        </w:rPr>
      </w:pPr>
      <w:r w:rsidRPr="00AB69C6">
        <w:rPr>
          <w:rFonts w:ascii="Times New Roman" w:hAnsi="Times New Roman"/>
          <w:b/>
        </w:rPr>
        <w:t>Average Hourly Output</w:t>
      </w:r>
      <w:r w:rsidRPr="00E47933">
        <w:rPr>
          <w:rFonts w:ascii="Times New Roman" w:hAnsi="Times New Roman"/>
        </w:rPr>
        <w:t xml:space="preserve"> is either: (i) the sum of the </w:t>
      </w:r>
      <w:r w:rsidR="00A218C6">
        <w:rPr>
          <w:rFonts w:ascii="Times New Roman" w:hAnsi="Times New Roman"/>
        </w:rPr>
        <w:t xml:space="preserve">On-Peak </w:t>
      </w:r>
      <w:r w:rsidRPr="00E47933">
        <w:rPr>
          <w:rFonts w:ascii="Times New Roman" w:hAnsi="Times New Roman"/>
        </w:rPr>
        <w:t xml:space="preserve">Demand Resource’s electrical energy output during Demand Resource On-Peak Hours in the month divided by the number of Demand Resource On-Peak Hours in the month; </w:t>
      </w:r>
      <w:r>
        <w:rPr>
          <w:rFonts w:ascii="Times New Roman" w:hAnsi="Times New Roman"/>
        </w:rPr>
        <w:t xml:space="preserve">or </w:t>
      </w:r>
      <w:r w:rsidRPr="00E47933">
        <w:rPr>
          <w:rFonts w:ascii="Times New Roman" w:hAnsi="Times New Roman"/>
        </w:rPr>
        <w:t xml:space="preserve">(ii) the sum of the </w:t>
      </w:r>
      <w:r w:rsidR="00A218C6">
        <w:rPr>
          <w:rFonts w:ascii="Times New Roman" w:hAnsi="Times New Roman"/>
        </w:rPr>
        <w:t xml:space="preserve">Seasonal Peak </w:t>
      </w:r>
      <w:r w:rsidRPr="00E47933">
        <w:rPr>
          <w:rFonts w:ascii="Times New Roman" w:hAnsi="Times New Roman"/>
        </w:rPr>
        <w:t xml:space="preserve">Demand Resource’s electrical energy output during Demand Resource Seasonal Peak Hours in the month divided by the number of Demand Resource Seasonal Peak Hours in the month.  Electrical energy output and Average Hourly Output shall be determined consistent with the </w:t>
      </w:r>
      <w:r w:rsidR="00A218C6">
        <w:rPr>
          <w:rFonts w:ascii="Times New Roman" w:hAnsi="Times New Roman"/>
        </w:rPr>
        <w:t xml:space="preserve">resource’s </w:t>
      </w:r>
      <w:r w:rsidRPr="00E47933">
        <w:rPr>
          <w:rFonts w:ascii="Times New Roman" w:hAnsi="Times New Roman"/>
        </w:rPr>
        <w:t xml:space="preserve">Measurement and Verification Plan, which shall be reviewed by the ISO to ensure consistency with the measurement and verification requirements, as described in Section III.13.1.4.3 of Market Rule 1 and the ISO New England Manuals. </w:t>
      </w:r>
    </w:p>
    <w:p w14:paraId="63E54913" w14:textId="77777777" w:rsidR="008B4530" w:rsidRDefault="008B4530" w:rsidP="008B4530">
      <w:pPr>
        <w:spacing w:after="0" w:line="360" w:lineRule="auto"/>
        <w:rPr>
          <w:rFonts w:ascii="Times New Roman" w:hAnsi="Times New Roman"/>
        </w:rPr>
      </w:pPr>
    </w:p>
    <w:p w14:paraId="63E54914" w14:textId="77777777" w:rsidR="008B4530" w:rsidRDefault="008369D8" w:rsidP="008B4530">
      <w:pPr>
        <w:spacing w:after="0" w:line="360" w:lineRule="auto"/>
        <w:rPr>
          <w:rFonts w:ascii="Times New Roman" w:hAnsi="Times New Roman"/>
          <w:b/>
        </w:rPr>
      </w:pPr>
      <w:r w:rsidRPr="00D7115D">
        <w:rPr>
          <w:rFonts w:ascii="Times New Roman" w:hAnsi="Times New Roman"/>
          <w:b/>
        </w:rPr>
        <w:t>Average Monthly PER</w:t>
      </w:r>
      <w:r>
        <w:rPr>
          <w:rFonts w:ascii="Times New Roman" w:hAnsi="Times New Roman"/>
        </w:rPr>
        <w:t xml:space="preserve"> is calculated in accordance with Section III.13.7.1.2.2 of Market Rule 1.</w:t>
      </w:r>
      <w:r w:rsidRPr="00AB69C6">
        <w:rPr>
          <w:rFonts w:ascii="Times New Roman" w:hAnsi="Times New Roman"/>
          <w:b/>
        </w:rPr>
        <w:t xml:space="preserve"> </w:t>
      </w:r>
    </w:p>
    <w:p w14:paraId="63E54915" w14:textId="77777777" w:rsidR="008B4530" w:rsidRDefault="008B4530" w:rsidP="008B4530">
      <w:pPr>
        <w:spacing w:after="0" w:line="360" w:lineRule="auto"/>
        <w:rPr>
          <w:rFonts w:ascii="Times New Roman" w:hAnsi="Times New Roman"/>
        </w:rPr>
      </w:pPr>
    </w:p>
    <w:p w14:paraId="63E54916" w14:textId="5AA77A97" w:rsidR="008B4530" w:rsidRDefault="008369D8" w:rsidP="008B4530">
      <w:pPr>
        <w:spacing w:after="0" w:line="360" w:lineRule="auto"/>
        <w:rPr>
          <w:rFonts w:ascii="Times New Roman" w:hAnsi="Times New Roman"/>
        </w:rPr>
      </w:pPr>
      <w:r w:rsidRPr="00536405">
        <w:rPr>
          <w:rFonts w:ascii="Times New Roman" w:hAnsi="Times New Roman"/>
          <w:b/>
        </w:rPr>
        <w:lastRenderedPageBreak/>
        <w:t>Backstop Transmission Solution</w:t>
      </w:r>
      <w:r w:rsidRPr="00536405">
        <w:rPr>
          <w:rFonts w:ascii="Times New Roman" w:hAnsi="Times New Roman"/>
        </w:rPr>
        <w:t xml:space="preserve"> </w:t>
      </w:r>
      <w:r w:rsidRPr="00127BDF">
        <w:rPr>
          <w:rFonts w:ascii="Times New Roman" w:hAnsi="Times New Roman"/>
        </w:rPr>
        <w:t>is a solution proposed:  (i) to address a reliability or market efficiency need identified by the ISO in a Needs Assessment reported by the ISO pursuant to Section 4.1(i) of Attachment K to the ISO OATT, (ii) by the PTO or PTOs with an obligation under Schedule 3.09(a) of the TOA to address the identified need; and (iii) in circumstances in which the competitive solution process specified in Section 4.3 of Attachment K to the ISO OATT will be utilized.</w:t>
      </w:r>
      <w:r w:rsidRPr="00423AB3">
        <w:rPr>
          <w:rFonts w:ascii="Times New Roman" w:hAnsi="Times New Roman"/>
        </w:rPr>
        <w:t xml:space="preserve">    </w:t>
      </w:r>
    </w:p>
    <w:p w14:paraId="63E54917" w14:textId="77777777" w:rsidR="008B4530" w:rsidRDefault="008B4530" w:rsidP="008B4530">
      <w:pPr>
        <w:spacing w:after="0" w:line="360" w:lineRule="auto"/>
        <w:rPr>
          <w:rFonts w:ascii="Times New Roman" w:hAnsi="Times New Roman"/>
        </w:rPr>
      </w:pPr>
    </w:p>
    <w:p w14:paraId="63E54918" w14:textId="77777777" w:rsidR="008B4530" w:rsidRDefault="008369D8" w:rsidP="008B4530">
      <w:pPr>
        <w:spacing w:after="0" w:line="360" w:lineRule="auto"/>
        <w:rPr>
          <w:rFonts w:ascii="Times New Roman" w:hAnsi="Times New Roman"/>
        </w:rPr>
      </w:pPr>
      <w:r w:rsidRPr="00E402EE">
        <w:rPr>
          <w:rFonts w:ascii="Times New Roman" w:hAnsi="Times New Roman"/>
          <w:b/>
        </w:rPr>
        <w:t>Bankruptcy Code</w:t>
      </w:r>
      <w:r>
        <w:rPr>
          <w:rFonts w:ascii="Times New Roman" w:hAnsi="Times New Roman"/>
        </w:rPr>
        <w:t xml:space="preserve"> is the United States Bankruptcy Code.</w:t>
      </w:r>
    </w:p>
    <w:p w14:paraId="63E54919" w14:textId="77777777" w:rsidR="008B4530" w:rsidRDefault="008B4530" w:rsidP="008B4530">
      <w:pPr>
        <w:spacing w:after="0" w:line="360" w:lineRule="auto"/>
        <w:rPr>
          <w:rFonts w:ascii="Times New Roman" w:hAnsi="Times New Roman"/>
        </w:rPr>
      </w:pPr>
    </w:p>
    <w:p w14:paraId="63E5491A" w14:textId="77777777" w:rsidR="008B4530" w:rsidRDefault="008369D8" w:rsidP="008B4530">
      <w:pPr>
        <w:spacing w:after="0" w:line="360" w:lineRule="auto"/>
        <w:rPr>
          <w:rFonts w:ascii="Times New Roman" w:hAnsi="Times New Roman"/>
        </w:rPr>
      </w:pPr>
      <w:r w:rsidRPr="00E402EE">
        <w:rPr>
          <w:rFonts w:ascii="Times New Roman" w:hAnsi="Times New Roman"/>
          <w:b/>
        </w:rPr>
        <w:t>Bankruptcy Event</w:t>
      </w:r>
      <w:r>
        <w:rPr>
          <w:rFonts w:ascii="Times New Roman" w:hAnsi="Times New Roman"/>
        </w:rPr>
        <w:t xml:space="preserve"> occurs when a Covered Entity files a voluntary or involuntary petition in bankruptcy or commences a proceeding under the United States Bankruptcy Code or any other applicable law concerning insolvency, reorganization or bankruptcy by or against such Covered Entity as debtor.</w:t>
      </w:r>
    </w:p>
    <w:p w14:paraId="08CD07DE" w14:textId="77777777" w:rsidR="00D10EAB" w:rsidRPr="00D10EAB" w:rsidRDefault="00D10EAB" w:rsidP="00D10EAB">
      <w:pPr>
        <w:spacing w:after="0" w:line="360" w:lineRule="auto"/>
        <w:rPr>
          <w:ins w:id="5" w:author="Author"/>
          <w:rFonts w:ascii="Times New Roman" w:hAnsi="Times New Roman"/>
        </w:rPr>
      </w:pPr>
    </w:p>
    <w:p w14:paraId="3CB38286" w14:textId="77777777" w:rsidR="00D10EAB" w:rsidRDefault="00D10EAB" w:rsidP="00D10EAB">
      <w:pPr>
        <w:spacing w:after="0" w:line="360" w:lineRule="auto"/>
        <w:rPr>
          <w:ins w:id="6" w:author="Author"/>
          <w:rFonts w:ascii="Times New Roman" w:hAnsi="Times New Roman"/>
        </w:rPr>
      </w:pPr>
      <w:ins w:id="7" w:author="Author">
        <w:r w:rsidRPr="007177AB">
          <w:rPr>
            <w:rFonts w:ascii="Times New Roman" w:hAnsi="Times New Roman"/>
            <w:b/>
          </w:rPr>
          <w:t>Benchmark Scenario</w:t>
        </w:r>
        <w:r>
          <w:rPr>
            <w:rFonts w:ascii="Times New Roman" w:hAnsi="Times New Roman"/>
            <w:b/>
          </w:rPr>
          <w:t xml:space="preserve"> </w:t>
        </w:r>
        <w:r w:rsidRPr="00E47933">
          <w:rPr>
            <w:rFonts w:ascii="Times New Roman" w:hAnsi="Times New Roman"/>
          </w:rPr>
          <w:t xml:space="preserve">is </w:t>
        </w:r>
        <w:r>
          <w:rPr>
            <w:rFonts w:ascii="Times New Roman" w:hAnsi="Times New Roman"/>
          </w:rPr>
          <w:t>an Economic Study reference scenario that is described</w:t>
        </w:r>
        <w:r w:rsidRPr="00E47933">
          <w:rPr>
            <w:rFonts w:ascii="Times New Roman" w:hAnsi="Times New Roman"/>
          </w:rPr>
          <w:t xml:space="preserve"> in Section </w:t>
        </w:r>
        <w:r>
          <w:rPr>
            <w:rFonts w:ascii="Times New Roman" w:hAnsi="Times New Roman"/>
          </w:rPr>
          <w:t>17.2(a)</w:t>
        </w:r>
        <w:r w:rsidRPr="00E47933">
          <w:rPr>
            <w:rFonts w:ascii="Times New Roman" w:hAnsi="Times New Roman"/>
          </w:rPr>
          <w:t xml:space="preserve"> of Attachment K to the OATT</w:t>
        </w:r>
        <w:r>
          <w:rPr>
            <w:rFonts w:ascii="Times New Roman" w:hAnsi="Times New Roman"/>
          </w:rPr>
          <w:t>.</w:t>
        </w:r>
      </w:ins>
    </w:p>
    <w:p w14:paraId="63E5491B" w14:textId="77777777" w:rsidR="008B4530" w:rsidRPr="00E47933" w:rsidRDefault="008B4530" w:rsidP="008B4530">
      <w:pPr>
        <w:spacing w:after="0" w:line="360" w:lineRule="auto"/>
        <w:rPr>
          <w:rFonts w:ascii="Times New Roman" w:hAnsi="Times New Roman"/>
        </w:rPr>
      </w:pPr>
    </w:p>
    <w:p w14:paraId="63E5491C" w14:textId="77777777" w:rsidR="008B4530" w:rsidRDefault="008369D8" w:rsidP="008B4530">
      <w:pPr>
        <w:spacing w:after="0" w:line="360" w:lineRule="auto"/>
        <w:rPr>
          <w:rFonts w:ascii="Times New Roman" w:hAnsi="Times New Roman"/>
        </w:rPr>
      </w:pPr>
      <w:r w:rsidRPr="00AB69C6">
        <w:rPr>
          <w:rFonts w:ascii="Times New Roman" w:hAnsi="Times New Roman"/>
          <w:b/>
        </w:rPr>
        <w:t>Bilateral Contract (BC)</w:t>
      </w:r>
      <w:r w:rsidRPr="00E47933">
        <w:rPr>
          <w:rFonts w:ascii="Times New Roman" w:hAnsi="Times New Roman"/>
        </w:rPr>
        <w:t xml:space="preserve"> is any of the following types of contracts: Internal Bilateral for Load, Internal Bilateral for Market for Energy, and External Transactions. </w:t>
      </w:r>
    </w:p>
    <w:p w14:paraId="63E5491D" w14:textId="740E7FB2" w:rsidR="008B4530" w:rsidRDefault="008B4530" w:rsidP="008B4530">
      <w:pPr>
        <w:spacing w:after="0" w:line="360" w:lineRule="auto"/>
        <w:rPr>
          <w:rFonts w:ascii="Times New Roman" w:hAnsi="Times New Roman"/>
        </w:rPr>
      </w:pPr>
    </w:p>
    <w:p w14:paraId="65947729" w14:textId="77777777" w:rsidR="007177AB" w:rsidRPr="00E47933" w:rsidRDefault="007177AB" w:rsidP="008B4530">
      <w:pPr>
        <w:spacing w:after="0" w:line="360" w:lineRule="auto"/>
        <w:rPr>
          <w:rFonts w:ascii="Times New Roman" w:hAnsi="Times New Roman"/>
        </w:rPr>
      </w:pPr>
    </w:p>
    <w:p w14:paraId="63E5491E" w14:textId="77777777" w:rsidR="008B4530" w:rsidRDefault="008369D8" w:rsidP="008B4530">
      <w:pPr>
        <w:spacing w:after="0" w:line="360" w:lineRule="auto"/>
        <w:rPr>
          <w:rFonts w:ascii="Times New Roman" w:hAnsi="Times New Roman"/>
        </w:rPr>
      </w:pPr>
      <w:r w:rsidRPr="00AB69C6">
        <w:rPr>
          <w:rFonts w:ascii="Times New Roman" w:hAnsi="Times New Roman"/>
          <w:b/>
        </w:rPr>
        <w:t>Bilateral Contract Block-Hours</w:t>
      </w:r>
      <w:r w:rsidRPr="00E47933">
        <w:rPr>
          <w:rFonts w:ascii="Times New Roman" w:hAnsi="Times New Roman"/>
        </w:rPr>
        <w:t xml:space="preserve"> are Block-Hours assigned to the seller and purchaser of an Internal Bilateral for Load, Internal Bilateral for Market for Energy and External Transactions; provided, however, that only those contracts which apply to the Real-Time Energy Market will accrue Block-Hours. </w:t>
      </w:r>
    </w:p>
    <w:p w14:paraId="70753D25" w14:textId="77777777" w:rsidR="00A64BC4" w:rsidRDefault="00A64BC4" w:rsidP="00A64BC4">
      <w:pPr>
        <w:spacing w:after="0" w:line="360" w:lineRule="auto"/>
        <w:rPr>
          <w:rFonts w:ascii="Times New Roman" w:hAnsi="Times New Roman"/>
        </w:rPr>
      </w:pPr>
    </w:p>
    <w:p w14:paraId="5CB7B1B8" w14:textId="77777777" w:rsidR="00A64BC4" w:rsidRDefault="00A64BC4" w:rsidP="00A64BC4">
      <w:pPr>
        <w:spacing w:after="0" w:line="360" w:lineRule="auto"/>
        <w:rPr>
          <w:rFonts w:ascii="Times New Roman" w:hAnsi="Times New Roman"/>
        </w:rPr>
      </w:pPr>
      <w:r>
        <w:rPr>
          <w:rFonts w:ascii="Times New Roman" w:hAnsi="Times New Roman"/>
          <w:b/>
        </w:rPr>
        <w:t xml:space="preserve">Binary Storage </w:t>
      </w:r>
      <w:r w:rsidRPr="002C5B36">
        <w:rPr>
          <w:rFonts w:ascii="Times New Roman" w:hAnsi="Times New Roman"/>
          <w:b/>
        </w:rPr>
        <w:t>DARD</w:t>
      </w:r>
      <w:r w:rsidRPr="002C5B36">
        <w:rPr>
          <w:rFonts w:ascii="Times New Roman" w:hAnsi="Times New Roman"/>
        </w:rPr>
        <w:t xml:space="preserve"> </w:t>
      </w:r>
      <w:r>
        <w:rPr>
          <w:rFonts w:ascii="Times New Roman" w:hAnsi="Times New Roman"/>
        </w:rPr>
        <w:t xml:space="preserve">is </w:t>
      </w:r>
      <w:r w:rsidRPr="002C5B36">
        <w:rPr>
          <w:rFonts w:ascii="Times New Roman" w:hAnsi="Times New Roman"/>
        </w:rPr>
        <w:t>a</w:t>
      </w:r>
      <w:r w:rsidRPr="002C5B36">
        <w:rPr>
          <w:rFonts w:ascii="Times New Roman" w:hAnsi="Times New Roman"/>
          <w:color w:val="000000"/>
        </w:rPr>
        <w:t xml:space="preserve"> </w:t>
      </w:r>
      <w:r>
        <w:rPr>
          <w:rFonts w:ascii="Times New Roman" w:hAnsi="Times New Roman"/>
          <w:color w:val="000000"/>
        </w:rPr>
        <w:t xml:space="preserve">DARD that participates in the New England Markets as part of a Binary Storage Facility, as described in Section III.1.10.6 of Market Rule 1. </w:t>
      </w:r>
    </w:p>
    <w:p w14:paraId="0E29D4A9" w14:textId="77777777" w:rsidR="00A64BC4" w:rsidRDefault="00A64BC4" w:rsidP="00A64BC4">
      <w:pPr>
        <w:spacing w:after="0" w:line="360" w:lineRule="auto"/>
        <w:rPr>
          <w:rFonts w:ascii="Times New Roman" w:hAnsi="Times New Roman"/>
        </w:rPr>
      </w:pPr>
    </w:p>
    <w:p w14:paraId="75D011B0" w14:textId="77777777" w:rsidR="00A64BC4" w:rsidRDefault="00A64BC4" w:rsidP="00A64BC4">
      <w:pPr>
        <w:spacing w:after="0" w:line="360" w:lineRule="auto"/>
        <w:rPr>
          <w:rFonts w:ascii="Times New Roman" w:hAnsi="Times New Roman"/>
        </w:rPr>
      </w:pPr>
      <w:r>
        <w:rPr>
          <w:rFonts w:ascii="Times New Roman" w:hAnsi="Times New Roman"/>
          <w:b/>
        </w:rPr>
        <w:t xml:space="preserve">Binary </w:t>
      </w:r>
      <w:r w:rsidRPr="0050039A">
        <w:rPr>
          <w:rFonts w:ascii="Times New Roman" w:hAnsi="Times New Roman"/>
          <w:b/>
        </w:rPr>
        <w:t xml:space="preserve">Storage </w:t>
      </w:r>
      <w:r>
        <w:rPr>
          <w:rFonts w:ascii="Times New Roman" w:hAnsi="Times New Roman"/>
          <w:b/>
        </w:rPr>
        <w:t>Facility</w:t>
      </w:r>
      <w:r w:rsidRPr="0050039A">
        <w:rPr>
          <w:rFonts w:ascii="Times New Roman" w:hAnsi="Times New Roman"/>
          <w:b/>
        </w:rPr>
        <w:t xml:space="preserve"> </w:t>
      </w:r>
      <w:r w:rsidRPr="007F5A2B">
        <w:rPr>
          <w:rFonts w:ascii="Times New Roman" w:hAnsi="Times New Roman"/>
        </w:rPr>
        <w:t xml:space="preserve">is a type of </w:t>
      </w:r>
      <w:r>
        <w:rPr>
          <w:rFonts w:ascii="Times New Roman" w:hAnsi="Times New Roman"/>
        </w:rPr>
        <w:t>Electric Storage Facility, as described in Section III.1.10.6 of Market Rule 1.</w:t>
      </w:r>
    </w:p>
    <w:p w14:paraId="5D891EF3" w14:textId="77777777" w:rsidR="00A64BC4" w:rsidRDefault="00A64BC4" w:rsidP="008B4530">
      <w:pPr>
        <w:spacing w:after="0" w:line="360" w:lineRule="auto"/>
        <w:rPr>
          <w:rFonts w:ascii="Times New Roman" w:hAnsi="Times New Roman"/>
        </w:rPr>
      </w:pPr>
    </w:p>
    <w:p w14:paraId="63E54920" w14:textId="77777777" w:rsidR="008B4530" w:rsidRDefault="008369D8" w:rsidP="008B4530">
      <w:pPr>
        <w:spacing w:after="0" w:line="360" w:lineRule="auto"/>
        <w:rPr>
          <w:rFonts w:ascii="Times New Roman" w:hAnsi="Times New Roman"/>
        </w:rPr>
      </w:pPr>
      <w:proofErr w:type="spellStart"/>
      <w:r w:rsidRPr="00355A6F">
        <w:rPr>
          <w:rFonts w:ascii="Times New Roman" w:hAnsi="Times New Roman"/>
          <w:b/>
        </w:rPr>
        <w:t>Blackstart</w:t>
      </w:r>
      <w:proofErr w:type="spellEnd"/>
      <w:r w:rsidRPr="00355A6F">
        <w:rPr>
          <w:rFonts w:ascii="Times New Roman" w:hAnsi="Times New Roman"/>
          <w:b/>
        </w:rPr>
        <w:t xml:space="preserve"> Capability Test</w:t>
      </w:r>
      <w:r>
        <w:rPr>
          <w:rFonts w:ascii="Times New Roman" w:hAnsi="Times New Roman"/>
        </w:rPr>
        <w:t xml:space="preserve"> is the test, required by ISO New England Operating Documents, of a resource’s capability to provide </w:t>
      </w:r>
      <w:proofErr w:type="spellStart"/>
      <w:r>
        <w:rPr>
          <w:rFonts w:ascii="Times New Roman" w:hAnsi="Times New Roman"/>
        </w:rPr>
        <w:t>Blackstart</w:t>
      </w:r>
      <w:proofErr w:type="spellEnd"/>
      <w:r>
        <w:rPr>
          <w:rFonts w:ascii="Times New Roman" w:hAnsi="Times New Roman"/>
        </w:rPr>
        <w:t xml:space="preserve"> Service.</w:t>
      </w:r>
    </w:p>
    <w:p w14:paraId="63E54921" w14:textId="77777777" w:rsidR="008B4530" w:rsidRDefault="008B4530" w:rsidP="008B4530">
      <w:pPr>
        <w:spacing w:after="0" w:line="360" w:lineRule="auto"/>
        <w:rPr>
          <w:rFonts w:ascii="Times New Roman" w:hAnsi="Times New Roman"/>
        </w:rPr>
      </w:pPr>
    </w:p>
    <w:p w14:paraId="63E54922" w14:textId="77777777" w:rsidR="008B4530" w:rsidRDefault="008369D8" w:rsidP="008B4530">
      <w:pPr>
        <w:spacing w:after="0" w:line="360" w:lineRule="auto"/>
        <w:rPr>
          <w:rFonts w:ascii="Times New Roman" w:hAnsi="Times New Roman"/>
        </w:rPr>
      </w:pPr>
      <w:proofErr w:type="spellStart"/>
      <w:r w:rsidRPr="00355A6F">
        <w:rPr>
          <w:rFonts w:ascii="Times New Roman" w:hAnsi="Times New Roman"/>
          <w:b/>
        </w:rPr>
        <w:t>Blackstart</w:t>
      </w:r>
      <w:proofErr w:type="spellEnd"/>
      <w:r w:rsidRPr="00355A6F">
        <w:rPr>
          <w:rFonts w:ascii="Times New Roman" w:hAnsi="Times New Roman"/>
          <w:b/>
        </w:rPr>
        <w:t xml:space="preserve"> Capital Payment</w:t>
      </w:r>
      <w:r>
        <w:rPr>
          <w:rFonts w:ascii="Times New Roman" w:hAnsi="Times New Roman"/>
        </w:rPr>
        <w:t xml:space="preserve"> is the annual compensation, as calculated pursuant to Section 5.1, or as referred to in Section 5.2, of Schedule 16 to the OATT, for a Designated </w:t>
      </w:r>
      <w:proofErr w:type="spellStart"/>
      <w:r>
        <w:rPr>
          <w:rFonts w:ascii="Times New Roman" w:hAnsi="Times New Roman"/>
        </w:rPr>
        <w:t>Blackstart</w:t>
      </w:r>
      <w:proofErr w:type="spellEnd"/>
      <w:r>
        <w:rPr>
          <w:rFonts w:ascii="Times New Roman" w:hAnsi="Times New Roman"/>
        </w:rPr>
        <w:t xml:space="preserve"> Resource’s </w:t>
      </w:r>
      <w:proofErr w:type="spellStart"/>
      <w:r>
        <w:rPr>
          <w:rFonts w:ascii="Times New Roman" w:hAnsi="Times New Roman"/>
        </w:rPr>
        <w:t>Blackstart</w:t>
      </w:r>
      <w:proofErr w:type="spellEnd"/>
      <w:r>
        <w:rPr>
          <w:rFonts w:ascii="Times New Roman" w:hAnsi="Times New Roman"/>
        </w:rPr>
        <w:t xml:space="preserve"> </w:t>
      </w:r>
      <w:r>
        <w:rPr>
          <w:rFonts w:ascii="Times New Roman" w:hAnsi="Times New Roman"/>
        </w:rPr>
        <w:lastRenderedPageBreak/>
        <w:t xml:space="preserve">Equipment capital costs associated with the provision of </w:t>
      </w:r>
      <w:proofErr w:type="spellStart"/>
      <w:r>
        <w:rPr>
          <w:rFonts w:ascii="Times New Roman" w:hAnsi="Times New Roman"/>
        </w:rPr>
        <w:t>Blackstart</w:t>
      </w:r>
      <w:proofErr w:type="spellEnd"/>
      <w:r>
        <w:rPr>
          <w:rFonts w:ascii="Times New Roman" w:hAnsi="Times New Roman"/>
        </w:rPr>
        <w:t xml:space="preserve"> Service (excluding the capital costs associated with compliance with NERC Critical Infrastructure Protection Reliability Standards as part of </w:t>
      </w:r>
      <w:proofErr w:type="spellStart"/>
      <w:r>
        <w:rPr>
          <w:rFonts w:ascii="Times New Roman" w:hAnsi="Times New Roman"/>
        </w:rPr>
        <w:t>Blackstart</w:t>
      </w:r>
      <w:proofErr w:type="spellEnd"/>
      <w:r>
        <w:rPr>
          <w:rFonts w:ascii="Times New Roman" w:hAnsi="Times New Roman"/>
        </w:rPr>
        <w:t xml:space="preserve"> Service).</w:t>
      </w:r>
    </w:p>
    <w:p w14:paraId="63E54923" w14:textId="77777777" w:rsidR="008B4530" w:rsidRDefault="008B4530" w:rsidP="008B4530">
      <w:pPr>
        <w:spacing w:after="0" w:line="360" w:lineRule="auto"/>
        <w:rPr>
          <w:rFonts w:ascii="Times New Roman" w:hAnsi="Times New Roman"/>
        </w:rPr>
      </w:pPr>
    </w:p>
    <w:p w14:paraId="63E54928" w14:textId="77777777" w:rsidR="008B4530" w:rsidRDefault="008369D8" w:rsidP="008B4530">
      <w:pPr>
        <w:spacing w:after="0" w:line="360" w:lineRule="auto"/>
        <w:rPr>
          <w:rFonts w:ascii="Times New Roman" w:hAnsi="Times New Roman"/>
        </w:rPr>
      </w:pPr>
      <w:proofErr w:type="spellStart"/>
      <w:r w:rsidRPr="00C441A6">
        <w:rPr>
          <w:rFonts w:ascii="Times New Roman" w:hAnsi="Times New Roman"/>
          <w:b/>
        </w:rPr>
        <w:t>Blackstart</w:t>
      </w:r>
      <w:proofErr w:type="spellEnd"/>
      <w:r w:rsidRPr="00C441A6">
        <w:rPr>
          <w:rFonts w:ascii="Times New Roman" w:hAnsi="Times New Roman"/>
          <w:b/>
        </w:rPr>
        <w:t xml:space="preserve"> Equipment</w:t>
      </w:r>
      <w:r>
        <w:rPr>
          <w:rFonts w:ascii="Times New Roman" w:hAnsi="Times New Roman"/>
        </w:rPr>
        <w:t xml:space="preserve"> is any equipment that is solely necessary to enable the Designated </w:t>
      </w:r>
      <w:proofErr w:type="spellStart"/>
      <w:r>
        <w:rPr>
          <w:rFonts w:ascii="Times New Roman" w:hAnsi="Times New Roman"/>
        </w:rPr>
        <w:t>Blackstart</w:t>
      </w:r>
      <w:proofErr w:type="spellEnd"/>
      <w:r>
        <w:rPr>
          <w:rFonts w:ascii="Times New Roman" w:hAnsi="Times New Roman"/>
        </w:rPr>
        <w:t xml:space="preserve"> Resource to provide </w:t>
      </w:r>
      <w:proofErr w:type="spellStart"/>
      <w:r>
        <w:rPr>
          <w:rFonts w:ascii="Times New Roman" w:hAnsi="Times New Roman"/>
        </w:rPr>
        <w:t>Blackstart</w:t>
      </w:r>
      <w:proofErr w:type="spellEnd"/>
      <w:r>
        <w:rPr>
          <w:rFonts w:ascii="Times New Roman" w:hAnsi="Times New Roman"/>
        </w:rPr>
        <w:t xml:space="preserve"> Service and is not required to provide other products or services under the Tariff.</w:t>
      </w:r>
    </w:p>
    <w:p w14:paraId="5EAF62A6" w14:textId="77777777" w:rsidR="007B1040" w:rsidRDefault="007B1040" w:rsidP="008B4530">
      <w:pPr>
        <w:spacing w:after="0" w:line="360" w:lineRule="auto"/>
        <w:rPr>
          <w:rFonts w:ascii="Times New Roman" w:hAnsi="Times New Roman"/>
        </w:rPr>
      </w:pPr>
    </w:p>
    <w:p w14:paraId="78619496" w14:textId="77777777" w:rsidR="007B1040" w:rsidRDefault="007B1040" w:rsidP="007B1040">
      <w:pPr>
        <w:spacing w:after="0" w:line="360" w:lineRule="auto"/>
        <w:rPr>
          <w:rFonts w:ascii="Times New Roman" w:hAnsi="Times New Roman"/>
        </w:rPr>
      </w:pPr>
      <w:proofErr w:type="spellStart"/>
      <w:r w:rsidRPr="009F24B2">
        <w:rPr>
          <w:rFonts w:ascii="Times New Roman" w:hAnsi="Times New Roman"/>
          <w:b/>
        </w:rPr>
        <w:t>Blackstart</w:t>
      </w:r>
      <w:proofErr w:type="spellEnd"/>
      <w:r w:rsidRPr="009F24B2">
        <w:rPr>
          <w:rFonts w:ascii="Times New Roman" w:hAnsi="Times New Roman"/>
          <w:b/>
        </w:rPr>
        <w:t xml:space="preserve"> O&amp;M Payment</w:t>
      </w:r>
      <w:r>
        <w:rPr>
          <w:rFonts w:ascii="Times New Roman" w:hAnsi="Times New Roman"/>
        </w:rPr>
        <w:t xml:space="preserve"> is the annual </w:t>
      </w:r>
      <w:proofErr w:type="spellStart"/>
      <w:r>
        <w:rPr>
          <w:rFonts w:ascii="Times New Roman" w:hAnsi="Times New Roman"/>
        </w:rPr>
        <w:t>Blackstart</w:t>
      </w:r>
      <w:proofErr w:type="spellEnd"/>
      <w:r>
        <w:rPr>
          <w:rFonts w:ascii="Times New Roman" w:hAnsi="Times New Roman"/>
        </w:rPr>
        <w:t xml:space="preserve"> O&amp;M compensation calculated under either Section 5.1 or 5.2 of Schedule 16 of the OATT, as applicable.</w:t>
      </w:r>
    </w:p>
    <w:p w14:paraId="528E442A" w14:textId="77777777" w:rsidR="007B1040" w:rsidRDefault="007B1040" w:rsidP="007B1040">
      <w:pPr>
        <w:spacing w:after="0" w:line="360" w:lineRule="auto"/>
        <w:rPr>
          <w:rFonts w:ascii="Times New Roman" w:hAnsi="Times New Roman"/>
        </w:rPr>
      </w:pPr>
    </w:p>
    <w:p w14:paraId="63E5492C" w14:textId="77777777" w:rsidR="008B4530" w:rsidRDefault="008369D8" w:rsidP="008B4530">
      <w:pPr>
        <w:spacing w:after="0" w:line="360" w:lineRule="auto"/>
        <w:rPr>
          <w:rFonts w:ascii="Times New Roman" w:hAnsi="Times New Roman"/>
        </w:rPr>
      </w:pPr>
      <w:proofErr w:type="spellStart"/>
      <w:r w:rsidRPr="00C322B2">
        <w:rPr>
          <w:rFonts w:ascii="Times New Roman" w:hAnsi="Times New Roman"/>
          <w:b/>
        </w:rPr>
        <w:t>Blackstart</w:t>
      </w:r>
      <w:proofErr w:type="spellEnd"/>
      <w:r w:rsidRPr="00C322B2">
        <w:rPr>
          <w:rFonts w:ascii="Times New Roman" w:hAnsi="Times New Roman"/>
          <w:b/>
        </w:rPr>
        <w:t xml:space="preserve"> Owner</w:t>
      </w:r>
      <w:r>
        <w:rPr>
          <w:rFonts w:ascii="Times New Roman" w:hAnsi="Times New Roman"/>
        </w:rPr>
        <w:t xml:space="preserve"> is the Market Participant who is authorized on behalf of the Generator Owner(s) to offer or operate the resource as a Designated </w:t>
      </w:r>
      <w:proofErr w:type="spellStart"/>
      <w:r>
        <w:rPr>
          <w:rFonts w:ascii="Times New Roman" w:hAnsi="Times New Roman"/>
        </w:rPr>
        <w:t>Blackstart</w:t>
      </w:r>
      <w:proofErr w:type="spellEnd"/>
      <w:r>
        <w:rPr>
          <w:rFonts w:ascii="Times New Roman" w:hAnsi="Times New Roman"/>
        </w:rPr>
        <w:t xml:space="preserve"> Resource and is authorized to commit the resource to provide </w:t>
      </w:r>
      <w:proofErr w:type="spellStart"/>
      <w:r>
        <w:rPr>
          <w:rFonts w:ascii="Times New Roman" w:hAnsi="Times New Roman"/>
        </w:rPr>
        <w:t>Blackstart</w:t>
      </w:r>
      <w:proofErr w:type="spellEnd"/>
      <w:r>
        <w:rPr>
          <w:rFonts w:ascii="Times New Roman" w:hAnsi="Times New Roman"/>
        </w:rPr>
        <w:t xml:space="preserve"> Service.</w:t>
      </w:r>
    </w:p>
    <w:p w14:paraId="63E5492D" w14:textId="77777777" w:rsidR="008B4530" w:rsidRDefault="008B4530" w:rsidP="008B4530">
      <w:pPr>
        <w:spacing w:after="0" w:line="360" w:lineRule="auto"/>
        <w:rPr>
          <w:rFonts w:ascii="Times New Roman" w:hAnsi="Times New Roman"/>
        </w:rPr>
      </w:pPr>
    </w:p>
    <w:p w14:paraId="63E5492E" w14:textId="1B39559C" w:rsidR="008B4530" w:rsidRDefault="008369D8" w:rsidP="008B4530">
      <w:pPr>
        <w:spacing w:after="0" w:line="360" w:lineRule="auto"/>
        <w:rPr>
          <w:rFonts w:ascii="Times New Roman" w:hAnsi="Times New Roman"/>
        </w:rPr>
      </w:pPr>
      <w:proofErr w:type="spellStart"/>
      <w:r w:rsidRPr="00C322B2">
        <w:rPr>
          <w:rFonts w:ascii="Times New Roman" w:hAnsi="Times New Roman"/>
          <w:b/>
        </w:rPr>
        <w:t>Blackstart</w:t>
      </w:r>
      <w:proofErr w:type="spellEnd"/>
      <w:r w:rsidRPr="00C322B2">
        <w:rPr>
          <w:rFonts w:ascii="Times New Roman" w:hAnsi="Times New Roman"/>
          <w:b/>
        </w:rPr>
        <w:t xml:space="preserve"> Service</w:t>
      </w:r>
      <w:r>
        <w:rPr>
          <w:rFonts w:ascii="Times New Roman" w:hAnsi="Times New Roman"/>
        </w:rPr>
        <w:t xml:space="preserve"> is the Ancillary Service described in Section II.47 of the Tariff and Schedule 16 of the OATT.</w:t>
      </w:r>
    </w:p>
    <w:p w14:paraId="63E5492F" w14:textId="77777777" w:rsidR="008B4530" w:rsidRDefault="008B4530" w:rsidP="008B4530">
      <w:pPr>
        <w:spacing w:after="0" w:line="360" w:lineRule="auto"/>
        <w:rPr>
          <w:rFonts w:ascii="Times New Roman" w:hAnsi="Times New Roman"/>
        </w:rPr>
      </w:pPr>
    </w:p>
    <w:p w14:paraId="63E54930" w14:textId="74881AD5" w:rsidR="008B4530" w:rsidRDefault="008369D8" w:rsidP="008B4530">
      <w:pPr>
        <w:spacing w:after="0" w:line="360" w:lineRule="auto"/>
        <w:rPr>
          <w:rFonts w:ascii="Times New Roman" w:hAnsi="Times New Roman"/>
        </w:rPr>
      </w:pPr>
      <w:proofErr w:type="spellStart"/>
      <w:r w:rsidRPr="00093AB1">
        <w:rPr>
          <w:rFonts w:ascii="Times New Roman" w:hAnsi="Times New Roman"/>
          <w:b/>
        </w:rPr>
        <w:t>Blackstart</w:t>
      </w:r>
      <w:proofErr w:type="spellEnd"/>
      <w:r w:rsidRPr="00093AB1">
        <w:rPr>
          <w:rFonts w:ascii="Times New Roman" w:hAnsi="Times New Roman"/>
          <w:b/>
        </w:rPr>
        <w:t xml:space="preserve"> Service Commitment</w:t>
      </w:r>
      <w:r>
        <w:rPr>
          <w:rFonts w:ascii="Times New Roman" w:hAnsi="Times New Roman"/>
        </w:rPr>
        <w:t xml:space="preserve"> is the commitment by a </w:t>
      </w:r>
      <w:proofErr w:type="spellStart"/>
      <w:r>
        <w:rPr>
          <w:rFonts w:ascii="Times New Roman" w:hAnsi="Times New Roman"/>
        </w:rPr>
        <w:t>Blackstart</w:t>
      </w:r>
      <w:proofErr w:type="spellEnd"/>
      <w:r>
        <w:rPr>
          <w:rFonts w:ascii="Times New Roman" w:hAnsi="Times New Roman"/>
        </w:rPr>
        <w:t xml:space="preserve"> Owner for its resource to provide </w:t>
      </w:r>
      <w:proofErr w:type="spellStart"/>
      <w:r>
        <w:rPr>
          <w:rFonts w:ascii="Times New Roman" w:hAnsi="Times New Roman"/>
        </w:rPr>
        <w:t>Blackstart</w:t>
      </w:r>
      <w:proofErr w:type="spellEnd"/>
      <w:r>
        <w:rPr>
          <w:rFonts w:ascii="Times New Roman" w:hAnsi="Times New Roman"/>
        </w:rPr>
        <w:t xml:space="preserve"> Service and the acceptance of that commitment by the ISO, in the manner detailed in ISO New England Operating Procedure No. 11 – Designated </w:t>
      </w:r>
      <w:proofErr w:type="spellStart"/>
      <w:r>
        <w:rPr>
          <w:rFonts w:ascii="Times New Roman" w:hAnsi="Times New Roman"/>
        </w:rPr>
        <w:t>Blackstart</w:t>
      </w:r>
      <w:proofErr w:type="spellEnd"/>
      <w:r>
        <w:rPr>
          <w:rFonts w:ascii="Times New Roman" w:hAnsi="Times New Roman"/>
        </w:rPr>
        <w:t xml:space="preserve"> Resource Administration (OP 11), and which includes a commitment to provide </w:t>
      </w:r>
      <w:proofErr w:type="spellStart"/>
      <w:r>
        <w:rPr>
          <w:rFonts w:ascii="Times New Roman" w:hAnsi="Times New Roman"/>
        </w:rPr>
        <w:t>Blackstart</w:t>
      </w:r>
      <w:proofErr w:type="spellEnd"/>
      <w:r>
        <w:rPr>
          <w:rFonts w:ascii="Times New Roman" w:hAnsi="Times New Roman"/>
        </w:rPr>
        <w:t xml:space="preserve"> Service established under Operating Procedure 11 – Designated </w:t>
      </w:r>
      <w:proofErr w:type="spellStart"/>
      <w:r>
        <w:rPr>
          <w:rFonts w:ascii="Times New Roman" w:hAnsi="Times New Roman"/>
        </w:rPr>
        <w:t>Blackstart</w:t>
      </w:r>
      <w:proofErr w:type="spellEnd"/>
      <w:r>
        <w:rPr>
          <w:rFonts w:ascii="Times New Roman" w:hAnsi="Times New Roman"/>
        </w:rPr>
        <w:t xml:space="preserve"> Resource Administration (OP11). </w:t>
      </w:r>
    </w:p>
    <w:p w14:paraId="63E54931" w14:textId="77777777" w:rsidR="008B4530" w:rsidRDefault="008B4530" w:rsidP="008B4530">
      <w:pPr>
        <w:spacing w:after="0" w:line="360" w:lineRule="auto"/>
        <w:rPr>
          <w:rFonts w:ascii="Times New Roman" w:hAnsi="Times New Roman"/>
        </w:rPr>
      </w:pPr>
    </w:p>
    <w:p w14:paraId="63E54932" w14:textId="77777777" w:rsidR="008B4530" w:rsidRDefault="008369D8" w:rsidP="008B4530">
      <w:pPr>
        <w:spacing w:after="0" w:line="360" w:lineRule="auto"/>
        <w:rPr>
          <w:rFonts w:ascii="Times New Roman" w:hAnsi="Times New Roman"/>
        </w:rPr>
      </w:pPr>
      <w:proofErr w:type="spellStart"/>
      <w:r w:rsidRPr="00093AB1">
        <w:rPr>
          <w:rFonts w:ascii="Times New Roman" w:hAnsi="Times New Roman"/>
          <w:b/>
        </w:rPr>
        <w:t>Blackstart</w:t>
      </w:r>
      <w:proofErr w:type="spellEnd"/>
      <w:r w:rsidRPr="00093AB1">
        <w:rPr>
          <w:rFonts w:ascii="Times New Roman" w:hAnsi="Times New Roman"/>
          <w:b/>
        </w:rPr>
        <w:t xml:space="preserve"> Service Minimum Criteria</w:t>
      </w:r>
      <w:r>
        <w:rPr>
          <w:rFonts w:ascii="Times New Roman" w:hAnsi="Times New Roman"/>
        </w:rPr>
        <w:t xml:space="preserve"> are the minimum criteria that a </w:t>
      </w:r>
      <w:proofErr w:type="spellStart"/>
      <w:r>
        <w:rPr>
          <w:rFonts w:ascii="Times New Roman" w:hAnsi="Times New Roman"/>
        </w:rPr>
        <w:t>Blackstart</w:t>
      </w:r>
      <w:proofErr w:type="spellEnd"/>
      <w:r>
        <w:rPr>
          <w:rFonts w:ascii="Times New Roman" w:hAnsi="Times New Roman"/>
        </w:rPr>
        <w:t xml:space="preserve"> Owner and its resource must meet in order to establish and maintain a resource as a Designated </w:t>
      </w:r>
      <w:proofErr w:type="spellStart"/>
      <w:r>
        <w:rPr>
          <w:rFonts w:ascii="Times New Roman" w:hAnsi="Times New Roman"/>
        </w:rPr>
        <w:t>Blackstart</w:t>
      </w:r>
      <w:proofErr w:type="spellEnd"/>
      <w:r>
        <w:rPr>
          <w:rFonts w:ascii="Times New Roman" w:hAnsi="Times New Roman"/>
        </w:rPr>
        <w:t xml:space="preserve"> Resource.</w:t>
      </w:r>
    </w:p>
    <w:p w14:paraId="63E54933" w14:textId="77777777" w:rsidR="008B4530" w:rsidRDefault="008B4530" w:rsidP="008B4530">
      <w:pPr>
        <w:spacing w:after="0" w:line="360" w:lineRule="auto"/>
        <w:rPr>
          <w:rFonts w:ascii="Times New Roman" w:hAnsi="Times New Roman"/>
        </w:rPr>
      </w:pPr>
    </w:p>
    <w:p w14:paraId="63E54934" w14:textId="77777777" w:rsidR="008B4530" w:rsidRDefault="008369D8" w:rsidP="008B4530">
      <w:pPr>
        <w:spacing w:after="0" w:line="360" w:lineRule="auto"/>
        <w:rPr>
          <w:rFonts w:ascii="Times New Roman" w:hAnsi="Times New Roman"/>
        </w:rPr>
      </w:pPr>
      <w:proofErr w:type="spellStart"/>
      <w:r w:rsidRPr="00093AB1">
        <w:rPr>
          <w:rFonts w:ascii="Times New Roman" w:hAnsi="Times New Roman"/>
          <w:b/>
        </w:rPr>
        <w:t>Blackstart</w:t>
      </w:r>
      <w:proofErr w:type="spellEnd"/>
      <w:r w:rsidRPr="00093AB1">
        <w:rPr>
          <w:rFonts w:ascii="Times New Roman" w:hAnsi="Times New Roman"/>
          <w:b/>
        </w:rPr>
        <w:t xml:space="preserve"> Standard Rate Payment</w:t>
      </w:r>
      <w:r>
        <w:rPr>
          <w:rFonts w:ascii="Times New Roman" w:hAnsi="Times New Roman"/>
        </w:rPr>
        <w:t xml:space="preserve"> is the formulaic rate of monthly compensation, as calculated pursuant to Section 5 of Schedule 16 to the OATT, paid to a </w:t>
      </w:r>
      <w:proofErr w:type="spellStart"/>
      <w:r>
        <w:rPr>
          <w:rFonts w:ascii="Times New Roman" w:hAnsi="Times New Roman"/>
        </w:rPr>
        <w:t>Blackstart</w:t>
      </w:r>
      <w:proofErr w:type="spellEnd"/>
      <w:r>
        <w:rPr>
          <w:rFonts w:ascii="Times New Roman" w:hAnsi="Times New Roman"/>
        </w:rPr>
        <w:t xml:space="preserve"> Owner for the provision of </w:t>
      </w:r>
      <w:proofErr w:type="spellStart"/>
      <w:r>
        <w:rPr>
          <w:rFonts w:ascii="Times New Roman" w:hAnsi="Times New Roman"/>
        </w:rPr>
        <w:t>Blackstart</w:t>
      </w:r>
      <w:proofErr w:type="spellEnd"/>
      <w:r>
        <w:rPr>
          <w:rFonts w:ascii="Times New Roman" w:hAnsi="Times New Roman"/>
        </w:rPr>
        <w:t xml:space="preserve"> Service from a Designated </w:t>
      </w:r>
      <w:proofErr w:type="spellStart"/>
      <w:r>
        <w:rPr>
          <w:rFonts w:ascii="Times New Roman" w:hAnsi="Times New Roman"/>
        </w:rPr>
        <w:t>Blackstart</w:t>
      </w:r>
      <w:proofErr w:type="spellEnd"/>
      <w:r>
        <w:rPr>
          <w:rFonts w:ascii="Times New Roman" w:hAnsi="Times New Roman"/>
        </w:rPr>
        <w:t xml:space="preserve"> Resource.</w:t>
      </w:r>
    </w:p>
    <w:p w14:paraId="63E54935" w14:textId="77777777" w:rsidR="008B4530" w:rsidRDefault="008B4530" w:rsidP="008B4530">
      <w:pPr>
        <w:spacing w:after="0" w:line="360" w:lineRule="auto"/>
        <w:rPr>
          <w:rFonts w:ascii="Times New Roman" w:hAnsi="Times New Roman"/>
        </w:rPr>
      </w:pPr>
    </w:p>
    <w:p w14:paraId="63E54936" w14:textId="77777777" w:rsidR="008B4530" w:rsidRDefault="008369D8" w:rsidP="008B4530">
      <w:pPr>
        <w:spacing w:after="0" w:line="360" w:lineRule="auto"/>
        <w:rPr>
          <w:rFonts w:ascii="Times New Roman" w:hAnsi="Times New Roman"/>
        </w:rPr>
      </w:pPr>
      <w:proofErr w:type="spellStart"/>
      <w:r w:rsidRPr="00093AB1">
        <w:rPr>
          <w:rFonts w:ascii="Times New Roman" w:hAnsi="Times New Roman"/>
          <w:b/>
        </w:rPr>
        <w:t>Blackstart</w:t>
      </w:r>
      <w:proofErr w:type="spellEnd"/>
      <w:r w:rsidRPr="00093AB1">
        <w:rPr>
          <w:rFonts w:ascii="Times New Roman" w:hAnsi="Times New Roman"/>
          <w:b/>
        </w:rPr>
        <w:t xml:space="preserve"> Station</w:t>
      </w:r>
      <w:r>
        <w:rPr>
          <w:rFonts w:ascii="Times New Roman" w:hAnsi="Times New Roman"/>
        </w:rPr>
        <w:t xml:space="preserve"> is comprised of (i) a single Designated </w:t>
      </w:r>
      <w:proofErr w:type="spellStart"/>
      <w:r>
        <w:rPr>
          <w:rFonts w:ascii="Times New Roman" w:hAnsi="Times New Roman"/>
        </w:rPr>
        <w:t>Blackstart</w:t>
      </w:r>
      <w:proofErr w:type="spellEnd"/>
      <w:r>
        <w:rPr>
          <w:rFonts w:ascii="Times New Roman" w:hAnsi="Times New Roman"/>
        </w:rPr>
        <w:t xml:space="preserve"> Resource or (ii) two or more Designated </w:t>
      </w:r>
      <w:proofErr w:type="spellStart"/>
      <w:r>
        <w:rPr>
          <w:rFonts w:ascii="Times New Roman" w:hAnsi="Times New Roman"/>
        </w:rPr>
        <w:t>Blackstart</w:t>
      </w:r>
      <w:proofErr w:type="spellEnd"/>
      <w:r>
        <w:rPr>
          <w:rFonts w:ascii="Times New Roman" w:hAnsi="Times New Roman"/>
        </w:rPr>
        <w:t xml:space="preserve"> Resources that share </w:t>
      </w:r>
      <w:proofErr w:type="spellStart"/>
      <w:r>
        <w:rPr>
          <w:rFonts w:ascii="Times New Roman" w:hAnsi="Times New Roman"/>
        </w:rPr>
        <w:t>Blackstart</w:t>
      </w:r>
      <w:proofErr w:type="spellEnd"/>
      <w:r>
        <w:rPr>
          <w:rFonts w:ascii="Times New Roman" w:hAnsi="Times New Roman"/>
        </w:rPr>
        <w:t xml:space="preserve"> Equipment.</w:t>
      </w:r>
    </w:p>
    <w:p w14:paraId="63E54937" w14:textId="77777777" w:rsidR="008B4530" w:rsidRDefault="008B4530" w:rsidP="008B4530">
      <w:pPr>
        <w:spacing w:after="0" w:line="360" w:lineRule="auto"/>
        <w:rPr>
          <w:rFonts w:ascii="Times New Roman" w:hAnsi="Times New Roman"/>
        </w:rPr>
      </w:pPr>
    </w:p>
    <w:p w14:paraId="63E54938" w14:textId="77777777" w:rsidR="008B4530" w:rsidRDefault="008369D8" w:rsidP="008B4530">
      <w:pPr>
        <w:spacing w:after="0" w:line="360" w:lineRule="auto"/>
        <w:rPr>
          <w:rFonts w:ascii="Times New Roman" w:hAnsi="Times New Roman"/>
        </w:rPr>
      </w:pPr>
      <w:proofErr w:type="spellStart"/>
      <w:r w:rsidRPr="00093AB1">
        <w:rPr>
          <w:rFonts w:ascii="Times New Roman" w:hAnsi="Times New Roman"/>
          <w:b/>
        </w:rPr>
        <w:lastRenderedPageBreak/>
        <w:t>Blackstart</w:t>
      </w:r>
      <w:proofErr w:type="spellEnd"/>
      <w:r w:rsidRPr="00093AB1">
        <w:rPr>
          <w:rFonts w:ascii="Times New Roman" w:hAnsi="Times New Roman"/>
          <w:b/>
        </w:rPr>
        <w:t xml:space="preserve"> Station-specific Rate Payment</w:t>
      </w:r>
      <w:r>
        <w:rPr>
          <w:rFonts w:ascii="Times New Roman" w:hAnsi="Times New Roman"/>
        </w:rPr>
        <w:t xml:space="preserve"> is the Commission-approved compensation, as calculated pursuant to Section 5.2 of Schedule 16 to the OATT, paid to a </w:t>
      </w:r>
      <w:proofErr w:type="spellStart"/>
      <w:r>
        <w:rPr>
          <w:rFonts w:ascii="Times New Roman" w:hAnsi="Times New Roman"/>
        </w:rPr>
        <w:t>Blackstart</w:t>
      </w:r>
      <w:proofErr w:type="spellEnd"/>
      <w:r>
        <w:rPr>
          <w:rFonts w:ascii="Times New Roman" w:hAnsi="Times New Roman"/>
        </w:rPr>
        <w:t xml:space="preserve"> Owner on a monthly basis for the provision of </w:t>
      </w:r>
      <w:proofErr w:type="spellStart"/>
      <w:r>
        <w:rPr>
          <w:rFonts w:ascii="Times New Roman" w:hAnsi="Times New Roman"/>
        </w:rPr>
        <w:t>Blackstart</w:t>
      </w:r>
      <w:proofErr w:type="spellEnd"/>
      <w:r>
        <w:rPr>
          <w:rFonts w:ascii="Times New Roman" w:hAnsi="Times New Roman"/>
        </w:rPr>
        <w:t xml:space="preserve"> Service by Designated </w:t>
      </w:r>
      <w:proofErr w:type="spellStart"/>
      <w:r>
        <w:rPr>
          <w:rFonts w:ascii="Times New Roman" w:hAnsi="Times New Roman"/>
        </w:rPr>
        <w:t>Blackstart</w:t>
      </w:r>
      <w:proofErr w:type="spellEnd"/>
      <w:r>
        <w:rPr>
          <w:rFonts w:ascii="Times New Roman" w:hAnsi="Times New Roman"/>
        </w:rPr>
        <w:t xml:space="preserve"> Resources located at a specific </w:t>
      </w:r>
      <w:proofErr w:type="spellStart"/>
      <w:r>
        <w:rPr>
          <w:rFonts w:ascii="Times New Roman" w:hAnsi="Times New Roman"/>
        </w:rPr>
        <w:t>Blackstart</w:t>
      </w:r>
      <w:proofErr w:type="spellEnd"/>
      <w:r>
        <w:rPr>
          <w:rFonts w:ascii="Times New Roman" w:hAnsi="Times New Roman"/>
        </w:rPr>
        <w:t xml:space="preserve"> Station.</w:t>
      </w:r>
    </w:p>
    <w:p w14:paraId="63E54939" w14:textId="77777777" w:rsidR="008B4530" w:rsidRDefault="008B4530" w:rsidP="008B4530">
      <w:pPr>
        <w:spacing w:after="0" w:line="360" w:lineRule="auto"/>
        <w:rPr>
          <w:rFonts w:ascii="Times New Roman" w:hAnsi="Times New Roman"/>
        </w:rPr>
      </w:pPr>
    </w:p>
    <w:p w14:paraId="63E5493A" w14:textId="77777777" w:rsidR="008B4530" w:rsidRDefault="008369D8" w:rsidP="008B4530">
      <w:pPr>
        <w:spacing w:after="0" w:line="360" w:lineRule="auto"/>
        <w:rPr>
          <w:rFonts w:ascii="Times New Roman" w:hAnsi="Times New Roman"/>
        </w:rPr>
      </w:pPr>
      <w:proofErr w:type="spellStart"/>
      <w:r w:rsidRPr="008B41CC">
        <w:rPr>
          <w:rFonts w:ascii="Times New Roman" w:hAnsi="Times New Roman"/>
          <w:b/>
        </w:rPr>
        <w:t>Blackstart</w:t>
      </w:r>
      <w:proofErr w:type="spellEnd"/>
      <w:r w:rsidRPr="008B41CC">
        <w:rPr>
          <w:rFonts w:ascii="Times New Roman" w:hAnsi="Times New Roman"/>
          <w:b/>
        </w:rPr>
        <w:t xml:space="preserve"> Station-specific Rate Capital Payment</w:t>
      </w:r>
      <w:r>
        <w:rPr>
          <w:rFonts w:ascii="Times New Roman" w:hAnsi="Times New Roman"/>
        </w:rPr>
        <w:t xml:space="preserve"> is a component of the </w:t>
      </w:r>
      <w:proofErr w:type="spellStart"/>
      <w:r>
        <w:rPr>
          <w:rFonts w:ascii="Times New Roman" w:hAnsi="Times New Roman"/>
        </w:rPr>
        <w:t>Blackstart</w:t>
      </w:r>
      <w:proofErr w:type="spellEnd"/>
      <w:r>
        <w:rPr>
          <w:rFonts w:ascii="Times New Roman" w:hAnsi="Times New Roman"/>
        </w:rPr>
        <w:t xml:space="preserve"> Station-specific Rate Payment that reflects a </w:t>
      </w:r>
      <w:proofErr w:type="spellStart"/>
      <w:r>
        <w:rPr>
          <w:rFonts w:ascii="Times New Roman" w:hAnsi="Times New Roman"/>
        </w:rPr>
        <w:t>Blackstart</w:t>
      </w:r>
      <w:proofErr w:type="spellEnd"/>
      <w:r>
        <w:rPr>
          <w:rFonts w:ascii="Times New Roman" w:hAnsi="Times New Roman"/>
        </w:rPr>
        <w:t xml:space="preserve"> Station’s capital </w:t>
      </w:r>
      <w:proofErr w:type="spellStart"/>
      <w:r>
        <w:rPr>
          <w:rFonts w:ascii="Times New Roman" w:hAnsi="Times New Roman"/>
        </w:rPr>
        <w:t>Blackstart</w:t>
      </w:r>
      <w:proofErr w:type="spellEnd"/>
      <w:r>
        <w:rPr>
          <w:rFonts w:ascii="Times New Roman" w:hAnsi="Times New Roman"/>
        </w:rPr>
        <w:t xml:space="preserve"> Equipment costs associated with the provision of </w:t>
      </w:r>
      <w:proofErr w:type="spellStart"/>
      <w:r>
        <w:rPr>
          <w:rFonts w:ascii="Times New Roman" w:hAnsi="Times New Roman"/>
        </w:rPr>
        <w:t>Blackstart</w:t>
      </w:r>
      <w:proofErr w:type="spellEnd"/>
      <w:r>
        <w:rPr>
          <w:rFonts w:ascii="Times New Roman" w:hAnsi="Times New Roman"/>
        </w:rPr>
        <w:t xml:space="preserve"> Service (excluding the capital costs associated with compliance with NERC Critical Infrastructure Protection Reliability Standards as part of </w:t>
      </w:r>
      <w:proofErr w:type="spellStart"/>
      <w:r>
        <w:rPr>
          <w:rFonts w:ascii="Times New Roman" w:hAnsi="Times New Roman"/>
        </w:rPr>
        <w:t>Blackstart</w:t>
      </w:r>
      <w:proofErr w:type="spellEnd"/>
      <w:r>
        <w:rPr>
          <w:rFonts w:ascii="Times New Roman" w:hAnsi="Times New Roman"/>
        </w:rPr>
        <w:t xml:space="preserve"> Service).</w:t>
      </w:r>
    </w:p>
    <w:p w14:paraId="63E5493B" w14:textId="77777777" w:rsidR="008B4530" w:rsidRDefault="008B4530" w:rsidP="008B4530">
      <w:pPr>
        <w:spacing w:after="0" w:line="360" w:lineRule="auto"/>
        <w:rPr>
          <w:rFonts w:ascii="Times New Roman" w:hAnsi="Times New Roman"/>
        </w:rPr>
      </w:pPr>
    </w:p>
    <w:p w14:paraId="63E5493E" w14:textId="77777777" w:rsidR="008B4530" w:rsidRPr="00E47933" w:rsidRDefault="008369D8" w:rsidP="008B4530">
      <w:pPr>
        <w:spacing w:after="0" w:line="360" w:lineRule="auto"/>
        <w:rPr>
          <w:rFonts w:ascii="Times New Roman" w:hAnsi="Times New Roman"/>
        </w:rPr>
      </w:pPr>
      <w:r w:rsidRPr="00AB69C6">
        <w:rPr>
          <w:rFonts w:ascii="Times New Roman" w:hAnsi="Times New Roman"/>
          <w:b/>
        </w:rPr>
        <w:t>Block</w:t>
      </w:r>
      <w:r w:rsidRPr="00E47933">
        <w:rPr>
          <w:rFonts w:ascii="Times New Roman" w:hAnsi="Times New Roman"/>
        </w:rPr>
        <w:t xml:space="preserve"> is defined as follows:  (1) With respect to Bilateral Contracts, a Bilateral Contract administered by the ISO for an hour; (2) with respect to Supply Offers administered by the ISO, a quantity with a related price for Energy (Supply Offers for Energy may contain multiple sets of quantity and price pairs for </w:t>
      </w:r>
      <w:r>
        <w:rPr>
          <w:rFonts w:ascii="Times New Roman" w:hAnsi="Times New Roman"/>
        </w:rPr>
        <w:t>each hour</w:t>
      </w:r>
      <w:r w:rsidRPr="00E47933">
        <w:rPr>
          <w:rFonts w:ascii="Times New Roman" w:hAnsi="Times New Roman"/>
        </w:rPr>
        <w:t>); (3) with respect to Demand Bids administered by the ISO, a quantity with a related price for Energy (Demand Bids for Energy may contain multiple sets of quantity and price pairs for each hour); (4) with respect to Increment Offers administered by the ISO, a quantity with a related price for Energy (Increment Offers for Energy may contain multiple sets of quantity and price pairs for each hour); (5) with respect to Decrement Bids administered by the ISO, a quantity with a related price for Energy (Decrement Bids for Energy may contain multiple sets of quantity and price pairs for each hour); (6) with respect to Asset Related Demand bids administered by the ISO, a quantity with a related price for Energy (Asset Related Demand bids may contain multiple sets of quantity and price pairs for each hour)</w:t>
      </w:r>
      <w:r>
        <w:rPr>
          <w:rFonts w:ascii="Times New Roman" w:hAnsi="Times New Roman"/>
        </w:rPr>
        <w:t>; and (7) with respect to Demand Reduction Offers administered by the ISO, a quantity of reduced demand with a related price (Demand Reduction Offers may contain multiple sets of quantity and price pairs for the day)</w:t>
      </w:r>
      <w:r w:rsidRPr="00E47933">
        <w:rPr>
          <w:rFonts w:ascii="Times New Roman" w:hAnsi="Times New Roman"/>
        </w:rPr>
        <w:t xml:space="preserve">. </w:t>
      </w:r>
    </w:p>
    <w:p w14:paraId="63E5493F" w14:textId="77777777" w:rsidR="008B4530" w:rsidRPr="00E47933" w:rsidRDefault="008B4530" w:rsidP="008B4530">
      <w:pPr>
        <w:spacing w:after="0" w:line="360" w:lineRule="auto"/>
        <w:rPr>
          <w:rFonts w:ascii="Times New Roman" w:hAnsi="Times New Roman"/>
        </w:rPr>
      </w:pPr>
    </w:p>
    <w:p w14:paraId="63E54940" w14:textId="77777777" w:rsidR="008B4530" w:rsidRDefault="008369D8" w:rsidP="008B4530">
      <w:pPr>
        <w:spacing w:after="0" w:line="360" w:lineRule="auto"/>
        <w:rPr>
          <w:rFonts w:ascii="Times New Roman" w:hAnsi="Times New Roman"/>
        </w:rPr>
      </w:pPr>
      <w:r w:rsidRPr="00AB69C6">
        <w:rPr>
          <w:rFonts w:ascii="Times New Roman" w:hAnsi="Times New Roman"/>
          <w:b/>
        </w:rPr>
        <w:t>Block-Hours</w:t>
      </w:r>
      <w:r w:rsidRPr="00E47933">
        <w:rPr>
          <w:rFonts w:ascii="Times New Roman" w:hAnsi="Times New Roman"/>
        </w:rPr>
        <w:t xml:space="preserve"> are the number of Blocks administered for a particular hour. </w:t>
      </w:r>
    </w:p>
    <w:p w14:paraId="63E54941" w14:textId="77777777" w:rsidR="008B4530" w:rsidRPr="00E47933" w:rsidRDefault="008B4530" w:rsidP="008B4530">
      <w:pPr>
        <w:spacing w:after="0" w:line="360" w:lineRule="auto"/>
        <w:rPr>
          <w:rFonts w:ascii="Times New Roman" w:hAnsi="Times New Roman"/>
        </w:rPr>
      </w:pPr>
    </w:p>
    <w:p w14:paraId="63E54942" w14:textId="77777777" w:rsidR="008B4530" w:rsidRDefault="008369D8" w:rsidP="008B4530">
      <w:pPr>
        <w:spacing w:after="0" w:line="360" w:lineRule="auto"/>
        <w:rPr>
          <w:rFonts w:ascii="Times New Roman" w:hAnsi="Times New Roman"/>
        </w:rPr>
      </w:pPr>
      <w:r w:rsidRPr="00AB69C6">
        <w:rPr>
          <w:rFonts w:ascii="Times New Roman" w:hAnsi="Times New Roman"/>
          <w:b/>
        </w:rPr>
        <w:t>Budget and Finance Subcommittee</w:t>
      </w:r>
      <w:r w:rsidRPr="00E47933">
        <w:rPr>
          <w:rFonts w:ascii="Times New Roman" w:hAnsi="Times New Roman"/>
        </w:rPr>
        <w:t xml:space="preserve"> is a subcommittee of the Participants Committee, the responsibilities of which are specified in Section 8.</w:t>
      </w:r>
      <w:r>
        <w:rPr>
          <w:rFonts w:ascii="Times New Roman" w:hAnsi="Times New Roman"/>
        </w:rPr>
        <w:t>4</w:t>
      </w:r>
      <w:r w:rsidRPr="00E47933">
        <w:rPr>
          <w:rFonts w:ascii="Times New Roman" w:hAnsi="Times New Roman"/>
        </w:rPr>
        <w:t xml:space="preserve"> of the Participants Agreement. </w:t>
      </w:r>
    </w:p>
    <w:p w14:paraId="63E54943" w14:textId="77777777" w:rsidR="008B4530" w:rsidRPr="00E47933" w:rsidRDefault="008B4530" w:rsidP="008B4530">
      <w:pPr>
        <w:spacing w:after="0" w:line="360" w:lineRule="auto"/>
        <w:rPr>
          <w:rFonts w:ascii="Times New Roman" w:hAnsi="Times New Roman"/>
        </w:rPr>
      </w:pPr>
    </w:p>
    <w:p w14:paraId="63E54944" w14:textId="77777777" w:rsidR="008B4530" w:rsidRDefault="008369D8" w:rsidP="008B4530">
      <w:pPr>
        <w:spacing w:after="0" w:line="360" w:lineRule="auto"/>
        <w:rPr>
          <w:rFonts w:ascii="Times New Roman" w:hAnsi="Times New Roman"/>
        </w:rPr>
      </w:pPr>
      <w:r w:rsidRPr="00AB69C6">
        <w:rPr>
          <w:rFonts w:ascii="Times New Roman" w:hAnsi="Times New Roman"/>
          <w:b/>
        </w:rPr>
        <w:t>Business Day</w:t>
      </w:r>
      <w:r w:rsidRPr="00E47933">
        <w:rPr>
          <w:rFonts w:ascii="Times New Roman" w:hAnsi="Times New Roman"/>
        </w:rPr>
        <w:t xml:space="preserve"> is any day other than a Saturday or Sunday or ISO holidays as posted by the ISO on its website. </w:t>
      </w:r>
    </w:p>
    <w:p w14:paraId="63E54945" w14:textId="77777777" w:rsidR="008B4530" w:rsidRDefault="008B4530" w:rsidP="008B4530">
      <w:pPr>
        <w:spacing w:after="0" w:line="360" w:lineRule="auto"/>
        <w:rPr>
          <w:rFonts w:ascii="Times New Roman" w:hAnsi="Times New Roman"/>
        </w:rPr>
      </w:pPr>
    </w:p>
    <w:p w14:paraId="63E54946" w14:textId="77777777" w:rsidR="008B4530" w:rsidRDefault="008369D8" w:rsidP="008B4530">
      <w:pPr>
        <w:spacing w:after="0" w:line="360" w:lineRule="auto"/>
        <w:rPr>
          <w:rFonts w:ascii="Times New Roman" w:hAnsi="Times New Roman"/>
        </w:rPr>
      </w:pPr>
      <w:r w:rsidRPr="00EF7B87">
        <w:rPr>
          <w:rFonts w:ascii="Times New Roman" w:hAnsi="Times New Roman"/>
          <w:b/>
        </w:rPr>
        <w:t xml:space="preserve">Cancelled Start </w:t>
      </w:r>
      <w:r>
        <w:rPr>
          <w:rFonts w:ascii="Times New Roman" w:hAnsi="Times New Roman"/>
          <w:b/>
        </w:rPr>
        <w:t xml:space="preserve">NCPC </w:t>
      </w:r>
      <w:r w:rsidRPr="00EF7B87">
        <w:rPr>
          <w:rFonts w:ascii="Times New Roman" w:hAnsi="Times New Roman"/>
          <w:b/>
        </w:rPr>
        <w:t>Credit</w:t>
      </w:r>
      <w:r>
        <w:rPr>
          <w:rFonts w:ascii="Times New Roman" w:hAnsi="Times New Roman"/>
        </w:rPr>
        <w:t xml:space="preserve"> is an NCPC Credit calculated pursuant to Appendix F to Market Rule 1.</w:t>
      </w:r>
    </w:p>
    <w:p w14:paraId="63E54947" w14:textId="77777777" w:rsidR="008B4530" w:rsidRDefault="008B4530" w:rsidP="008B4530">
      <w:pPr>
        <w:spacing w:after="0" w:line="360" w:lineRule="auto"/>
        <w:rPr>
          <w:rFonts w:ascii="Times New Roman" w:hAnsi="Times New Roman"/>
        </w:rPr>
      </w:pPr>
    </w:p>
    <w:p w14:paraId="63E54948" w14:textId="77777777" w:rsidR="008B4530" w:rsidRDefault="008369D8" w:rsidP="008B4530">
      <w:pPr>
        <w:spacing w:after="0" w:line="360" w:lineRule="auto"/>
        <w:rPr>
          <w:rFonts w:ascii="Times New Roman" w:hAnsi="Times New Roman"/>
        </w:rPr>
      </w:pPr>
      <w:r w:rsidRPr="00704EA8">
        <w:rPr>
          <w:rFonts w:ascii="Times New Roman" w:hAnsi="Times New Roman"/>
          <w:b/>
        </w:rPr>
        <w:lastRenderedPageBreak/>
        <w:t>Capability Demonstration Year</w:t>
      </w:r>
      <w:r>
        <w:rPr>
          <w:rFonts w:ascii="Times New Roman" w:hAnsi="Times New Roman"/>
        </w:rPr>
        <w:t xml:space="preserve"> is the one year period from September 1 through August 31.</w:t>
      </w:r>
    </w:p>
    <w:p w14:paraId="63E54949" w14:textId="77777777" w:rsidR="008B4530" w:rsidRDefault="008B4530" w:rsidP="008B4530">
      <w:pPr>
        <w:spacing w:after="0" w:line="360" w:lineRule="auto"/>
        <w:rPr>
          <w:rFonts w:ascii="Times New Roman" w:hAnsi="Times New Roman"/>
        </w:rPr>
      </w:pPr>
    </w:p>
    <w:p w14:paraId="63E5494C" w14:textId="480F502C" w:rsidR="008B4530" w:rsidRDefault="008369D8" w:rsidP="008B4530">
      <w:pPr>
        <w:spacing w:after="0" w:line="360" w:lineRule="auto"/>
        <w:rPr>
          <w:rFonts w:ascii="Times New Roman" w:hAnsi="Times New Roman"/>
        </w:rPr>
      </w:pPr>
      <w:r w:rsidRPr="006000C5">
        <w:rPr>
          <w:rFonts w:ascii="Times New Roman" w:hAnsi="Times New Roman"/>
          <w:b/>
        </w:rPr>
        <w:t>Capacity Acquiring Resource</w:t>
      </w:r>
      <w:r>
        <w:rPr>
          <w:rFonts w:ascii="Times New Roman" w:hAnsi="Times New Roman"/>
        </w:rPr>
        <w:t xml:space="preserve"> is a resource that is seeking to acquire a Capacity Supply Obligation through</w:t>
      </w:r>
      <w:r w:rsidR="00BA1529">
        <w:rPr>
          <w:rFonts w:ascii="Times New Roman" w:hAnsi="Times New Roman"/>
        </w:rPr>
        <w:t>: (1)</w:t>
      </w:r>
      <w:r>
        <w:rPr>
          <w:rFonts w:ascii="Times New Roman" w:hAnsi="Times New Roman"/>
        </w:rPr>
        <w:t xml:space="preserve"> a Capacity Supply Obligation Bilateral, as described in Section III.13.5.1</w:t>
      </w:r>
      <w:r w:rsidR="00BA1529">
        <w:rPr>
          <w:rFonts w:ascii="Times New Roman" w:hAnsi="Times New Roman"/>
        </w:rPr>
        <w:t xml:space="preserve">, or; (2) </w:t>
      </w:r>
      <w:r w:rsidR="00BA1529" w:rsidRPr="00D7030C">
        <w:rPr>
          <w:rFonts w:ascii="Times New Roman" w:hAnsi="Times New Roman"/>
        </w:rPr>
        <w:t>an annual or monthly reconfiguration auction, as described in Section III.13.4</w:t>
      </w:r>
      <w:r w:rsidR="00BA1529">
        <w:rPr>
          <w:rFonts w:ascii="Times New Roman" w:hAnsi="Times New Roman"/>
        </w:rPr>
        <w:t>.</w:t>
      </w:r>
    </w:p>
    <w:p w14:paraId="63E5494D" w14:textId="77777777" w:rsidR="008B4530" w:rsidRDefault="008B4530" w:rsidP="008B4530">
      <w:pPr>
        <w:spacing w:after="0" w:line="360" w:lineRule="auto"/>
        <w:rPr>
          <w:rFonts w:ascii="Times New Roman" w:hAnsi="Times New Roman"/>
        </w:rPr>
      </w:pPr>
    </w:p>
    <w:p w14:paraId="63E5494E" w14:textId="77777777" w:rsidR="008B4530" w:rsidRDefault="008369D8" w:rsidP="008B4530">
      <w:pPr>
        <w:spacing w:after="0" w:line="360" w:lineRule="auto"/>
        <w:rPr>
          <w:rFonts w:ascii="Times New Roman" w:hAnsi="Times New Roman"/>
        </w:rPr>
      </w:pPr>
      <w:r w:rsidRPr="00164B74">
        <w:rPr>
          <w:rFonts w:ascii="Times New Roman" w:hAnsi="Times New Roman"/>
          <w:b/>
        </w:rPr>
        <w:t>Capacity Balancing Ratio</w:t>
      </w:r>
      <w:r>
        <w:rPr>
          <w:rFonts w:ascii="Times New Roman" w:hAnsi="Times New Roman"/>
        </w:rPr>
        <w:t xml:space="preserve"> is a ratio used in calculating the Capacity Performance Payment in the Forward Capacity Market, as described in Section III.13.7.2.3 of Market Rule 1.</w:t>
      </w:r>
    </w:p>
    <w:p w14:paraId="63E5494F" w14:textId="77777777" w:rsidR="008B4530" w:rsidRDefault="008B4530" w:rsidP="008B4530">
      <w:pPr>
        <w:spacing w:after="0" w:line="360" w:lineRule="auto"/>
        <w:rPr>
          <w:rFonts w:ascii="Times New Roman" w:hAnsi="Times New Roman"/>
        </w:rPr>
      </w:pPr>
    </w:p>
    <w:p w14:paraId="63E54950" w14:textId="5DD16F5E" w:rsidR="008B4530" w:rsidRPr="002E0378" w:rsidRDefault="008369D8" w:rsidP="008B4530">
      <w:pPr>
        <w:spacing w:after="0" w:line="360" w:lineRule="auto"/>
        <w:rPr>
          <w:rFonts w:ascii="Times New Roman" w:hAnsi="Times New Roman"/>
        </w:rPr>
      </w:pPr>
      <w:r w:rsidRPr="00DC4640">
        <w:rPr>
          <w:rFonts w:ascii="Times New Roman" w:hAnsi="Times New Roman"/>
          <w:b/>
        </w:rPr>
        <w:t>Capacity Base Payment</w:t>
      </w:r>
      <w:r>
        <w:rPr>
          <w:rFonts w:ascii="Times New Roman" w:hAnsi="Times New Roman"/>
        </w:rPr>
        <w:t xml:space="preserve"> is the portion of revenue received in the Forward Capacity Market as described in Section III.13.7.1 of Market Rule 1.</w:t>
      </w:r>
    </w:p>
    <w:p w14:paraId="63E54951" w14:textId="77777777" w:rsidR="008B4530" w:rsidRPr="00E47933" w:rsidRDefault="008B4530" w:rsidP="008B4530">
      <w:pPr>
        <w:spacing w:after="0" w:line="360" w:lineRule="auto"/>
        <w:rPr>
          <w:rFonts w:ascii="Times New Roman" w:hAnsi="Times New Roman"/>
        </w:rPr>
      </w:pPr>
    </w:p>
    <w:p w14:paraId="63E54952" w14:textId="77777777" w:rsidR="008B4530" w:rsidRDefault="008369D8" w:rsidP="008B4530">
      <w:pPr>
        <w:spacing w:after="0" w:line="360" w:lineRule="auto"/>
        <w:rPr>
          <w:rFonts w:ascii="Times New Roman" w:hAnsi="Times New Roman"/>
        </w:rPr>
      </w:pPr>
      <w:r w:rsidRPr="00AB69C6">
        <w:rPr>
          <w:rFonts w:ascii="Times New Roman" w:hAnsi="Times New Roman"/>
          <w:b/>
        </w:rPr>
        <w:t>Capacity Capability Interconnection Standard</w:t>
      </w:r>
      <w:r w:rsidRPr="00E47933">
        <w:rPr>
          <w:rFonts w:ascii="Times New Roman" w:hAnsi="Times New Roman"/>
        </w:rPr>
        <w:t xml:space="preserve"> has the meani</w:t>
      </w:r>
      <w:r>
        <w:rPr>
          <w:rFonts w:ascii="Times New Roman" w:hAnsi="Times New Roman"/>
        </w:rPr>
        <w:t xml:space="preserve">ng specified in Schedule 22, </w:t>
      </w:r>
      <w:r w:rsidRPr="00E47933">
        <w:rPr>
          <w:rFonts w:ascii="Times New Roman" w:hAnsi="Times New Roman"/>
        </w:rPr>
        <w:t>Schedule 23</w:t>
      </w:r>
      <w:r>
        <w:rPr>
          <w:rFonts w:ascii="Times New Roman" w:hAnsi="Times New Roman"/>
        </w:rPr>
        <w:t>, and Schedule 25</w:t>
      </w:r>
      <w:r w:rsidRPr="00E47933">
        <w:rPr>
          <w:rFonts w:ascii="Times New Roman" w:hAnsi="Times New Roman"/>
        </w:rPr>
        <w:t xml:space="preserve"> of the OATT. </w:t>
      </w:r>
    </w:p>
    <w:p w14:paraId="63E54953" w14:textId="77777777" w:rsidR="008B4530" w:rsidRPr="00E47933" w:rsidRDefault="008B4530" w:rsidP="008B4530">
      <w:pPr>
        <w:spacing w:after="0" w:line="360" w:lineRule="auto"/>
        <w:rPr>
          <w:rFonts w:ascii="Times New Roman" w:hAnsi="Times New Roman"/>
        </w:rPr>
      </w:pPr>
    </w:p>
    <w:p w14:paraId="63E54954" w14:textId="77777777" w:rsidR="008B4530" w:rsidRDefault="008369D8" w:rsidP="008B4530">
      <w:pPr>
        <w:spacing w:after="0" w:line="360" w:lineRule="auto"/>
        <w:rPr>
          <w:rFonts w:ascii="Times New Roman" w:hAnsi="Times New Roman"/>
        </w:rPr>
      </w:pPr>
      <w:r w:rsidRPr="00AB69C6">
        <w:rPr>
          <w:rFonts w:ascii="Times New Roman" w:hAnsi="Times New Roman"/>
          <w:b/>
        </w:rPr>
        <w:t>Capacity Clearing Price</w:t>
      </w:r>
      <w:r w:rsidRPr="00E47933">
        <w:rPr>
          <w:rFonts w:ascii="Times New Roman" w:hAnsi="Times New Roman"/>
        </w:rPr>
        <w:t xml:space="preserve"> is the clearing price for a Capacity Zone for a Capacity Commitment Period resulting from the Forward Capacity Auction conducted for that Capacity Commitment Period, as determined in accordance with Section III.13.2.7 of Market Rule 1. </w:t>
      </w:r>
    </w:p>
    <w:p w14:paraId="63E54955" w14:textId="77777777" w:rsidR="008B4530" w:rsidRDefault="008B4530" w:rsidP="008B4530">
      <w:pPr>
        <w:spacing w:after="0" w:line="360" w:lineRule="auto"/>
        <w:rPr>
          <w:rFonts w:ascii="Times New Roman" w:hAnsi="Times New Roman"/>
        </w:rPr>
      </w:pPr>
    </w:p>
    <w:p w14:paraId="63E54958" w14:textId="77777777" w:rsidR="008B4530" w:rsidRDefault="008369D8" w:rsidP="008B4530">
      <w:pPr>
        <w:spacing w:after="0" w:line="360" w:lineRule="auto"/>
        <w:rPr>
          <w:rFonts w:ascii="Times New Roman" w:hAnsi="Times New Roman"/>
        </w:rPr>
      </w:pPr>
      <w:r w:rsidRPr="00AB69C6">
        <w:rPr>
          <w:rFonts w:ascii="Times New Roman" w:hAnsi="Times New Roman"/>
          <w:b/>
        </w:rPr>
        <w:t>Capacity Commitment Period</w:t>
      </w:r>
      <w:r w:rsidRPr="00E47933">
        <w:rPr>
          <w:rFonts w:ascii="Times New Roman" w:hAnsi="Times New Roman"/>
        </w:rPr>
        <w:t xml:space="preserve"> is the one-year period from June 1 through May 31 for which obligations are assumed and payments are made in the Forward Capacity Market. </w:t>
      </w:r>
    </w:p>
    <w:p w14:paraId="63E54959" w14:textId="77777777" w:rsidR="008B4530" w:rsidRDefault="008B4530" w:rsidP="008B4530">
      <w:pPr>
        <w:spacing w:after="0" w:line="360" w:lineRule="auto"/>
        <w:rPr>
          <w:rFonts w:ascii="Times New Roman" w:hAnsi="Times New Roman"/>
        </w:rPr>
      </w:pPr>
    </w:p>
    <w:p w14:paraId="63E5495A" w14:textId="77777777" w:rsidR="008B4530" w:rsidRDefault="008369D8" w:rsidP="008B4530">
      <w:pPr>
        <w:spacing w:after="0" w:line="360" w:lineRule="auto"/>
        <w:rPr>
          <w:rFonts w:ascii="Times New Roman" w:hAnsi="Times New Roman"/>
        </w:rPr>
      </w:pPr>
      <w:r w:rsidRPr="00BB08B0">
        <w:rPr>
          <w:rFonts w:ascii="Times New Roman" w:hAnsi="Times New Roman"/>
          <w:b/>
        </w:rPr>
        <w:t xml:space="preserve">Capacity Cost (CC) </w:t>
      </w:r>
      <w:r>
        <w:rPr>
          <w:rFonts w:ascii="Times New Roman" w:hAnsi="Times New Roman"/>
        </w:rPr>
        <w:t>is one of four forms of compensation that may be paid to resources providing VAR Service under Schedule 2 of the OATT.</w:t>
      </w:r>
    </w:p>
    <w:p w14:paraId="63E5495B" w14:textId="77777777" w:rsidR="008B4530" w:rsidRPr="00E47933" w:rsidRDefault="008B4530" w:rsidP="008B4530">
      <w:pPr>
        <w:spacing w:after="0" w:line="360" w:lineRule="auto"/>
        <w:rPr>
          <w:rFonts w:ascii="Times New Roman" w:hAnsi="Times New Roman"/>
        </w:rPr>
      </w:pPr>
    </w:p>
    <w:p w14:paraId="63E5495C" w14:textId="77777777" w:rsidR="008B4530" w:rsidRDefault="008369D8" w:rsidP="008B4530">
      <w:pPr>
        <w:spacing w:after="0" w:line="360" w:lineRule="auto"/>
        <w:rPr>
          <w:rFonts w:ascii="Times New Roman" w:hAnsi="Times New Roman"/>
        </w:rPr>
      </w:pPr>
      <w:r w:rsidRPr="00AB69C6">
        <w:rPr>
          <w:rFonts w:ascii="Times New Roman" w:hAnsi="Times New Roman"/>
          <w:b/>
        </w:rPr>
        <w:t>Capacity Export Through Import Constrained Zone</w:t>
      </w:r>
      <w:r>
        <w:rPr>
          <w:rFonts w:ascii="Times New Roman" w:hAnsi="Times New Roman"/>
          <w:b/>
        </w:rPr>
        <w:t xml:space="preserve"> Transaction</w:t>
      </w:r>
      <w:r w:rsidRPr="00E47933">
        <w:rPr>
          <w:rFonts w:ascii="Times New Roman" w:hAnsi="Times New Roman"/>
        </w:rPr>
        <w:t xml:space="preserve"> is defined in Section </w:t>
      </w:r>
      <w:proofErr w:type="gramStart"/>
      <w:r w:rsidRPr="00E47933">
        <w:rPr>
          <w:rFonts w:ascii="Times New Roman" w:hAnsi="Times New Roman"/>
        </w:rPr>
        <w:t>III.1.10.7(</w:t>
      </w:r>
      <w:proofErr w:type="gramEnd"/>
      <w:r w:rsidRPr="00E47933">
        <w:rPr>
          <w:rFonts w:ascii="Times New Roman" w:hAnsi="Times New Roman"/>
        </w:rPr>
        <w:t xml:space="preserve">f)(i) of Market Rule 1. </w:t>
      </w:r>
    </w:p>
    <w:p w14:paraId="63E5495D" w14:textId="77777777" w:rsidR="008B4530" w:rsidRPr="00E47933" w:rsidRDefault="008B4530" w:rsidP="008B4530">
      <w:pPr>
        <w:spacing w:after="0" w:line="360" w:lineRule="auto"/>
        <w:rPr>
          <w:rFonts w:ascii="Times New Roman" w:hAnsi="Times New Roman"/>
        </w:rPr>
      </w:pPr>
    </w:p>
    <w:p w14:paraId="63E5495E" w14:textId="3E8494C2" w:rsidR="008B4530" w:rsidRDefault="008369D8" w:rsidP="008B4530">
      <w:pPr>
        <w:spacing w:after="0" w:line="360" w:lineRule="auto"/>
        <w:rPr>
          <w:rFonts w:ascii="Times New Roman" w:hAnsi="Times New Roman"/>
        </w:rPr>
      </w:pPr>
      <w:r w:rsidRPr="00AB69C6">
        <w:rPr>
          <w:rFonts w:ascii="Times New Roman" w:hAnsi="Times New Roman"/>
          <w:b/>
        </w:rPr>
        <w:t>Capacity Load Obligation</w:t>
      </w:r>
      <w:r w:rsidRPr="00E47933">
        <w:rPr>
          <w:rFonts w:ascii="Times New Roman" w:hAnsi="Times New Roman"/>
        </w:rPr>
        <w:t xml:space="preserve"> is the quantity of capacity for which a Market Participant is financially responsible as described in Section III.13.7.</w:t>
      </w:r>
      <w:r>
        <w:rPr>
          <w:rFonts w:ascii="Times New Roman" w:hAnsi="Times New Roman"/>
        </w:rPr>
        <w:t>5</w:t>
      </w:r>
      <w:r w:rsidRPr="00E47933">
        <w:rPr>
          <w:rFonts w:ascii="Times New Roman" w:hAnsi="Times New Roman"/>
        </w:rPr>
        <w:t>.</w:t>
      </w:r>
      <w:r w:rsidR="001E4422">
        <w:rPr>
          <w:rFonts w:ascii="Times New Roman" w:hAnsi="Times New Roman"/>
        </w:rPr>
        <w:t>2</w:t>
      </w:r>
      <w:r w:rsidRPr="00E47933">
        <w:rPr>
          <w:rFonts w:ascii="Times New Roman" w:hAnsi="Times New Roman"/>
        </w:rPr>
        <w:t xml:space="preserve"> of Market Rule 1. </w:t>
      </w:r>
    </w:p>
    <w:p w14:paraId="63E5495F" w14:textId="77777777" w:rsidR="008B4530" w:rsidRDefault="008B4530" w:rsidP="008B4530">
      <w:pPr>
        <w:spacing w:after="0" w:line="360" w:lineRule="auto"/>
        <w:rPr>
          <w:rFonts w:ascii="Times New Roman" w:hAnsi="Times New Roman"/>
        </w:rPr>
      </w:pPr>
    </w:p>
    <w:p w14:paraId="63E54960" w14:textId="77777777" w:rsidR="008B4530" w:rsidRDefault="008369D8" w:rsidP="008B4530">
      <w:pPr>
        <w:spacing w:after="0" w:line="360" w:lineRule="auto"/>
        <w:rPr>
          <w:rFonts w:ascii="Times New Roman" w:hAnsi="Times New Roman"/>
        </w:rPr>
      </w:pPr>
      <w:r w:rsidRPr="006000C5">
        <w:rPr>
          <w:rFonts w:ascii="Times New Roman" w:hAnsi="Times New Roman"/>
          <w:b/>
        </w:rPr>
        <w:t>Capacity Load Obligation Acquiring Participant</w:t>
      </w:r>
      <w:r>
        <w:rPr>
          <w:rFonts w:ascii="Times New Roman" w:hAnsi="Times New Roman"/>
        </w:rPr>
        <w:t xml:space="preserve"> is a load serving entity or any other Market Participant seeking to acquire a Capacity Load Obligation through a Capacity Load Obligation Bilateral, as described in Section III.13.5.2 of Market Rule 1.</w:t>
      </w:r>
    </w:p>
    <w:p w14:paraId="63E54961" w14:textId="77777777" w:rsidR="008B4530" w:rsidRDefault="008B4530" w:rsidP="008B4530">
      <w:pPr>
        <w:spacing w:after="0" w:line="360" w:lineRule="auto"/>
        <w:rPr>
          <w:rFonts w:ascii="Times New Roman" w:hAnsi="Times New Roman"/>
        </w:rPr>
      </w:pPr>
    </w:p>
    <w:p w14:paraId="63E54962" w14:textId="77777777" w:rsidR="008B4530" w:rsidRPr="00663CBA" w:rsidRDefault="008369D8" w:rsidP="008B4530">
      <w:pPr>
        <w:spacing w:after="0" w:line="360" w:lineRule="auto"/>
        <w:rPr>
          <w:rFonts w:ascii="Times New Roman" w:hAnsi="Times New Roman"/>
        </w:rPr>
      </w:pPr>
      <w:r>
        <w:rPr>
          <w:rFonts w:ascii="Times New Roman" w:hAnsi="Times New Roman"/>
          <w:b/>
        </w:rPr>
        <w:t xml:space="preserve">Capacity Network Import Capability (CNI Capability) </w:t>
      </w:r>
      <w:r>
        <w:rPr>
          <w:rFonts w:ascii="Times New Roman" w:hAnsi="Times New Roman"/>
        </w:rPr>
        <w:t>is as defined in Section I of Schedule 25 of the OATT.</w:t>
      </w:r>
      <w:r>
        <w:rPr>
          <w:rFonts w:ascii="Times New Roman" w:hAnsi="Times New Roman"/>
          <w:b/>
        </w:rPr>
        <w:t xml:space="preserve"> </w:t>
      </w:r>
    </w:p>
    <w:p w14:paraId="63E54963" w14:textId="77777777" w:rsidR="008B4530" w:rsidRDefault="008B4530" w:rsidP="008B4530">
      <w:pPr>
        <w:spacing w:after="0" w:line="360" w:lineRule="auto"/>
        <w:rPr>
          <w:rFonts w:ascii="Times New Roman" w:hAnsi="Times New Roman"/>
          <w:b/>
        </w:rPr>
      </w:pPr>
    </w:p>
    <w:p w14:paraId="63E54964" w14:textId="77777777" w:rsidR="008B4530" w:rsidRDefault="008369D8" w:rsidP="008B4530">
      <w:pPr>
        <w:spacing w:after="0" w:line="360" w:lineRule="auto"/>
        <w:rPr>
          <w:rFonts w:ascii="Times New Roman" w:hAnsi="Times New Roman"/>
        </w:rPr>
      </w:pPr>
      <w:r>
        <w:rPr>
          <w:rFonts w:ascii="Times New Roman" w:hAnsi="Times New Roman"/>
          <w:b/>
        </w:rPr>
        <w:t xml:space="preserve">Capacity Network Import Interconnection Service (CNI Interconnection Service) </w:t>
      </w:r>
      <w:r>
        <w:rPr>
          <w:rFonts w:ascii="Times New Roman" w:hAnsi="Times New Roman"/>
        </w:rPr>
        <w:t>is as defined in Section I of Schedule 25 of the OATT.</w:t>
      </w:r>
    </w:p>
    <w:p w14:paraId="63E54965" w14:textId="77777777" w:rsidR="008B4530" w:rsidRPr="00E47933" w:rsidRDefault="008B4530" w:rsidP="008B4530">
      <w:pPr>
        <w:spacing w:after="0" w:line="360" w:lineRule="auto"/>
        <w:rPr>
          <w:rFonts w:ascii="Times New Roman" w:hAnsi="Times New Roman"/>
        </w:rPr>
      </w:pPr>
    </w:p>
    <w:p w14:paraId="63E54966" w14:textId="77777777" w:rsidR="008B4530" w:rsidRDefault="008369D8" w:rsidP="008B4530">
      <w:pPr>
        <w:spacing w:after="0" w:line="360" w:lineRule="auto"/>
        <w:rPr>
          <w:rFonts w:ascii="Times New Roman" w:hAnsi="Times New Roman"/>
        </w:rPr>
      </w:pPr>
      <w:r w:rsidRPr="00AB69C6">
        <w:rPr>
          <w:rFonts w:ascii="Times New Roman" w:hAnsi="Times New Roman"/>
          <w:b/>
        </w:rPr>
        <w:t>Capacity Load Obligation Bilateral</w:t>
      </w:r>
      <w:r w:rsidRPr="00E47933">
        <w:rPr>
          <w:rFonts w:ascii="Times New Roman" w:hAnsi="Times New Roman"/>
        </w:rPr>
        <w:t xml:space="preserve"> is a bilateral contract through which a Market Participant may transfer all or a portion of its Capacity Load Obligation to another entity, as described in Section III.13.5 of Market Rule 1. </w:t>
      </w:r>
    </w:p>
    <w:p w14:paraId="63E54967" w14:textId="77777777" w:rsidR="008B4530" w:rsidRDefault="008B4530" w:rsidP="008B4530">
      <w:pPr>
        <w:spacing w:after="0" w:line="360" w:lineRule="auto"/>
        <w:rPr>
          <w:rFonts w:ascii="Times New Roman" w:hAnsi="Times New Roman"/>
        </w:rPr>
      </w:pPr>
    </w:p>
    <w:p w14:paraId="63E54968" w14:textId="77777777" w:rsidR="008B4530" w:rsidRDefault="008369D8" w:rsidP="008B4530">
      <w:pPr>
        <w:spacing w:after="0" w:line="360" w:lineRule="auto"/>
        <w:rPr>
          <w:rFonts w:ascii="Times New Roman" w:hAnsi="Times New Roman"/>
        </w:rPr>
      </w:pPr>
      <w:r w:rsidRPr="006000C5">
        <w:rPr>
          <w:rFonts w:ascii="Times New Roman" w:hAnsi="Times New Roman"/>
          <w:b/>
        </w:rPr>
        <w:t>Capacity Load Obligation Transferring Participant</w:t>
      </w:r>
      <w:r>
        <w:rPr>
          <w:rFonts w:ascii="Times New Roman" w:hAnsi="Times New Roman"/>
        </w:rPr>
        <w:t xml:space="preserve"> is an entity that has a Capacity Load Obligation and is seeking to shed such obligation through a Capacity Load Obligation Bilateral, as described in Section III.13.5.2 of Market Rule 1.</w:t>
      </w:r>
    </w:p>
    <w:p w14:paraId="63E54969" w14:textId="77777777" w:rsidR="008B4530" w:rsidRDefault="008B4530" w:rsidP="008B4530">
      <w:pPr>
        <w:spacing w:after="0" w:line="360" w:lineRule="auto"/>
        <w:rPr>
          <w:rFonts w:ascii="Times New Roman" w:hAnsi="Times New Roman"/>
        </w:rPr>
      </w:pPr>
    </w:p>
    <w:p w14:paraId="63E5496A" w14:textId="77777777" w:rsidR="008B4530" w:rsidRDefault="008369D8" w:rsidP="008B4530">
      <w:pPr>
        <w:spacing w:after="0" w:line="360" w:lineRule="auto"/>
        <w:rPr>
          <w:rFonts w:ascii="Times New Roman" w:hAnsi="Times New Roman"/>
        </w:rPr>
      </w:pPr>
      <w:r w:rsidRPr="006000C5">
        <w:rPr>
          <w:rFonts w:ascii="Times New Roman" w:hAnsi="Times New Roman"/>
          <w:b/>
        </w:rPr>
        <w:t>Capacity Network Resource (CNR)</w:t>
      </w:r>
      <w:r>
        <w:rPr>
          <w:rFonts w:ascii="Times New Roman" w:hAnsi="Times New Roman"/>
        </w:rPr>
        <w:t xml:space="preserve"> is defined in Section I of Schedule 22 and Attachment 1 to Schedule 23 of the OATT.</w:t>
      </w:r>
    </w:p>
    <w:p w14:paraId="63E5496B" w14:textId="77777777" w:rsidR="008B4530" w:rsidRDefault="008B4530" w:rsidP="008B4530">
      <w:pPr>
        <w:spacing w:after="0" w:line="360" w:lineRule="auto"/>
        <w:rPr>
          <w:rFonts w:ascii="Times New Roman" w:hAnsi="Times New Roman"/>
        </w:rPr>
      </w:pPr>
    </w:p>
    <w:p w14:paraId="63E5496C" w14:textId="24B2E04E" w:rsidR="008B4530" w:rsidRDefault="008369D8" w:rsidP="008B4530">
      <w:pPr>
        <w:spacing w:after="0" w:line="360" w:lineRule="auto"/>
        <w:rPr>
          <w:rFonts w:ascii="Times New Roman" w:hAnsi="Times New Roman"/>
        </w:rPr>
      </w:pPr>
      <w:r w:rsidRPr="006000C5">
        <w:rPr>
          <w:rFonts w:ascii="Times New Roman" w:hAnsi="Times New Roman"/>
          <w:b/>
        </w:rPr>
        <w:t>Capacity Network Resource Interconnection Service</w:t>
      </w:r>
      <w:r>
        <w:rPr>
          <w:rFonts w:ascii="Times New Roman" w:hAnsi="Times New Roman"/>
        </w:rPr>
        <w:t xml:space="preserve"> </w:t>
      </w:r>
      <w:r w:rsidR="006317F1">
        <w:rPr>
          <w:rFonts w:ascii="Times New Roman" w:hAnsi="Times New Roman"/>
        </w:rPr>
        <w:t xml:space="preserve">(CNR Interconnection Service) </w:t>
      </w:r>
      <w:r w:rsidRPr="006000C5">
        <w:rPr>
          <w:rFonts w:ascii="Times New Roman" w:hAnsi="Times New Roman"/>
        </w:rPr>
        <w:t xml:space="preserve">is defined in </w:t>
      </w:r>
      <w:r>
        <w:rPr>
          <w:rFonts w:ascii="Times New Roman" w:hAnsi="Times New Roman"/>
        </w:rPr>
        <w:t xml:space="preserve">Section I of </w:t>
      </w:r>
      <w:r w:rsidRPr="006000C5">
        <w:rPr>
          <w:rFonts w:ascii="Times New Roman" w:hAnsi="Times New Roman"/>
        </w:rPr>
        <w:t xml:space="preserve">Schedule 22 and </w:t>
      </w:r>
      <w:r>
        <w:rPr>
          <w:rFonts w:ascii="Times New Roman" w:hAnsi="Times New Roman"/>
        </w:rPr>
        <w:t xml:space="preserve">Attachment 1 to </w:t>
      </w:r>
      <w:r w:rsidRPr="006000C5">
        <w:rPr>
          <w:rFonts w:ascii="Times New Roman" w:hAnsi="Times New Roman"/>
        </w:rPr>
        <w:t>Schedule 23 of the</w:t>
      </w:r>
      <w:r>
        <w:rPr>
          <w:rFonts w:ascii="Times New Roman" w:hAnsi="Times New Roman"/>
        </w:rPr>
        <w:t xml:space="preserve"> OATT.</w:t>
      </w:r>
      <w:r w:rsidRPr="00F8385C">
        <w:rPr>
          <w:rFonts w:ascii="Times New Roman" w:hAnsi="Times New Roman"/>
        </w:rPr>
        <w:t xml:space="preserve"> </w:t>
      </w:r>
    </w:p>
    <w:p w14:paraId="63E5496D" w14:textId="77777777" w:rsidR="008B4530" w:rsidRDefault="008B4530" w:rsidP="008B4530">
      <w:pPr>
        <w:spacing w:after="0" w:line="360" w:lineRule="auto"/>
        <w:rPr>
          <w:rFonts w:ascii="Times New Roman" w:hAnsi="Times New Roman"/>
        </w:rPr>
      </w:pPr>
    </w:p>
    <w:p w14:paraId="63E5496E" w14:textId="77777777" w:rsidR="008B4530" w:rsidRDefault="008369D8" w:rsidP="008B4530">
      <w:pPr>
        <w:spacing w:after="0" w:line="360" w:lineRule="auto"/>
        <w:rPr>
          <w:rFonts w:ascii="Times New Roman" w:hAnsi="Times New Roman"/>
        </w:rPr>
      </w:pPr>
      <w:r w:rsidRPr="00DC4640">
        <w:rPr>
          <w:rFonts w:ascii="Times New Roman" w:hAnsi="Times New Roman"/>
          <w:b/>
        </w:rPr>
        <w:t>Capacity Performance Bilateral</w:t>
      </w:r>
      <w:r>
        <w:rPr>
          <w:rFonts w:ascii="Times New Roman" w:hAnsi="Times New Roman"/>
        </w:rPr>
        <w:t xml:space="preserve"> is a transaction for transferring Capacity Performance Score, as described in Section III.13.5.3 of Market Rule 1.</w:t>
      </w:r>
    </w:p>
    <w:p w14:paraId="63E5496F" w14:textId="77777777" w:rsidR="008B4530" w:rsidRDefault="008B4530" w:rsidP="008B4530">
      <w:pPr>
        <w:spacing w:after="0" w:line="360" w:lineRule="auto"/>
        <w:rPr>
          <w:rFonts w:ascii="Times New Roman" w:hAnsi="Times New Roman"/>
          <w:b/>
        </w:rPr>
      </w:pPr>
    </w:p>
    <w:p w14:paraId="63E54970" w14:textId="77777777" w:rsidR="008B4530" w:rsidRDefault="008369D8" w:rsidP="008B4530">
      <w:pPr>
        <w:spacing w:after="0" w:line="360" w:lineRule="auto"/>
        <w:rPr>
          <w:rFonts w:ascii="Times New Roman" w:hAnsi="Times New Roman"/>
        </w:rPr>
      </w:pPr>
      <w:r w:rsidRPr="00164B74">
        <w:rPr>
          <w:rFonts w:ascii="Times New Roman" w:hAnsi="Times New Roman"/>
          <w:b/>
        </w:rPr>
        <w:t>Capacity Performance Payment</w:t>
      </w:r>
      <w:r>
        <w:rPr>
          <w:rFonts w:ascii="Times New Roman" w:hAnsi="Times New Roman"/>
        </w:rPr>
        <w:t xml:space="preserve"> is the performance-dependent portion of revenue received in the Forward Capacity Market, as described in Section III.13.7.2 of Market Rule 1.</w:t>
      </w:r>
    </w:p>
    <w:p w14:paraId="63E54971" w14:textId="77777777" w:rsidR="008B4530" w:rsidRDefault="008B4530" w:rsidP="008B4530">
      <w:pPr>
        <w:spacing w:after="0" w:line="360" w:lineRule="auto"/>
        <w:rPr>
          <w:rFonts w:ascii="Times New Roman" w:hAnsi="Times New Roman"/>
          <w:b/>
        </w:rPr>
      </w:pPr>
    </w:p>
    <w:p w14:paraId="63E54972" w14:textId="46AA636E" w:rsidR="008B4530" w:rsidRPr="00DD6801" w:rsidRDefault="008369D8" w:rsidP="008B4530">
      <w:pPr>
        <w:spacing w:after="0" w:line="360" w:lineRule="auto"/>
        <w:rPr>
          <w:rFonts w:ascii="Times New Roman" w:hAnsi="Times New Roman"/>
        </w:rPr>
      </w:pPr>
      <w:r w:rsidRPr="00DC4640">
        <w:rPr>
          <w:rFonts w:ascii="Times New Roman" w:hAnsi="Times New Roman"/>
          <w:b/>
        </w:rPr>
        <w:t>Capacity Performance Payment Rate</w:t>
      </w:r>
      <w:r>
        <w:rPr>
          <w:rFonts w:ascii="Times New Roman" w:hAnsi="Times New Roman"/>
        </w:rPr>
        <w:t xml:space="preserve"> is a rate used in calculating Capacity Performance Payments, as described in Section III.13.7.2.5 of Market Rule 1.</w:t>
      </w:r>
    </w:p>
    <w:p w14:paraId="63E54973" w14:textId="77777777" w:rsidR="008B4530" w:rsidRDefault="008B4530" w:rsidP="008B4530">
      <w:pPr>
        <w:spacing w:after="0" w:line="360" w:lineRule="auto"/>
        <w:rPr>
          <w:rFonts w:ascii="Times New Roman" w:hAnsi="Times New Roman"/>
        </w:rPr>
      </w:pPr>
    </w:p>
    <w:p w14:paraId="63E54974" w14:textId="77777777" w:rsidR="008B4530" w:rsidRPr="00DD6801" w:rsidRDefault="008369D8" w:rsidP="008B4530">
      <w:pPr>
        <w:spacing w:after="0" w:line="360" w:lineRule="auto"/>
        <w:rPr>
          <w:rFonts w:ascii="Times New Roman" w:hAnsi="Times New Roman"/>
        </w:rPr>
      </w:pPr>
      <w:r w:rsidRPr="00DC4640">
        <w:rPr>
          <w:rFonts w:ascii="Times New Roman" w:hAnsi="Times New Roman"/>
          <w:b/>
        </w:rPr>
        <w:t>Capacity Performance Score</w:t>
      </w:r>
      <w:r>
        <w:rPr>
          <w:rFonts w:ascii="Times New Roman" w:hAnsi="Times New Roman"/>
        </w:rPr>
        <w:t xml:space="preserve"> is a figure used in determining Capacity Performance Payments, as described in Section III.13.7.2.4 of Market Rule 1.</w:t>
      </w:r>
    </w:p>
    <w:p w14:paraId="63E54975" w14:textId="77777777" w:rsidR="008B4530" w:rsidRPr="00760CEC" w:rsidRDefault="008B4530" w:rsidP="008B4530">
      <w:pPr>
        <w:spacing w:after="0" w:line="360" w:lineRule="auto"/>
        <w:rPr>
          <w:rFonts w:ascii="Times New Roman" w:hAnsi="Times New Roman"/>
        </w:rPr>
      </w:pPr>
    </w:p>
    <w:p w14:paraId="63E54976" w14:textId="77777777" w:rsidR="008B4530" w:rsidRDefault="008369D8" w:rsidP="008B4530">
      <w:pPr>
        <w:spacing w:after="0" w:line="360" w:lineRule="auto"/>
        <w:rPr>
          <w:rFonts w:ascii="Times New Roman" w:hAnsi="Times New Roman"/>
        </w:rPr>
      </w:pPr>
      <w:r w:rsidRPr="00AB69C6">
        <w:rPr>
          <w:rFonts w:ascii="Times New Roman" w:hAnsi="Times New Roman"/>
          <w:b/>
        </w:rPr>
        <w:lastRenderedPageBreak/>
        <w:t>Capacity Rationing Rule</w:t>
      </w:r>
      <w:r w:rsidRPr="00E47933">
        <w:rPr>
          <w:rFonts w:ascii="Times New Roman" w:hAnsi="Times New Roman"/>
        </w:rPr>
        <w:t xml:space="preserve"> addresses whether offers and bids in a Forward Capacity Auction may be rationed, as described in Section III.13.2.6 of Market Rule 1. </w:t>
      </w:r>
    </w:p>
    <w:p w14:paraId="63E54977" w14:textId="77777777" w:rsidR="008B4530" w:rsidRPr="00E47933" w:rsidRDefault="008B4530" w:rsidP="008B4530">
      <w:pPr>
        <w:spacing w:after="0" w:line="360" w:lineRule="auto"/>
        <w:rPr>
          <w:rFonts w:ascii="Times New Roman" w:hAnsi="Times New Roman"/>
        </w:rPr>
      </w:pPr>
    </w:p>
    <w:p w14:paraId="63E5497A" w14:textId="77777777" w:rsidR="008B4530" w:rsidRDefault="008369D8" w:rsidP="008B4530">
      <w:pPr>
        <w:spacing w:after="0" w:line="360" w:lineRule="auto"/>
        <w:rPr>
          <w:rFonts w:ascii="Times New Roman" w:hAnsi="Times New Roman"/>
        </w:rPr>
      </w:pPr>
      <w:r w:rsidRPr="00DC4640">
        <w:rPr>
          <w:rFonts w:ascii="Times New Roman" w:hAnsi="Times New Roman"/>
          <w:b/>
        </w:rPr>
        <w:t xml:space="preserve">Capacity Scarcity Condition </w:t>
      </w:r>
      <w:r>
        <w:rPr>
          <w:rFonts w:ascii="Times New Roman" w:hAnsi="Times New Roman"/>
        </w:rPr>
        <w:t>is a period during which performance is measured in the Forward Capacity Market, as described in Section III.13.7.2.1 of Market Rule 1.</w:t>
      </w:r>
    </w:p>
    <w:p w14:paraId="63E5497B" w14:textId="77777777" w:rsidR="008B4530" w:rsidRDefault="008B4530" w:rsidP="008B4530">
      <w:pPr>
        <w:spacing w:after="0" w:line="360" w:lineRule="auto"/>
        <w:rPr>
          <w:rFonts w:ascii="Times New Roman" w:hAnsi="Times New Roman"/>
        </w:rPr>
      </w:pPr>
    </w:p>
    <w:p w14:paraId="63E5497C" w14:textId="11B55D96" w:rsidR="008B4530" w:rsidRDefault="008369D8" w:rsidP="008B4530">
      <w:pPr>
        <w:spacing w:line="360" w:lineRule="auto"/>
        <w:contextualSpacing/>
        <w:rPr>
          <w:rFonts w:ascii="Times New Roman" w:hAnsi="Times New Roman"/>
          <w:sz w:val="28"/>
          <w:szCs w:val="28"/>
        </w:rPr>
      </w:pPr>
      <w:r w:rsidRPr="00A96E8C">
        <w:rPr>
          <w:rFonts w:ascii="Times New Roman" w:hAnsi="Times New Roman"/>
          <w:b/>
        </w:rPr>
        <w:t>Capacity Scarcity Condition</w:t>
      </w:r>
      <w:r w:rsidRPr="00A96E8C">
        <w:rPr>
          <w:rFonts w:ascii="Times New Roman" w:hAnsi="Times New Roman"/>
        </w:rPr>
        <w:t xml:space="preserve"> is a period during which performance is measured in the Forward Capacity Market, as described in </w:t>
      </w:r>
      <w:r w:rsidR="00A218C6">
        <w:rPr>
          <w:rFonts w:ascii="Times New Roman" w:hAnsi="Times New Roman"/>
        </w:rPr>
        <w:t>Section III.13.7.2.1 of Market Rule 1.</w:t>
      </w:r>
    </w:p>
    <w:p w14:paraId="63E5497D" w14:textId="77777777" w:rsidR="008B4530" w:rsidRPr="00E47933" w:rsidRDefault="008B4530" w:rsidP="008B4530">
      <w:pPr>
        <w:spacing w:after="0" w:line="360" w:lineRule="auto"/>
        <w:contextualSpacing/>
        <w:rPr>
          <w:rFonts w:ascii="Times New Roman" w:hAnsi="Times New Roman"/>
        </w:rPr>
      </w:pPr>
    </w:p>
    <w:p w14:paraId="63E5497E" w14:textId="77777777" w:rsidR="008B4530" w:rsidRPr="00E47933" w:rsidRDefault="008369D8" w:rsidP="008B4530">
      <w:pPr>
        <w:spacing w:after="0" w:line="360" w:lineRule="auto"/>
        <w:contextualSpacing/>
        <w:rPr>
          <w:rFonts w:ascii="Times New Roman" w:hAnsi="Times New Roman"/>
        </w:rPr>
      </w:pPr>
      <w:r w:rsidRPr="00DD066E">
        <w:rPr>
          <w:rFonts w:ascii="Times New Roman" w:hAnsi="Times New Roman"/>
          <w:b/>
        </w:rPr>
        <w:t>Capacity Supply Obligation</w:t>
      </w:r>
      <w:r w:rsidRPr="00E47933">
        <w:rPr>
          <w:rFonts w:ascii="Times New Roman" w:hAnsi="Times New Roman"/>
        </w:rPr>
        <w:t xml:space="preserve"> is an obligation to provide capacity from a resource, or a portion thereof, to satisfy a portion of the Installed Capacity Requirement that is acquired through a Forward Capacity Auction in accordance with Section III.13.2, a reconfiguration auction in accordance with Section III.13.4, or a Capacity Supply Obligation Bilateral in accordance with Section III.13.5</w:t>
      </w:r>
      <w:r>
        <w:rPr>
          <w:rFonts w:ascii="Times New Roman" w:hAnsi="Times New Roman"/>
        </w:rPr>
        <w:t>.1</w:t>
      </w:r>
      <w:r w:rsidRPr="00E47933">
        <w:rPr>
          <w:rFonts w:ascii="Times New Roman" w:hAnsi="Times New Roman"/>
        </w:rPr>
        <w:t xml:space="preserve"> of Market Rule 1. </w:t>
      </w:r>
    </w:p>
    <w:p w14:paraId="63E5497F" w14:textId="77777777" w:rsidR="008B4530" w:rsidRDefault="008369D8" w:rsidP="008B4530">
      <w:pPr>
        <w:tabs>
          <w:tab w:val="left" w:pos="982"/>
        </w:tabs>
        <w:spacing w:after="0" w:line="360" w:lineRule="auto"/>
        <w:rPr>
          <w:rFonts w:ascii="Times New Roman" w:hAnsi="Times New Roman"/>
        </w:rPr>
      </w:pPr>
      <w:r>
        <w:rPr>
          <w:rFonts w:ascii="Times New Roman" w:hAnsi="Times New Roman"/>
        </w:rPr>
        <w:tab/>
      </w:r>
    </w:p>
    <w:p w14:paraId="63E54980" w14:textId="77777777" w:rsidR="008B4530" w:rsidRDefault="008369D8" w:rsidP="008B4530">
      <w:pPr>
        <w:spacing w:after="0" w:line="360" w:lineRule="auto"/>
        <w:rPr>
          <w:rFonts w:ascii="Times New Roman" w:hAnsi="Times New Roman"/>
        </w:rPr>
      </w:pPr>
      <w:r w:rsidRPr="00DD066E">
        <w:rPr>
          <w:rFonts w:ascii="Times New Roman" w:hAnsi="Times New Roman"/>
          <w:b/>
        </w:rPr>
        <w:t>Capacity Supply Obligation Bilateral</w:t>
      </w:r>
      <w:r w:rsidRPr="00E47933">
        <w:rPr>
          <w:rFonts w:ascii="Times New Roman" w:hAnsi="Times New Roman"/>
        </w:rPr>
        <w:t xml:space="preserve"> is a bilateral contract through which a Market Participant may transfer all or a part of its Capacity Supply Obligation to another entity, as described in Section III.13.5</w:t>
      </w:r>
      <w:r>
        <w:rPr>
          <w:rFonts w:ascii="Times New Roman" w:hAnsi="Times New Roman"/>
        </w:rPr>
        <w:t>.1</w:t>
      </w:r>
      <w:r w:rsidRPr="00E47933">
        <w:rPr>
          <w:rFonts w:ascii="Times New Roman" w:hAnsi="Times New Roman"/>
        </w:rPr>
        <w:t xml:space="preserve"> of Market Rule 1. </w:t>
      </w:r>
    </w:p>
    <w:p w14:paraId="63E54981" w14:textId="77777777" w:rsidR="008B4530" w:rsidRPr="00E47933" w:rsidRDefault="008B4530" w:rsidP="008B4530">
      <w:pPr>
        <w:spacing w:after="0" w:line="360" w:lineRule="auto"/>
        <w:rPr>
          <w:rFonts w:ascii="Times New Roman" w:hAnsi="Times New Roman"/>
        </w:rPr>
      </w:pPr>
    </w:p>
    <w:p w14:paraId="63E54982" w14:textId="78874B51" w:rsidR="008B4530" w:rsidRDefault="008369D8" w:rsidP="008B4530">
      <w:pPr>
        <w:spacing w:after="0" w:line="360" w:lineRule="auto"/>
        <w:rPr>
          <w:rFonts w:ascii="Times New Roman" w:hAnsi="Times New Roman"/>
        </w:rPr>
      </w:pPr>
      <w:r w:rsidRPr="00CD2A3C">
        <w:rPr>
          <w:rFonts w:ascii="Times New Roman" w:hAnsi="Times New Roman"/>
          <w:b/>
        </w:rPr>
        <w:t>Capacity Transfer Right</w:t>
      </w:r>
      <w:r w:rsidR="001E4422">
        <w:rPr>
          <w:rFonts w:ascii="Times New Roman" w:hAnsi="Times New Roman"/>
          <w:b/>
        </w:rPr>
        <w:t>s</w:t>
      </w:r>
      <w:r w:rsidRPr="00CD2A3C">
        <w:rPr>
          <w:rFonts w:ascii="Times New Roman" w:hAnsi="Times New Roman"/>
          <w:b/>
        </w:rPr>
        <w:t xml:space="preserve"> (CTR</w:t>
      </w:r>
      <w:r w:rsidR="001E4422">
        <w:rPr>
          <w:rFonts w:ascii="Times New Roman" w:hAnsi="Times New Roman"/>
          <w:b/>
        </w:rPr>
        <w:t>s</w:t>
      </w:r>
      <w:r w:rsidRPr="00CD2A3C">
        <w:rPr>
          <w:rFonts w:ascii="Times New Roman" w:hAnsi="Times New Roman"/>
          <w:b/>
        </w:rPr>
        <w:t>)</w:t>
      </w:r>
      <w:r w:rsidRPr="00E47933">
        <w:rPr>
          <w:rFonts w:ascii="Times New Roman" w:hAnsi="Times New Roman"/>
        </w:rPr>
        <w:t xml:space="preserve"> </w:t>
      </w:r>
      <w:r w:rsidR="001E4422" w:rsidRPr="00AE04F6">
        <w:rPr>
          <w:rFonts w:ascii="Times New Roman" w:hAnsi="Times New Roman"/>
        </w:rPr>
        <w:t>are calculated in accordance with Section III.13.7.5.4.</w:t>
      </w:r>
    </w:p>
    <w:p w14:paraId="63E54983" w14:textId="77777777" w:rsidR="008B4530" w:rsidRPr="00E47933" w:rsidRDefault="008B4530" w:rsidP="008B4530">
      <w:pPr>
        <w:spacing w:after="0" w:line="360" w:lineRule="auto"/>
        <w:rPr>
          <w:rFonts w:ascii="Times New Roman" w:hAnsi="Times New Roman"/>
        </w:rPr>
      </w:pPr>
    </w:p>
    <w:p w14:paraId="63E54984" w14:textId="775B6DD5" w:rsidR="008B4530" w:rsidRDefault="008369D8" w:rsidP="008B4530">
      <w:pPr>
        <w:spacing w:after="0" w:line="360" w:lineRule="auto"/>
        <w:rPr>
          <w:rFonts w:ascii="Times New Roman" w:hAnsi="Times New Roman"/>
        </w:rPr>
      </w:pPr>
      <w:r w:rsidRPr="00CD2A3C">
        <w:rPr>
          <w:rFonts w:ascii="Times New Roman" w:hAnsi="Times New Roman"/>
          <w:b/>
        </w:rPr>
        <w:t>Capacity Transferring Resource</w:t>
      </w:r>
      <w:r w:rsidRPr="00E47933">
        <w:rPr>
          <w:rFonts w:ascii="Times New Roman" w:hAnsi="Times New Roman"/>
        </w:rPr>
        <w:t xml:space="preserve"> is a resource that has a Capacity Supply Obligation and is seeking to shed such obligation, or a portion thereof, through</w:t>
      </w:r>
      <w:r w:rsidR="00BA1529">
        <w:rPr>
          <w:rFonts w:ascii="Times New Roman" w:hAnsi="Times New Roman"/>
        </w:rPr>
        <w:t xml:space="preserve">: (1) </w:t>
      </w:r>
      <w:r w:rsidRPr="00E47933">
        <w:rPr>
          <w:rFonts w:ascii="Times New Roman" w:hAnsi="Times New Roman"/>
        </w:rPr>
        <w:t>a Capacity Supply Obligation Bilateral, as described in Section III.13.5.1</w:t>
      </w:r>
      <w:r w:rsidR="00BA1529">
        <w:rPr>
          <w:rFonts w:ascii="Times New Roman" w:hAnsi="Times New Roman"/>
        </w:rPr>
        <w:t xml:space="preserve">, or; (2) </w:t>
      </w:r>
      <w:r w:rsidR="00BA1529" w:rsidRPr="00D7030C">
        <w:rPr>
          <w:rFonts w:ascii="Times New Roman" w:hAnsi="Times New Roman"/>
        </w:rPr>
        <w:t>an annual or monthly reconfiguration auction, as described in Section III.13.4</w:t>
      </w:r>
      <w:r w:rsidRPr="00E47933">
        <w:rPr>
          <w:rFonts w:ascii="Times New Roman" w:hAnsi="Times New Roman"/>
        </w:rPr>
        <w:t xml:space="preserve">. </w:t>
      </w:r>
    </w:p>
    <w:p w14:paraId="63E54985" w14:textId="77777777" w:rsidR="008B4530" w:rsidRPr="00E47933" w:rsidRDefault="008B4530" w:rsidP="008B4530">
      <w:pPr>
        <w:spacing w:after="0" w:line="360" w:lineRule="auto"/>
        <w:rPr>
          <w:rFonts w:ascii="Times New Roman" w:hAnsi="Times New Roman"/>
        </w:rPr>
      </w:pPr>
    </w:p>
    <w:p w14:paraId="63E54988" w14:textId="77777777" w:rsidR="008B4530" w:rsidRDefault="008369D8" w:rsidP="008B4530">
      <w:pPr>
        <w:spacing w:after="0" w:line="360" w:lineRule="auto"/>
        <w:rPr>
          <w:rFonts w:ascii="Times New Roman" w:hAnsi="Times New Roman"/>
        </w:rPr>
      </w:pPr>
      <w:r w:rsidRPr="00CD2A3C">
        <w:rPr>
          <w:rFonts w:ascii="Times New Roman" w:hAnsi="Times New Roman"/>
          <w:b/>
        </w:rPr>
        <w:t>Capacity Zone</w:t>
      </w:r>
      <w:r w:rsidRPr="00E47933">
        <w:rPr>
          <w:rFonts w:ascii="Times New Roman" w:hAnsi="Times New Roman"/>
        </w:rPr>
        <w:t xml:space="preserve"> is a geographic sub-region of the New England Control Area as determined in accordance with Section III.12.4 of Market Rule 1. </w:t>
      </w:r>
    </w:p>
    <w:p w14:paraId="63E54989" w14:textId="77777777" w:rsidR="008B4530" w:rsidRDefault="008B4530" w:rsidP="008B4530">
      <w:pPr>
        <w:spacing w:after="0" w:line="360" w:lineRule="auto"/>
        <w:rPr>
          <w:rFonts w:ascii="Times New Roman" w:hAnsi="Times New Roman"/>
        </w:rPr>
      </w:pPr>
    </w:p>
    <w:p w14:paraId="63E5498A" w14:textId="77777777" w:rsidR="008B4530" w:rsidRDefault="008369D8" w:rsidP="008B4530">
      <w:pPr>
        <w:spacing w:after="0" w:line="360" w:lineRule="auto"/>
        <w:rPr>
          <w:rFonts w:ascii="Times New Roman" w:hAnsi="Times New Roman"/>
        </w:rPr>
      </w:pPr>
      <w:bookmarkStart w:id="8" w:name="DefCZDC"/>
      <w:bookmarkEnd w:id="8"/>
      <w:r w:rsidRPr="001B6526">
        <w:rPr>
          <w:rFonts w:ascii="Times New Roman" w:hAnsi="Times New Roman"/>
          <w:b/>
        </w:rPr>
        <w:t>Capacity Zone Demand Curve</w:t>
      </w:r>
      <w:r w:rsidRPr="009405CA">
        <w:rPr>
          <w:rFonts w:ascii="Times New Roman" w:hAnsi="Times New Roman"/>
          <w:b/>
        </w:rPr>
        <w:t>s</w:t>
      </w:r>
      <w:r w:rsidRPr="009405CA">
        <w:rPr>
          <w:rFonts w:ascii="Times New Roman" w:hAnsi="Times New Roman"/>
        </w:rPr>
        <w:t xml:space="preserve"> are the demand curve</w:t>
      </w:r>
      <w:r w:rsidRPr="00886413">
        <w:rPr>
          <w:rFonts w:ascii="Times New Roman" w:hAnsi="Times New Roman"/>
        </w:rPr>
        <w:t>s</w:t>
      </w:r>
      <w:r w:rsidRPr="009405CA">
        <w:rPr>
          <w:rFonts w:ascii="Times New Roman" w:hAnsi="Times New Roman"/>
        </w:rPr>
        <w:t xml:space="preserve"> used in the Forward Capacity Market for a Capacity Zone as specified in Sections III.13.2.2.2 and III.13.2.2.3.</w:t>
      </w:r>
    </w:p>
    <w:p w14:paraId="63E5498B" w14:textId="77777777" w:rsidR="008B4530" w:rsidRPr="00E47933" w:rsidRDefault="008B4530" w:rsidP="008B4530">
      <w:pPr>
        <w:spacing w:after="0" w:line="360" w:lineRule="auto"/>
        <w:rPr>
          <w:rFonts w:ascii="Times New Roman" w:hAnsi="Times New Roman"/>
        </w:rPr>
      </w:pPr>
    </w:p>
    <w:p w14:paraId="63E5498C" w14:textId="77777777" w:rsidR="008B4530" w:rsidRDefault="008369D8" w:rsidP="008B4530">
      <w:pPr>
        <w:spacing w:after="0" w:line="360" w:lineRule="auto"/>
        <w:rPr>
          <w:rFonts w:ascii="Times New Roman" w:hAnsi="Times New Roman"/>
        </w:rPr>
      </w:pPr>
      <w:r w:rsidRPr="00CD2A3C">
        <w:rPr>
          <w:rFonts w:ascii="Times New Roman" w:hAnsi="Times New Roman"/>
          <w:b/>
        </w:rPr>
        <w:t>Capital Funding Charge (CFC)</w:t>
      </w:r>
      <w:r w:rsidRPr="00E47933">
        <w:rPr>
          <w:rFonts w:ascii="Times New Roman" w:hAnsi="Times New Roman"/>
        </w:rPr>
        <w:t xml:space="preserve"> is defined in Section IV.B.2 of the Tariff. </w:t>
      </w:r>
    </w:p>
    <w:p w14:paraId="63E5498D" w14:textId="77777777" w:rsidR="008B4530" w:rsidRPr="00E47933" w:rsidRDefault="008B4530" w:rsidP="008B4530">
      <w:pPr>
        <w:spacing w:after="0" w:line="360" w:lineRule="auto"/>
        <w:rPr>
          <w:rFonts w:ascii="Times New Roman" w:hAnsi="Times New Roman"/>
        </w:rPr>
      </w:pPr>
    </w:p>
    <w:p w14:paraId="63E5498E" w14:textId="77777777" w:rsidR="008B4530" w:rsidRDefault="008369D8" w:rsidP="008B4530">
      <w:pPr>
        <w:spacing w:after="0" w:line="360" w:lineRule="auto"/>
        <w:rPr>
          <w:rFonts w:ascii="Times New Roman" w:hAnsi="Times New Roman"/>
        </w:rPr>
      </w:pPr>
      <w:r w:rsidRPr="00CD2A3C">
        <w:rPr>
          <w:rFonts w:ascii="Times New Roman" w:hAnsi="Times New Roman"/>
          <w:b/>
        </w:rPr>
        <w:lastRenderedPageBreak/>
        <w:t>CARL Data</w:t>
      </w:r>
      <w:r w:rsidRPr="00E47933">
        <w:rPr>
          <w:rFonts w:ascii="Times New Roman" w:hAnsi="Times New Roman"/>
        </w:rPr>
        <w:t xml:space="preserve"> is Control Area reliability data submitted to the ISO to permit an assessment of the ability of an external Control Area to provide energy to the New England Control Area in support of capacity offered to the New England Control Area by that external Control Area. </w:t>
      </w:r>
    </w:p>
    <w:p w14:paraId="63E5498F" w14:textId="77777777" w:rsidR="008B4530" w:rsidRDefault="008B4530" w:rsidP="008B4530">
      <w:pPr>
        <w:spacing w:after="0" w:line="360" w:lineRule="auto"/>
        <w:rPr>
          <w:rFonts w:ascii="Times New Roman" w:hAnsi="Times New Roman"/>
        </w:rPr>
      </w:pPr>
    </w:p>
    <w:p w14:paraId="63E54992" w14:textId="350DCF1F" w:rsidR="008B4530" w:rsidRDefault="008369D8" w:rsidP="008B4530">
      <w:pPr>
        <w:spacing w:after="0" w:line="360" w:lineRule="auto"/>
        <w:rPr>
          <w:rFonts w:ascii="Times New Roman" w:hAnsi="Times New Roman"/>
        </w:rPr>
      </w:pPr>
      <w:r w:rsidRPr="002A2EEF">
        <w:rPr>
          <w:rFonts w:ascii="Times New Roman" w:hAnsi="Times New Roman"/>
          <w:b/>
        </w:rPr>
        <w:t xml:space="preserve">Category B Designated </w:t>
      </w:r>
      <w:proofErr w:type="spellStart"/>
      <w:r w:rsidRPr="002A2EEF">
        <w:rPr>
          <w:rFonts w:ascii="Times New Roman" w:hAnsi="Times New Roman"/>
          <w:b/>
        </w:rPr>
        <w:t>Blackstart</w:t>
      </w:r>
      <w:proofErr w:type="spellEnd"/>
      <w:r w:rsidRPr="002A2EEF">
        <w:rPr>
          <w:rFonts w:ascii="Times New Roman" w:hAnsi="Times New Roman"/>
          <w:b/>
        </w:rPr>
        <w:t xml:space="preserve"> Resource</w:t>
      </w:r>
      <w:r>
        <w:rPr>
          <w:rFonts w:ascii="Times New Roman" w:hAnsi="Times New Roman"/>
        </w:rPr>
        <w:t xml:space="preserve"> </w:t>
      </w:r>
      <w:r w:rsidR="007B1040">
        <w:rPr>
          <w:rFonts w:ascii="Times New Roman" w:hAnsi="Times New Roman"/>
        </w:rPr>
        <w:t>has the same meaning as</w:t>
      </w:r>
      <w:r>
        <w:rPr>
          <w:rFonts w:ascii="Times New Roman" w:hAnsi="Times New Roman"/>
        </w:rPr>
        <w:t xml:space="preserve"> Designated </w:t>
      </w:r>
      <w:proofErr w:type="spellStart"/>
      <w:r>
        <w:rPr>
          <w:rFonts w:ascii="Times New Roman" w:hAnsi="Times New Roman"/>
        </w:rPr>
        <w:t>Blackstart</w:t>
      </w:r>
      <w:proofErr w:type="spellEnd"/>
      <w:r>
        <w:rPr>
          <w:rFonts w:ascii="Times New Roman" w:hAnsi="Times New Roman"/>
        </w:rPr>
        <w:t xml:space="preserve"> Resource.</w:t>
      </w:r>
    </w:p>
    <w:p w14:paraId="63E54993" w14:textId="77777777" w:rsidR="008B4530" w:rsidRPr="00E47933" w:rsidRDefault="008B4530" w:rsidP="008B4530">
      <w:pPr>
        <w:spacing w:after="0" w:line="360" w:lineRule="auto"/>
        <w:rPr>
          <w:rFonts w:ascii="Times New Roman" w:hAnsi="Times New Roman"/>
        </w:rPr>
      </w:pPr>
    </w:p>
    <w:p w14:paraId="63E54994" w14:textId="77777777" w:rsidR="008B4530" w:rsidRDefault="008369D8" w:rsidP="008B4530">
      <w:pPr>
        <w:spacing w:after="0" w:line="360" w:lineRule="auto"/>
        <w:rPr>
          <w:rFonts w:ascii="Times New Roman" w:hAnsi="Times New Roman"/>
        </w:rPr>
      </w:pPr>
      <w:r w:rsidRPr="00CD2A3C">
        <w:rPr>
          <w:rFonts w:ascii="Times New Roman" w:hAnsi="Times New Roman"/>
          <w:b/>
        </w:rPr>
        <w:t>Charge</w:t>
      </w:r>
      <w:r w:rsidRPr="00E47933">
        <w:rPr>
          <w:rFonts w:ascii="Times New Roman" w:hAnsi="Times New Roman"/>
        </w:rPr>
        <w:t xml:space="preserve"> is </w:t>
      </w:r>
      <w:r>
        <w:rPr>
          <w:rFonts w:ascii="Times New Roman" w:hAnsi="Times New Roman"/>
        </w:rPr>
        <w:t>a sum of money due from a Covered Entity to the ISO, either in its individual capacity or as billing and collection agent for NEPOOL pursuant to the Participants Agreement</w:t>
      </w:r>
      <w:r w:rsidRPr="00E47933">
        <w:rPr>
          <w:rFonts w:ascii="Times New Roman" w:hAnsi="Times New Roman"/>
        </w:rPr>
        <w:t xml:space="preserve">. </w:t>
      </w:r>
    </w:p>
    <w:p w14:paraId="63E54995" w14:textId="77777777" w:rsidR="008B4530" w:rsidRPr="00E47933" w:rsidRDefault="008B4530" w:rsidP="008B4530">
      <w:pPr>
        <w:spacing w:after="0" w:line="360" w:lineRule="auto"/>
        <w:rPr>
          <w:rFonts w:ascii="Times New Roman" w:hAnsi="Times New Roman"/>
        </w:rPr>
      </w:pPr>
    </w:p>
    <w:p w14:paraId="63E54996" w14:textId="77777777" w:rsidR="008B4530" w:rsidRDefault="008369D8" w:rsidP="008B4530">
      <w:pPr>
        <w:spacing w:after="0" w:line="360" w:lineRule="auto"/>
        <w:rPr>
          <w:rFonts w:ascii="Times New Roman" w:hAnsi="Times New Roman"/>
        </w:rPr>
      </w:pPr>
      <w:r w:rsidRPr="00CD2A3C">
        <w:rPr>
          <w:rFonts w:ascii="Times New Roman" w:hAnsi="Times New Roman"/>
          <w:b/>
        </w:rPr>
        <w:t xml:space="preserve">CLAIM10 </w:t>
      </w:r>
      <w:r w:rsidRPr="00E47933">
        <w:rPr>
          <w:rFonts w:ascii="Times New Roman" w:hAnsi="Times New Roman"/>
        </w:rPr>
        <w:t xml:space="preserve">is the </w:t>
      </w:r>
      <w:r>
        <w:rPr>
          <w:rFonts w:ascii="Times New Roman" w:hAnsi="Times New Roman"/>
        </w:rPr>
        <w:t>value, expressed in megawatts, calculated pursuant to Section III.9.5.3 of the Tariff</w:t>
      </w:r>
      <w:r w:rsidRPr="00E47933">
        <w:rPr>
          <w:rFonts w:ascii="Times New Roman" w:hAnsi="Times New Roman"/>
        </w:rPr>
        <w:t xml:space="preserve">. </w:t>
      </w:r>
    </w:p>
    <w:p w14:paraId="63E54997" w14:textId="77777777" w:rsidR="008B4530" w:rsidRPr="00E47933" w:rsidRDefault="008B4530" w:rsidP="008B4530">
      <w:pPr>
        <w:spacing w:after="0" w:line="360" w:lineRule="auto"/>
        <w:rPr>
          <w:rFonts w:ascii="Times New Roman" w:hAnsi="Times New Roman"/>
        </w:rPr>
      </w:pPr>
    </w:p>
    <w:p w14:paraId="63E54998" w14:textId="77777777" w:rsidR="008B4530" w:rsidRDefault="008369D8" w:rsidP="008B4530">
      <w:pPr>
        <w:spacing w:after="0" w:line="360" w:lineRule="auto"/>
        <w:rPr>
          <w:rFonts w:ascii="Times New Roman" w:hAnsi="Times New Roman"/>
        </w:rPr>
      </w:pPr>
      <w:r w:rsidRPr="00CD2A3C">
        <w:rPr>
          <w:rFonts w:ascii="Times New Roman" w:hAnsi="Times New Roman"/>
          <w:b/>
        </w:rPr>
        <w:t>CLAIM30</w:t>
      </w:r>
      <w:r w:rsidRPr="00E47933">
        <w:rPr>
          <w:rFonts w:ascii="Times New Roman" w:hAnsi="Times New Roman"/>
        </w:rPr>
        <w:t xml:space="preserve"> is the </w:t>
      </w:r>
      <w:r>
        <w:rPr>
          <w:rFonts w:ascii="Times New Roman" w:hAnsi="Times New Roman"/>
        </w:rPr>
        <w:t>value, expressed in megawatts, calculated pursuant to Section III.9.5.3 of the Tariff</w:t>
      </w:r>
      <w:r w:rsidRPr="00E47933">
        <w:rPr>
          <w:rFonts w:ascii="Times New Roman" w:hAnsi="Times New Roman"/>
        </w:rPr>
        <w:t xml:space="preserve">. </w:t>
      </w:r>
    </w:p>
    <w:p w14:paraId="63E54999" w14:textId="77777777" w:rsidR="008B4530" w:rsidRDefault="008B4530" w:rsidP="008B4530">
      <w:pPr>
        <w:spacing w:after="0" w:line="360" w:lineRule="auto"/>
        <w:rPr>
          <w:rFonts w:ascii="Times New Roman" w:hAnsi="Times New Roman"/>
        </w:rPr>
      </w:pPr>
    </w:p>
    <w:p w14:paraId="5199B22E" w14:textId="77777777" w:rsidR="006317F1" w:rsidRDefault="008369D8" w:rsidP="006317F1">
      <w:pPr>
        <w:spacing w:after="0" w:line="360" w:lineRule="auto"/>
        <w:rPr>
          <w:rFonts w:ascii="Times New Roman" w:hAnsi="Times New Roman"/>
        </w:rPr>
      </w:pPr>
      <w:r w:rsidRPr="00194942">
        <w:rPr>
          <w:rFonts w:ascii="Times New Roman" w:hAnsi="Times New Roman"/>
          <w:b/>
        </w:rPr>
        <w:t>Claimed Capability Audit</w:t>
      </w:r>
      <w:r>
        <w:rPr>
          <w:rFonts w:ascii="Times New Roman" w:hAnsi="Times New Roman"/>
        </w:rPr>
        <w:t xml:space="preserve"> is performed to determine the real power output capability of a Generator Asset</w:t>
      </w:r>
      <w:r w:rsidR="003D165A">
        <w:rPr>
          <w:rFonts w:ascii="Times New Roman" w:hAnsi="Times New Roman"/>
        </w:rPr>
        <w:t xml:space="preserve"> or the demand </w:t>
      </w:r>
      <w:r w:rsidR="003D165A" w:rsidRPr="00E02605">
        <w:rPr>
          <w:rFonts w:ascii="Times New Roman" w:hAnsi="Times New Roman"/>
        </w:rPr>
        <w:t>reduction</w:t>
      </w:r>
      <w:r w:rsidR="003D165A">
        <w:rPr>
          <w:rFonts w:ascii="Times New Roman" w:hAnsi="Times New Roman"/>
        </w:rPr>
        <w:t xml:space="preserve"> capability of a Demand Response Resource</w:t>
      </w:r>
      <w:r>
        <w:rPr>
          <w:rFonts w:ascii="Times New Roman" w:hAnsi="Times New Roman"/>
        </w:rPr>
        <w:t>.</w:t>
      </w:r>
      <w:r w:rsidRPr="001D5F34">
        <w:rPr>
          <w:rFonts w:ascii="Times New Roman" w:hAnsi="Times New Roman"/>
        </w:rPr>
        <w:t xml:space="preserve"> </w:t>
      </w:r>
    </w:p>
    <w:p w14:paraId="10556F5F" w14:textId="77777777" w:rsidR="006317F1" w:rsidRDefault="006317F1" w:rsidP="006317F1">
      <w:pPr>
        <w:spacing w:after="0" w:line="360" w:lineRule="auto"/>
        <w:rPr>
          <w:rFonts w:ascii="Times New Roman" w:hAnsi="Times New Roman"/>
        </w:rPr>
      </w:pPr>
    </w:p>
    <w:p w14:paraId="389E4F20" w14:textId="77777777" w:rsidR="006317F1" w:rsidRDefault="006317F1" w:rsidP="006317F1">
      <w:pPr>
        <w:spacing w:after="0" w:line="360" w:lineRule="auto"/>
        <w:rPr>
          <w:rFonts w:ascii="Times New Roman" w:hAnsi="Times New Roman"/>
        </w:rPr>
      </w:pPr>
      <w:r w:rsidRPr="00DF1C11">
        <w:rPr>
          <w:rFonts w:ascii="Times New Roman" w:hAnsi="Times New Roman"/>
          <w:b/>
        </w:rPr>
        <w:t xml:space="preserve">Cluster </w:t>
      </w:r>
      <w:r>
        <w:rPr>
          <w:rFonts w:ascii="Times New Roman" w:hAnsi="Times New Roman"/>
          <w:b/>
        </w:rPr>
        <w:t>Enabling Transmission Upgrade (</w:t>
      </w:r>
      <w:r w:rsidRPr="00DF1C11">
        <w:rPr>
          <w:rFonts w:ascii="Times New Roman" w:hAnsi="Times New Roman"/>
          <w:b/>
        </w:rPr>
        <w:t>CETU)</w:t>
      </w:r>
      <w:r>
        <w:rPr>
          <w:rFonts w:ascii="Times New Roman" w:hAnsi="Times New Roman"/>
        </w:rPr>
        <w:t xml:space="preserve"> has the meaning specified in Section I of Schedule 22, Attachment 1 to Schedule 23, and Section I of Schedule 25 of the OATT.</w:t>
      </w:r>
    </w:p>
    <w:p w14:paraId="2C4E60A2" w14:textId="77777777" w:rsidR="006317F1" w:rsidRDefault="006317F1" w:rsidP="006317F1">
      <w:pPr>
        <w:spacing w:after="0" w:line="360" w:lineRule="auto"/>
        <w:rPr>
          <w:rFonts w:ascii="Times New Roman" w:hAnsi="Times New Roman"/>
        </w:rPr>
      </w:pPr>
    </w:p>
    <w:p w14:paraId="55DDF0CE" w14:textId="77777777" w:rsidR="006317F1" w:rsidRDefault="006317F1" w:rsidP="006317F1">
      <w:pPr>
        <w:spacing w:after="0" w:line="360" w:lineRule="auto"/>
        <w:rPr>
          <w:rFonts w:ascii="Times New Roman" w:hAnsi="Times New Roman"/>
        </w:rPr>
      </w:pPr>
      <w:r w:rsidRPr="00DF1C11">
        <w:rPr>
          <w:rFonts w:ascii="Times New Roman" w:hAnsi="Times New Roman"/>
          <w:b/>
        </w:rPr>
        <w:t>Cluster Enabling Transmission Up</w:t>
      </w:r>
      <w:r>
        <w:rPr>
          <w:rFonts w:ascii="Times New Roman" w:hAnsi="Times New Roman"/>
          <w:b/>
        </w:rPr>
        <w:t>grade Regional Planning Study (</w:t>
      </w:r>
      <w:r w:rsidRPr="00DF1C11">
        <w:rPr>
          <w:rFonts w:ascii="Times New Roman" w:hAnsi="Times New Roman"/>
          <w:b/>
        </w:rPr>
        <w:t>CRPS)</w:t>
      </w:r>
      <w:r>
        <w:rPr>
          <w:rFonts w:ascii="Times New Roman" w:hAnsi="Times New Roman"/>
        </w:rPr>
        <w:t xml:space="preserve"> has the meaning specified in Section I of Schedule 22, Attachment 1 to Schedule 23, and Section I of Schedule 25 of the OATT.</w:t>
      </w:r>
    </w:p>
    <w:p w14:paraId="3E6BF364" w14:textId="77777777" w:rsidR="006317F1" w:rsidRDefault="006317F1" w:rsidP="006317F1">
      <w:pPr>
        <w:spacing w:after="0" w:line="360" w:lineRule="auto"/>
        <w:rPr>
          <w:rFonts w:ascii="Times New Roman" w:hAnsi="Times New Roman"/>
        </w:rPr>
      </w:pPr>
    </w:p>
    <w:p w14:paraId="4E651406" w14:textId="77777777" w:rsidR="006317F1" w:rsidRDefault="006317F1" w:rsidP="006317F1">
      <w:pPr>
        <w:spacing w:after="0" w:line="360" w:lineRule="auto"/>
        <w:contextualSpacing/>
        <w:rPr>
          <w:rFonts w:ascii="Times New Roman" w:hAnsi="Times New Roman"/>
        </w:rPr>
      </w:pPr>
      <w:r w:rsidRPr="00135985">
        <w:rPr>
          <w:rFonts w:ascii="Times New Roman" w:hAnsi="Times New Roman"/>
          <w:b/>
        </w:rPr>
        <w:t>Cluster Entry Deadline</w:t>
      </w:r>
      <w:r>
        <w:rPr>
          <w:rFonts w:ascii="Times New Roman" w:hAnsi="Times New Roman"/>
        </w:rPr>
        <w:t xml:space="preserve"> has the meaning specified in Section I of Schedule 22, Attachment 1 to Schedule 23, and Section I of Schedule 25 of the OATT.</w:t>
      </w:r>
    </w:p>
    <w:p w14:paraId="16BE1C13" w14:textId="77777777" w:rsidR="006317F1" w:rsidRDefault="006317F1" w:rsidP="006317F1">
      <w:pPr>
        <w:spacing w:after="0" w:line="360" w:lineRule="auto"/>
        <w:contextualSpacing/>
        <w:rPr>
          <w:rFonts w:ascii="Times New Roman" w:hAnsi="Times New Roman"/>
        </w:rPr>
      </w:pPr>
    </w:p>
    <w:p w14:paraId="1647BBFA" w14:textId="77777777" w:rsidR="006317F1" w:rsidRDefault="006317F1" w:rsidP="006317F1">
      <w:pPr>
        <w:spacing w:after="0" w:line="360" w:lineRule="auto"/>
        <w:contextualSpacing/>
        <w:rPr>
          <w:rFonts w:ascii="Times New Roman" w:hAnsi="Times New Roman"/>
        </w:rPr>
      </w:pPr>
      <w:r w:rsidRPr="00C01DA0">
        <w:rPr>
          <w:rFonts w:ascii="Times New Roman" w:hAnsi="Times New Roman"/>
          <w:b/>
        </w:rPr>
        <w:t>Cluster</w:t>
      </w:r>
      <w:r w:rsidRPr="00816A9E">
        <w:rPr>
          <w:rFonts w:ascii="Times New Roman" w:hAnsi="Times New Roman"/>
          <w:b/>
        </w:rPr>
        <w:t xml:space="preserve"> Interc</w:t>
      </w:r>
      <w:r>
        <w:rPr>
          <w:rFonts w:ascii="Times New Roman" w:hAnsi="Times New Roman"/>
          <w:b/>
        </w:rPr>
        <w:t>onnection System Impact Study (</w:t>
      </w:r>
      <w:r w:rsidRPr="00816A9E">
        <w:rPr>
          <w:rFonts w:ascii="Times New Roman" w:hAnsi="Times New Roman"/>
          <w:b/>
        </w:rPr>
        <w:t>CSIS)</w:t>
      </w:r>
      <w:r w:rsidRPr="00816A9E">
        <w:rPr>
          <w:rFonts w:ascii="Times New Roman" w:hAnsi="Times New Roman"/>
        </w:rPr>
        <w:t xml:space="preserve"> </w:t>
      </w:r>
      <w:r>
        <w:rPr>
          <w:rFonts w:ascii="Times New Roman" w:hAnsi="Times New Roman"/>
        </w:rPr>
        <w:t>has the meaning specified in Section I of Schedule 22, Attachment 1 to Schedule 23, and Section I of Schedule 25 of the OATT.</w:t>
      </w:r>
    </w:p>
    <w:p w14:paraId="59032CB4" w14:textId="77777777" w:rsidR="006317F1" w:rsidRDefault="006317F1" w:rsidP="006317F1">
      <w:pPr>
        <w:spacing w:after="0" w:line="360" w:lineRule="auto"/>
        <w:contextualSpacing/>
        <w:rPr>
          <w:rFonts w:ascii="Times New Roman" w:hAnsi="Times New Roman"/>
        </w:rPr>
      </w:pPr>
    </w:p>
    <w:p w14:paraId="69D6C8C9" w14:textId="77777777" w:rsidR="006317F1" w:rsidRPr="00135985" w:rsidRDefault="006317F1" w:rsidP="006317F1">
      <w:pPr>
        <w:spacing w:after="0" w:line="360" w:lineRule="auto"/>
        <w:contextualSpacing/>
        <w:rPr>
          <w:rFonts w:ascii="Times New Roman" w:hAnsi="Times New Roman"/>
        </w:rPr>
      </w:pPr>
      <w:r w:rsidRPr="00135985">
        <w:rPr>
          <w:rFonts w:ascii="Times New Roman" w:hAnsi="Times New Roman"/>
          <w:b/>
        </w:rPr>
        <w:t xml:space="preserve">Clustering </w:t>
      </w:r>
      <w:r>
        <w:rPr>
          <w:rFonts w:ascii="Times New Roman" w:hAnsi="Times New Roman"/>
        </w:rPr>
        <w:t>has the meaning specified in Section I of Schedule 22, Attachment 1 to Schedule 23, and Section I of Schedule 25 of the OATT</w:t>
      </w:r>
      <w:r w:rsidRPr="00135985">
        <w:rPr>
          <w:rFonts w:ascii="Times New Roman" w:hAnsi="Times New Roman"/>
        </w:rPr>
        <w:t>.</w:t>
      </w:r>
    </w:p>
    <w:p w14:paraId="63E5499B" w14:textId="77777777" w:rsidR="008B4530" w:rsidRDefault="008B4530" w:rsidP="008B4530">
      <w:pPr>
        <w:spacing w:after="0" w:line="360" w:lineRule="auto"/>
        <w:rPr>
          <w:rFonts w:ascii="Times New Roman" w:hAnsi="Times New Roman"/>
        </w:rPr>
      </w:pPr>
    </w:p>
    <w:p w14:paraId="63E549A6" w14:textId="77777777" w:rsidR="008B4530" w:rsidRDefault="008369D8" w:rsidP="008B4530">
      <w:pPr>
        <w:spacing w:after="0" w:line="360" w:lineRule="auto"/>
        <w:rPr>
          <w:rFonts w:ascii="Times New Roman" w:hAnsi="Times New Roman"/>
        </w:rPr>
      </w:pPr>
      <w:r w:rsidRPr="00D075D3">
        <w:rPr>
          <w:rFonts w:ascii="Times New Roman" w:hAnsi="Times New Roman"/>
          <w:b/>
        </w:rPr>
        <w:t>CNR Capability</w:t>
      </w:r>
      <w:r>
        <w:rPr>
          <w:rFonts w:ascii="Times New Roman" w:hAnsi="Times New Roman"/>
        </w:rPr>
        <w:t xml:space="preserve"> is defined in Section I of Schedule 22 and Attachment 1 to Schedule 23 of the OATT.</w:t>
      </w:r>
    </w:p>
    <w:p w14:paraId="63E549A7" w14:textId="77777777" w:rsidR="008B4530" w:rsidRPr="00E47933" w:rsidRDefault="008B4530" w:rsidP="008B4530">
      <w:pPr>
        <w:spacing w:after="0" w:line="360" w:lineRule="auto"/>
        <w:rPr>
          <w:rFonts w:ascii="Times New Roman" w:hAnsi="Times New Roman"/>
        </w:rPr>
      </w:pPr>
    </w:p>
    <w:p w14:paraId="63E549A8" w14:textId="5F98E1C3" w:rsidR="008B4530" w:rsidRDefault="008369D8" w:rsidP="008B4530">
      <w:pPr>
        <w:spacing w:after="0" w:line="360" w:lineRule="auto"/>
        <w:rPr>
          <w:rFonts w:ascii="Times New Roman" w:hAnsi="Times New Roman"/>
        </w:rPr>
      </w:pPr>
      <w:r w:rsidRPr="00CD2A3C">
        <w:rPr>
          <w:rFonts w:ascii="Times New Roman" w:hAnsi="Times New Roman"/>
          <w:b/>
        </w:rPr>
        <w:lastRenderedPageBreak/>
        <w:t>Coincident Peak Contribution</w:t>
      </w:r>
      <w:r w:rsidRPr="00E47933">
        <w:rPr>
          <w:rFonts w:ascii="Times New Roman" w:hAnsi="Times New Roman"/>
        </w:rPr>
        <w:t xml:space="preserve"> is a Market Participant’s share of the New England Control Area coincident peak demand for the prior calendar year as determined prior to the start of each</w:t>
      </w:r>
      <w:r w:rsidR="0088392E">
        <w:rPr>
          <w:rFonts w:ascii="Times New Roman" w:hAnsi="Times New Roman"/>
        </w:rPr>
        <w:t xml:space="preserve"> Capacity Commitment Period</w:t>
      </w:r>
      <w:r w:rsidRPr="00E47933">
        <w:rPr>
          <w:rFonts w:ascii="Times New Roman" w:hAnsi="Times New Roman"/>
        </w:rPr>
        <w:t xml:space="preserve">, which reflects the sum of the prior year’s annual coincident peak contributions of the customers served by the Market Participant at each Load Asset.  Daily Coincident Peak Contribution values shall be submitted by the Assigned Meter Reader or Host Participant by the meter reading deadline to the ISO. </w:t>
      </w:r>
    </w:p>
    <w:p w14:paraId="63E549A9" w14:textId="77777777" w:rsidR="008B4530" w:rsidRDefault="008B4530" w:rsidP="008B4530">
      <w:pPr>
        <w:spacing w:after="0" w:line="360" w:lineRule="auto"/>
        <w:rPr>
          <w:rFonts w:ascii="Times New Roman" w:hAnsi="Times New Roman"/>
        </w:rPr>
      </w:pPr>
    </w:p>
    <w:p w14:paraId="63E549AA" w14:textId="46D6A378" w:rsidR="008B4530" w:rsidRDefault="008369D8" w:rsidP="008B4530">
      <w:pPr>
        <w:spacing w:after="0" w:line="360" w:lineRule="auto"/>
        <w:rPr>
          <w:rFonts w:ascii="Times New Roman" w:hAnsi="Times New Roman"/>
        </w:rPr>
      </w:pPr>
      <w:r w:rsidRPr="00E402EE">
        <w:rPr>
          <w:rFonts w:ascii="Times New Roman" w:hAnsi="Times New Roman"/>
          <w:b/>
        </w:rPr>
        <w:t>Comm</w:t>
      </w:r>
      <w:r>
        <w:rPr>
          <w:rFonts w:ascii="Times New Roman" w:hAnsi="Times New Roman"/>
          <w:b/>
        </w:rPr>
        <w:t>ercial</w:t>
      </w:r>
      <w:r w:rsidRPr="00E402EE">
        <w:rPr>
          <w:rFonts w:ascii="Times New Roman" w:hAnsi="Times New Roman"/>
          <w:b/>
        </w:rPr>
        <w:t xml:space="preserve"> Capacity</w:t>
      </w:r>
      <w:r>
        <w:rPr>
          <w:rFonts w:ascii="Times New Roman" w:hAnsi="Times New Roman"/>
        </w:rPr>
        <w:t xml:space="preserve"> is </w:t>
      </w:r>
      <w:r w:rsidR="004D0729" w:rsidRPr="004D0729">
        <w:rPr>
          <w:rFonts w:ascii="Times New Roman" w:hAnsi="Times New Roman"/>
        </w:rPr>
        <w:t>capacity that has achieved FCM Commercial Operation</w:t>
      </w:r>
      <w:r w:rsidRPr="004D0729">
        <w:rPr>
          <w:rFonts w:ascii="Times New Roman" w:hAnsi="Times New Roman"/>
        </w:rPr>
        <w:t>.</w:t>
      </w:r>
    </w:p>
    <w:p w14:paraId="63E549AB" w14:textId="77777777" w:rsidR="008B4530" w:rsidRPr="00E47933" w:rsidRDefault="008B4530" w:rsidP="008B4530">
      <w:pPr>
        <w:spacing w:after="0" w:line="360" w:lineRule="auto"/>
        <w:rPr>
          <w:rFonts w:ascii="Times New Roman" w:hAnsi="Times New Roman"/>
        </w:rPr>
      </w:pPr>
    </w:p>
    <w:p w14:paraId="63E549AC" w14:textId="77777777" w:rsidR="008B4530" w:rsidRDefault="008369D8" w:rsidP="008B4530">
      <w:pPr>
        <w:spacing w:after="0" w:line="360" w:lineRule="auto"/>
        <w:rPr>
          <w:rFonts w:ascii="Times New Roman" w:hAnsi="Times New Roman"/>
        </w:rPr>
      </w:pPr>
      <w:r w:rsidRPr="00CD2A3C">
        <w:rPr>
          <w:rFonts w:ascii="Times New Roman" w:hAnsi="Times New Roman"/>
          <w:b/>
        </w:rPr>
        <w:t xml:space="preserve">Commission </w:t>
      </w:r>
      <w:r w:rsidRPr="00E47933">
        <w:rPr>
          <w:rFonts w:ascii="Times New Roman" w:hAnsi="Times New Roman"/>
        </w:rPr>
        <w:t xml:space="preserve">is the Federal Energy Regulatory Commission. </w:t>
      </w:r>
    </w:p>
    <w:p w14:paraId="63E549AD" w14:textId="77777777" w:rsidR="008B4530" w:rsidRDefault="008B4530" w:rsidP="008B4530">
      <w:pPr>
        <w:spacing w:after="0" w:line="360" w:lineRule="auto"/>
        <w:rPr>
          <w:rFonts w:ascii="Times New Roman" w:hAnsi="Times New Roman"/>
        </w:rPr>
      </w:pPr>
    </w:p>
    <w:p w14:paraId="63E549AE" w14:textId="77777777" w:rsidR="008B4530" w:rsidRDefault="008369D8" w:rsidP="008B4530">
      <w:pPr>
        <w:spacing w:after="0" w:line="360" w:lineRule="auto"/>
        <w:rPr>
          <w:rFonts w:ascii="Times New Roman" w:hAnsi="Times New Roman"/>
        </w:rPr>
      </w:pPr>
      <w:r w:rsidRPr="00A6327F">
        <w:rPr>
          <w:rFonts w:ascii="Times New Roman" w:hAnsi="Times New Roman"/>
          <w:b/>
        </w:rPr>
        <w:t>Commitment Period</w:t>
      </w:r>
      <w:r w:rsidRPr="00A6327F">
        <w:rPr>
          <w:rFonts w:ascii="Times New Roman" w:hAnsi="Times New Roman"/>
        </w:rPr>
        <w:t xml:space="preserve"> is (i) </w:t>
      </w:r>
      <w:r w:rsidRPr="00A6327F">
        <w:rPr>
          <w:rFonts w:ascii="Times New Roman" w:hAnsi="Times New Roman"/>
          <w:color w:val="000000"/>
        </w:rPr>
        <w:t>for a Day-Ahead Energy Market commitment, a period of one or more contiguous hours for which a Resource is cleared in the Day-Ahead Energy Market</w:t>
      </w:r>
      <w:r w:rsidRPr="00A6327F">
        <w:rPr>
          <w:rFonts w:ascii="Times New Roman" w:hAnsi="Times New Roman"/>
        </w:rPr>
        <w:t>, and (ii) for a Real-Time Energy Market commitment, the period of time for which the ISO indicates the Resource is being committed when it issues the Dispatch Instruction.  If the ISO does not indicate the period of time for which the Resource is being committed in the Real-Time Energy Market, then the Commitment Period is the Minimum Run Time for an offline Resource and one hour for an online Resource.</w:t>
      </w:r>
    </w:p>
    <w:p w14:paraId="63E549AF" w14:textId="77777777" w:rsidR="008B4530" w:rsidRPr="00E47933" w:rsidRDefault="008B4530" w:rsidP="008B4530">
      <w:pPr>
        <w:spacing w:after="0" w:line="360" w:lineRule="auto"/>
        <w:rPr>
          <w:rFonts w:ascii="Times New Roman" w:hAnsi="Times New Roman"/>
        </w:rPr>
      </w:pPr>
    </w:p>
    <w:p w14:paraId="63E549B0" w14:textId="77777777" w:rsidR="008B4530" w:rsidRDefault="008369D8" w:rsidP="008B4530">
      <w:pPr>
        <w:spacing w:after="0" w:line="360" w:lineRule="auto"/>
        <w:rPr>
          <w:rFonts w:ascii="Times New Roman" w:hAnsi="Times New Roman"/>
        </w:rPr>
      </w:pPr>
      <w:r w:rsidRPr="00CD2A3C">
        <w:rPr>
          <w:rFonts w:ascii="Times New Roman" w:hAnsi="Times New Roman"/>
          <w:b/>
        </w:rPr>
        <w:t>Common Costs</w:t>
      </w:r>
      <w:r w:rsidRPr="00E47933">
        <w:rPr>
          <w:rFonts w:ascii="Times New Roman" w:hAnsi="Times New Roman"/>
        </w:rPr>
        <w:t xml:space="preserve"> are those costs associated with a Station that are avoided only by the clearing of the Static De-List Bids</w:t>
      </w:r>
      <w:r>
        <w:rPr>
          <w:rFonts w:ascii="Times New Roman" w:hAnsi="Times New Roman"/>
        </w:rPr>
        <w:t>,</w:t>
      </w:r>
      <w:r w:rsidRPr="00E47933">
        <w:rPr>
          <w:rFonts w:ascii="Times New Roman" w:hAnsi="Times New Roman"/>
        </w:rPr>
        <w:t xml:space="preserve"> the Permanent De-List Bids</w:t>
      </w:r>
      <w:r>
        <w:rPr>
          <w:rFonts w:ascii="Times New Roman" w:hAnsi="Times New Roman"/>
        </w:rPr>
        <w:t>, or the Retirement De-List Bids</w:t>
      </w:r>
      <w:r w:rsidRPr="00E47933">
        <w:rPr>
          <w:rFonts w:ascii="Times New Roman" w:hAnsi="Times New Roman"/>
        </w:rPr>
        <w:t xml:space="preserve"> of all the Existing Generating Capacity Resources comprising the Station. </w:t>
      </w:r>
    </w:p>
    <w:p w14:paraId="63E549B1" w14:textId="77777777" w:rsidR="008B4530" w:rsidRPr="00E47933" w:rsidRDefault="008B4530" w:rsidP="008B4530">
      <w:pPr>
        <w:spacing w:after="0" w:line="360" w:lineRule="auto"/>
        <w:rPr>
          <w:rFonts w:ascii="Times New Roman" w:hAnsi="Times New Roman"/>
        </w:rPr>
      </w:pPr>
    </w:p>
    <w:p w14:paraId="63E549B2" w14:textId="77777777" w:rsidR="008B4530" w:rsidRDefault="008369D8" w:rsidP="008B4530">
      <w:pPr>
        <w:spacing w:after="0" w:line="360" w:lineRule="auto"/>
        <w:rPr>
          <w:rFonts w:ascii="Times New Roman" w:hAnsi="Times New Roman"/>
        </w:rPr>
      </w:pPr>
      <w:r w:rsidRPr="00CD2A3C">
        <w:rPr>
          <w:rFonts w:ascii="Times New Roman" w:hAnsi="Times New Roman"/>
          <w:b/>
        </w:rPr>
        <w:t>Completed Application</w:t>
      </w:r>
      <w:r w:rsidRPr="00E47933">
        <w:rPr>
          <w:rFonts w:ascii="Times New Roman" w:hAnsi="Times New Roman"/>
        </w:rPr>
        <w:t xml:space="preserve"> is an Application that satisfies all of the information and other requirements of the OATT, including any required deposit. </w:t>
      </w:r>
    </w:p>
    <w:p w14:paraId="63E549B3" w14:textId="77777777" w:rsidR="008B4530" w:rsidRPr="00E47933" w:rsidRDefault="008B4530" w:rsidP="008B4530">
      <w:pPr>
        <w:spacing w:after="0" w:line="360" w:lineRule="auto"/>
        <w:rPr>
          <w:rFonts w:ascii="Times New Roman" w:hAnsi="Times New Roman"/>
        </w:rPr>
      </w:pPr>
    </w:p>
    <w:p w14:paraId="63E549B4" w14:textId="77777777" w:rsidR="008B4530" w:rsidRDefault="008369D8" w:rsidP="008B4530">
      <w:pPr>
        <w:spacing w:after="0" w:line="360" w:lineRule="auto"/>
        <w:rPr>
          <w:rFonts w:ascii="Times New Roman" w:hAnsi="Times New Roman"/>
        </w:rPr>
      </w:pPr>
      <w:r w:rsidRPr="00CD2A3C">
        <w:rPr>
          <w:rFonts w:ascii="Times New Roman" w:hAnsi="Times New Roman"/>
          <w:b/>
        </w:rPr>
        <w:t>Compliance Effective Date</w:t>
      </w:r>
      <w:r w:rsidRPr="00E47933">
        <w:rPr>
          <w:rFonts w:ascii="Times New Roman" w:hAnsi="Times New Roman"/>
        </w:rPr>
        <w:t xml:space="preserve"> is the date upon which the changes in the predecessor NEPOOL Open Access Transmission Tariff which have been reflected herein to comply with the Commission’s Order of April 20, 1998 became effective. </w:t>
      </w:r>
    </w:p>
    <w:p w14:paraId="63E549B5" w14:textId="77777777" w:rsidR="008B4530" w:rsidRDefault="008B4530" w:rsidP="008B4530">
      <w:pPr>
        <w:spacing w:after="0" w:line="360" w:lineRule="auto"/>
        <w:rPr>
          <w:rFonts w:ascii="Times New Roman" w:hAnsi="Times New Roman"/>
        </w:rPr>
      </w:pPr>
    </w:p>
    <w:p w14:paraId="63E549B6" w14:textId="77777777" w:rsidR="008B4530" w:rsidRDefault="008369D8" w:rsidP="008B4530">
      <w:pPr>
        <w:spacing w:after="0" w:line="360" w:lineRule="auto"/>
        <w:rPr>
          <w:rFonts w:ascii="Times New Roman" w:hAnsi="Times New Roman"/>
        </w:rPr>
      </w:pPr>
      <w:r w:rsidRPr="00E402EE">
        <w:rPr>
          <w:rFonts w:ascii="Times New Roman" w:hAnsi="Times New Roman"/>
          <w:b/>
        </w:rPr>
        <w:t>Composite FCM Transaction</w:t>
      </w:r>
      <w:r>
        <w:rPr>
          <w:rFonts w:ascii="Times New Roman" w:hAnsi="Times New Roman"/>
        </w:rPr>
        <w:t xml:space="preserve"> is a transaction for separate resources seeking to participate as a single composite resource in a Forward Capacity Auction in which multiple Designated FCM Participants provide capacity, as described in Section III.13.1.5 of Market Rule 1.</w:t>
      </w:r>
    </w:p>
    <w:p w14:paraId="63E549B7" w14:textId="77777777" w:rsidR="008B4530" w:rsidRDefault="008B4530" w:rsidP="008B4530">
      <w:pPr>
        <w:spacing w:after="0" w:line="360" w:lineRule="auto"/>
        <w:rPr>
          <w:rFonts w:ascii="Times New Roman" w:hAnsi="Times New Roman"/>
        </w:rPr>
      </w:pPr>
    </w:p>
    <w:p w14:paraId="63E549B8" w14:textId="77777777" w:rsidR="008B4530" w:rsidRDefault="008369D8" w:rsidP="008B4530">
      <w:pPr>
        <w:spacing w:after="0" w:line="360" w:lineRule="auto"/>
        <w:rPr>
          <w:rFonts w:ascii="Times New Roman" w:hAnsi="Times New Roman"/>
        </w:rPr>
      </w:pPr>
      <w:r w:rsidRPr="003C0A92">
        <w:rPr>
          <w:rFonts w:ascii="Times New Roman" w:hAnsi="Times New Roman"/>
          <w:b/>
        </w:rPr>
        <w:t>Conditional Qualified New Resource</w:t>
      </w:r>
      <w:r>
        <w:rPr>
          <w:rFonts w:ascii="Times New Roman" w:hAnsi="Times New Roman"/>
        </w:rPr>
        <w:t xml:space="preserve"> is defined in Section </w:t>
      </w:r>
      <w:proofErr w:type="gramStart"/>
      <w:r>
        <w:rPr>
          <w:rFonts w:ascii="Times New Roman" w:hAnsi="Times New Roman"/>
        </w:rPr>
        <w:t>III.13.1.1.2.3(</w:t>
      </w:r>
      <w:proofErr w:type="gramEnd"/>
      <w:r>
        <w:rPr>
          <w:rFonts w:ascii="Times New Roman" w:hAnsi="Times New Roman"/>
        </w:rPr>
        <w:t>f) of Market Rule 1.</w:t>
      </w:r>
    </w:p>
    <w:p w14:paraId="63E549B9" w14:textId="77777777" w:rsidR="008B4530" w:rsidRDefault="008B4530" w:rsidP="008B4530">
      <w:pPr>
        <w:spacing w:after="0" w:line="360" w:lineRule="auto"/>
        <w:rPr>
          <w:rFonts w:ascii="Times New Roman" w:hAnsi="Times New Roman"/>
        </w:rPr>
      </w:pPr>
    </w:p>
    <w:p w14:paraId="63E549BA" w14:textId="77777777" w:rsidR="008B4530" w:rsidRDefault="008369D8" w:rsidP="008B4530">
      <w:pPr>
        <w:spacing w:after="0" w:line="360" w:lineRule="auto"/>
        <w:rPr>
          <w:rFonts w:ascii="Times New Roman" w:hAnsi="Times New Roman"/>
        </w:rPr>
      </w:pPr>
      <w:r w:rsidRPr="003C0A92">
        <w:rPr>
          <w:rFonts w:ascii="Times New Roman" w:hAnsi="Times New Roman"/>
          <w:b/>
        </w:rPr>
        <w:t>Confidential Information</w:t>
      </w:r>
      <w:r>
        <w:rPr>
          <w:rFonts w:ascii="Times New Roman" w:hAnsi="Times New Roman"/>
        </w:rPr>
        <w:t xml:space="preserve"> is defined in Section 2.1 of the ISO New England Information Policy, which is Attachment D to the Tariff.</w:t>
      </w:r>
    </w:p>
    <w:p w14:paraId="63E549BB" w14:textId="77777777" w:rsidR="008B4530" w:rsidRDefault="008B4530" w:rsidP="008B4530">
      <w:pPr>
        <w:spacing w:after="0" w:line="360" w:lineRule="auto"/>
        <w:rPr>
          <w:rFonts w:ascii="Times New Roman" w:hAnsi="Times New Roman"/>
        </w:rPr>
      </w:pPr>
    </w:p>
    <w:p w14:paraId="63E549BC" w14:textId="77777777" w:rsidR="008B4530" w:rsidRDefault="008369D8" w:rsidP="008B4530">
      <w:pPr>
        <w:spacing w:after="0" w:line="360" w:lineRule="auto"/>
        <w:rPr>
          <w:rFonts w:ascii="Times New Roman" w:hAnsi="Times New Roman"/>
        </w:rPr>
      </w:pPr>
      <w:r w:rsidRPr="00E402EE">
        <w:rPr>
          <w:rFonts w:ascii="Times New Roman" w:hAnsi="Times New Roman"/>
          <w:b/>
        </w:rPr>
        <w:t>Confidentiality Agreement</w:t>
      </w:r>
      <w:r>
        <w:rPr>
          <w:rFonts w:ascii="Times New Roman" w:hAnsi="Times New Roman"/>
        </w:rPr>
        <w:t xml:space="preserve"> is Attachment 1 to the ISO New England Billing Policy.</w:t>
      </w:r>
    </w:p>
    <w:p w14:paraId="63E549BD" w14:textId="77777777" w:rsidR="008B4530" w:rsidRDefault="008B4530" w:rsidP="008B4530">
      <w:pPr>
        <w:spacing w:after="0" w:line="360" w:lineRule="auto"/>
        <w:rPr>
          <w:rFonts w:ascii="Times New Roman" w:hAnsi="Times New Roman"/>
        </w:rPr>
      </w:pPr>
    </w:p>
    <w:p w14:paraId="63E549BE" w14:textId="77777777" w:rsidR="008B4530" w:rsidRDefault="008369D8" w:rsidP="008B4530">
      <w:pPr>
        <w:spacing w:after="0" w:line="360" w:lineRule="auto"/>
        <w:rPr>
          <w:rFonts w:ascii="Times New Roman" w:hAnsi="Times New Roman"/>
        </w:rPr>
      </w:pPr>
      <w:r w:rsidRPr="00CD2A3C">
        <w:rPr>
          <w:rFonts w:ascii="Times New Roman" w:hAnsi="Times New Roman"/>
          <w:b/>
        </w:rPr>
        <w:t>Congestion</w:t>
      </w:r>
      <w:r w:rsidRPr="00E47933">
        <w:rPr>
          <w:rFonts w:ascii="Times New Roman" w:hAnsi="Times New Roman"/>
        </w:rPr>
        <w:t xml:space="preserve"> is a condition of the New England Transmission System in which transmission limitations prevent unconstrained regional economic dispatch of the power system.  Congestion is the condition that results in the Congestion Component of the Locational Marginal Price at one Location being different from the Congestion Component of the Locational Marginal Price at another Location during any given hour of the </w:t>
      </w:r>
      <w:r>
        <w:rPr>
          <w:rFonts w:ascii="Times New Roman" w:hAnsi="Times New Roman"/>
        </w:rPr>
        <w:t>d</w:t>
      </w:r>
      <w:r w:rsidRPr="00E47933">
        <w:rPr>
          <w:rFonts w:ascii="Times New Roman" w:hAnsi="Times New Roman"/>
        </w:rPr>
        <w:t xml:space="preserve">ispatch </w:t>
      </w:r>
      <w:r>
        <w:rPr>
          <w:rFonts w:ascii="Times New Roman" w:hAnsi="Times New Roman"/>
        </w:rPr>
        <w:t>d</w:t>
      </w:r>
      <w:r w:rsidRPr="00E47933">
        <w:rPr>
          <w:rFonts w:ascii="Times New Roman" w:hAnsi="Times New Roman"/>
        </w:rPr>
        <w:t xml:space="preserve">ay in the Day-Ahead </w:t>
      </w:r>
      <w:r>
        <w:rPr>
          <w:rFonts w:ascii="Times New Roman" w:hAnsi="Times New Roman"/>
        </w:rPr>
        <w:t xml:space="preserve">Energy </w:t>
      </w:r>
      <w:r w:rsidRPr="00E47933">
        <w:rPr>
          <w:rFonts w:ascii="Times New Roman" w:hAnsi="Times New Roman"/>
        </w:rPr>
        <w:t xml:space="preserve">Market or Real-Time </w:t>
      </w:r>
      <w:r>
        <w:rPr>
          <w:rFonts w:ascii="Times New Roman" w:hAnsi="Times New Roman"/>
        </w:rPr>
        <w:t xml:space="preserve">Energy </w:t>
      </w:r>
      <w:r w:rsidRPr="00E47933">
        <w:rPr>
          <w:rFonts w:ascii="Times New Roman" w:hAnsi="Times New Roman"/>
        </w:rPr>
        <w:t xml:space="preserve">Market. </w:t>
      </w:r>
    </w:p>
    <w:p w14:paraId="63E549BF" w14:textId="77777777" w:rsidR="008B4530" w:rsidRPr="00E47933" w:rsidRDefault="008B4530" w:rsidP="008B4530">
      <w:pPr>
        <w:spacing w:after="0" w:line="360" w:lineRule="auto"/>
        <w:rPr>
          <w:rFonts w:ascii="Times New Roman" w:hAnsi="Times New Roman"/>
        </w:rPr>
      </w:pPr>
    </w:p>
    <w:p w14:paraId="63E549C0" w14:textId="77777777" w:rsidR="008B4530" w:rsidRDefault="008369D8" w:rsidP="008B4530">
      <w:pPr>
        <w:spacing w:after="0" w:line="360" w:lineRule="auto"/>
        <w:rPr>
          <w:rFonts w:ascii="Times New Roman" w:hAnsi="Times New Roman"/>
        </w:rPr>
      </w:pPr>
      <w:r w:rsidRPr="00CD2A3C">
        <w:rPr>
          <w:rFonts w:ascii="Times New Roman" w:hAnsi="Times New Roman"/>
          <w:b/>
        </w:rPr>
        <w:t>Congestion Component</w:t>
      </w:r>
      <w:r w:rsidRPr="00E47933">
        <w:rPr>
          <w:rFonts w:ascii="Times New Roman" w:hAnsi="Times New Roman"/>
        </w:rPr>
        <w:t xml:space="preserve"> is the component of the nodal price that reflects the marginal cost of congestion at a given Node or External Node relative to the reference point.  When used in connection with Zonal Price and Hub Price, the term Congestion Component refers to the Congestion Components of the nodal prices that comprise the Zonal Price and Hub Price weighted and averaged in the same way that nodal prices are weighted to determine Zonal Price and averaged to determine the Hub Price. </w:t>
      </w:r>
    </w:p>
    <w:p w14:paraId="63E549C1" w14:textId="77777777" w:rsidR="008B4530" w:rsidRPr="00E47933" w:rsidRDefault="008B4530" w:rsidP="008B4530">
      <w:pPr>
        <w:spacing w:after="0" w:line="360" w:lineRule="auto"/>
        <w:rPr>
          <w:rFonts w:ascii="Times New Roman" w:hAnsi="Times New Roman"/>
        </w:rPr>
      </w:pPr>
    </w:p>
    <w:p w14:paraId="63E549C2" w14:textId="77777777" w:rsidR="008B4530" w:rsidRDefault="008369D8" w:rsidP="008B4530">
      <w:pPr>
        <w:spacing w:after="0" w:line="360" w:lineRule="auto"/>
        <w:rPr>
          <w:rFonts w:ascii="Times New Roman" w:hAnsi="Times New Roman"/>
        </w:rPr>
      </w:pPr>
      <w:r w:rsidRPr="00CD2A3C">
        <w:rPr>
          <w:rFonts w:ascii="Times New Roman" w:hAnsi="Times New Roman"/>
          <w:b/>
        </w:rPr>
        <w:t>Congestion Cost</w:t>
      </w:r>
      <w:r w:rsidRPr="00E47933">
        <w:rPr>
          <w:rFonts w:ascii="Times New Roman" w:hAnsi="Times New Roman"/>
        </w:rPr>
        <w:t xml:space="preserve"> is the cost of congestion as measured by the difference between the Congestion Components of the Locational Marginal Prices at different Locations and/or Reliability Regions on the New England Transmission System. </w:t>
      </w:r>
    </w:p>
    <w:p w14:paraId="63E549C3" w14:textId="77777777" w:rsidR="008B4530" w:rsidRPr="00E47933" w:rsidRDefault="008B4530" w:rsidP="008B4530">
      <w:pPr>
        <w:spacing w:after="0" w:line="360" w:lineRule="auto"/>
        <w:rPr>
          <w:rFonts w:ascii="Times New Roman" w:hAnsi="Times New Roman"/>
        </w:rPr>
      </w:pPr>
    </w:p>
    <w:p w14:paraId="63E549C4" w14:textId="77777777" w:rsidR="008B4530" w:rsidRDefault="008369D8" w:rsidP="008B4530">
      <w:pPr>
        <w:spacing w:after="0" w:line="360" w:lineRule="auto"/>
        <w:rPr>
          <w:rFonts w:ascii="Times New Roman" w:hAnsi="Times New Roman"/>
        </w:rPr>
      </w:pPr>
      <w:r w:rsidRPr="00CD2A3C">
        <w:rPr>
          <w:rFonts w:ascii="Times New Roman" w:hAnsi="Times New Roman"/>
          <w:b/>
        </w:rPr>
        <w:t>Congestion Paying LSE</w:t>
      </w:r>
      <w:r w:rsidRPr="00E47933">
        <w:rPr>
          <w:rFonts w:ascii="Times New Roman" w:hAnsi="Times New Roman"/>
        </w:rPr>
        <w:t xml:space="preserve"> is, for the purpose of the allocation of FTR Auction Revenues to ARR Holders as provided for in Appendix C of Market Rule 1, a Market Participant or Non-Market Participant Transmission Customer that is responsible for paying for Congestion Costs as a Transmission Customer paying for Regional Network Service under the Transmission, Markets and Services Tariff, unless such Transmission Customer has transferred its obligation to supply load in accordance with ISO New England System Rules, in which case the Congestion Paying LSE shall be the Market Participant supplying the transferred load obligation.  The term Congestion Paying LSE shall be deemed to include, but not be limited to, the seller of internal bilateral transactions that transfer Real-Time Load Obligations under the ISO New England System Rules. </w:t>
      </w:r>
    </w:p>
    <w:p w14:paraId="63E549C5" w14:textId="77777777" w:rsidR="008B4530" w:rsidRDefault="008B4530" w:rsidP="008B4530">
      <w:pPr>
        <w:spacing w:after="0" w:line="360" w:lineRule="auto"/>
        <w:rPr>
          <w:rFonts w:ascii="Times New Roman" w:hAnsi="Times New Roman"/>
        </w:rPr>
      </w:pPr>
    </w:p>
    <w:p w14:paraId="63E549C6" w14:textId="77777777" w:rsidR="008B4530" w:rsidRDefault="008369D8" w:rsidP="008B4530">
      <w:pPr>
        <w:spacing w:after="0" w:line="360" w:lineRule="auto"/>
        <w:rPr>
          <w:rFonts w:ascii="Times New Roman" w:hAnsi="Times New Roman"/>
        </w:rPr>
      </w:pPr>
      <w:r w:rsidRPr="003C0A92">
        <w:rPr>
          <w:rFonts w:ascii="Times New Roman" w:hAnsi="Times New Roman"/>
          <w:b/>
        </w:rPr>
        <w:t>Congestion Revenue Fund</w:t>
      </w:r>
      <w:r w:rsidRPr="003C0A92">
        <w:rPr>
          <w:rFonts w:ascii="Times New Roman" w:hAnsi="Times New Roman"/>
        </w:rPr>
        <w:t xml:space="preserve"> </w:t>
      </w:r>
      <w:r>
        <w:rPr>
          <w:rFonts w:ascii="Times New Roman" w:hAnsi="Times New Roman"/>
        </w:rPr>
        <w:t>is the amount available for payment of target allocations to FTR Holders from the collection of Congestion Cost.</w:t>
      </w:r>
    </w:p>
    <w:p w14:paraId="63E549C7" w14:textId="77777777" w:rsidR="008B4530" w:rsidRDefault="008B4530" w:rsidP="008B4530">
      <w:pPr>
        <w:spacing w:after="0" w:line="360" w:lineRule="auto"/>
        <w:rPr>
          <w:rFonts w:ascii="Times New Roman" w:hAnsi="Times New Roman"/>
        </w:rPr>
      </w:pPr>
    </w:p>
    <w:p w14:paraId="63E549C8" w14:textId="77777777" w:rsidR="008B4530" w:rsidRDefault="008369D8" w:rsidP="008B4530">
      <w:pPr>
        <w:spacing w:after="0" w:line="360" w:lineRule="auto"/>
        <w:rPr>
          <w:rFonts w:ascii="Times New Roman" w:hAnsi="Times New Roman"/>
        </w:rPr>
      </w:pPr>
      <w:r w:rsidRPr="003C0A92">
        <w:rPr>
          <w:rFonts w:ascii="Times New Roman" w:hAnsi="Times New Roman"/>
          <w:b/>
        </w:rPr>
        <w:t>Congestion Shortfall</w:t>
      </w:r>
      <w:r w:rsidRPr="003C0A92">
        <w:rPr>
          <w:rFonts w:ascii="Times New Roman" w:hAnsi="Times New Roman"/>
        </w:rPr>
        <w:t xml:space="preserve"> </w:t>
      </w:r>
      <w:r>
        <w:rPr>
          <w:rFonts w:ascii="Times New Roman" w:hAnsi="Times New Roman"/>
        </w:rPr>
        <w:t>means congestion payments exceed congestion charges during the billing process in any billing period.</w:t>
      </w:r>
    </w:p>
    <w:p w14:paraId="2E443CA6" w14:textId="77777777" w:rsidR="00A64BC4" w:rsidRDefault="00A64BC4" w:rsidP="00A64BC4">
      <w:pPr>
        <w:spacing w:after="0" w:line="360" w:lineRule="auto"/>
        <w:rPr>
          <w:rFonts w:ascii="Times New Roman" w:hAnsi="Times New Roman"/>
        </w:rPr>
      </w:pPr>
    </w:p>
    <w:p w14:paraId="0AD76DDF" w14:textId="77777777" w:rsidR="00A64BC4" w:rsidRDefault="00A64BC4" w:rsidP="00A64BC4">
      <w:pPr>
        <w:spacing w:after="0" w:line="360" w:lineRule="auto"/>
        <w:rPr>
          <w:rFonts w:ascii="Times New Roman" w:hAnsi="Times New Roman"/>
        </w:rPr>
      </w:pPr>
      <w:r>
        <w:rPr>
          <w:rFonts w:ascii="Times New Roman" w:hAnsi="Times New Roman"/>
          <w:b/>
        </w:rPr>
        <w:t>Continuous Storage ATRR</w:t>
      </w:r>
      <w:r w:rsidRPr="002C5B36">
        <w:rPr>
          <w:rFonts w:ascii="Times New Roman" w:hAnsi="Times New Roman"/>
        </w:rPr>
        <w:t xml:space="preserve"> </w:t>
      </w:r>
      <w:r>
        <w:rPr>
          <w:rFonts w:ascii="Times New Roman" w:hAnsi="Times New Roman"/>
        </w:rPr>
        <w:t xml:space="preserve">is </w:t>
      </w:r>
      <w:r w:rsidRPr="002C5B36">
        <w:rPr>
          <w:rFonts w:ascii="Times New Roman" w:hAnsi="Times New Roman"/>
        </w:rPr>
        <w:t>a</w:t>
      </w:r>
      <w:r>
        <w:rPr>
          <w:rFonts w:ascii="Times New Roman" w:hAnsi="Times New Roman"/>
          <w:color w:val="000000"/>
        </w:rPr>
        <w:t xml:space="preserve">n ATRR that participates in the New England Markets as part of a Continuous Storage Facility, as described in Section III.1.10.6 of Market Rule 1. </w:t>
      </w:r>
    </w:p>
    <w:p w14:paraId="059EB505" w14:textId="77777777" w:rsidR="00A64BC4" w:rsidRDefault="00A64BC4" w:rsidP="00A64BC4">
      <w:pPr>
        <w:spacing w:after="0" w:line="360" w:lineRule="auto"/>
        <w:rPr>
          <w:rFonts w:ascii="Times New Roman" w:hAnsi="Times New Roman"/>
        </w:rPr>
      </w:pPr>
    </w:p>
    <w:p w14:paraId="34932C5A" w14:textId="77777777" w:rsidR="00A64BC4" w:rsidRDefault="00A64BC4" w:rsidP="00A64BC4">
      <w:pPr>
        <w:spacing w:after="0" w:line="360" w:lineRule="auto"/>
        <w:rPr>
          <w:rFonts w:ascii="Times New Roman" w:hAnsi="Times New Roman"/>
        </w:rPr>
      </w:pPr>
      <w:r>
        <w:rPr>
          <w:rFonts w:ascii="Times New Roman" w:hAnsi="Times New Roman"/>
          <w:b/>
        </w:rPr>
        <w:t xml:space="preserve">Continuous Storage </w:t>
      </w:r>
      <w:r w:rsidRPr="002C5B36">
        <w:rPr>
          <w:rFonts w:ascii="Times New Roman" w:hAnsi="Times New Roman"/>
          <w:b/>
        </w:rPr>
        <w:t>DARD</w:t>
      </w:r>
      <w:r w:rsidRPr="002C5B36">
        <w:rPr>
          <w:rFonts w:ascii="Times New Roman" w:hAnsi="Times New Roman"/>
        </w:rPr>
        <w:t xml:space="preserve"> </w:t>
      </w:r>
      <w:r>
        <w:rPr>
          <w:rFonts w:ascii="Times New Roman" w:hAnsi="Times New Roman"/>
        </w:rPr>
        <w:t xml:space="preserve">is </w:t>
      </w:r>
      <w:r w:rsidRPr="002C5B36">
        <w:rPr>
          <w:rFonts w:ascii="Times New Roman" w:hAnsi="Times New Roman"/>
        </w:rPr>
        <w:t>a</w:t>
      </w:r>
      <w:r w:rsidRPr="002C5B36">
        <w:rPr>
          <w:rFonts w:ascii="Times New Roman" w:hAnsi="Times New Roman"/>
          <w:color w:val="000000"/>
        </w:rPr>
        <w:t xml:space="preserve"> </w:t>
      </w:r>
      <w:r>
        <w:rPr>
          <w:rFonts w:ascii="Times New Roman" w:hAnsi="Times New Roman"/>
          <w:color w:val="000000"/>
        </w:rPr>
        <w:t xml:space="preserve">DARD that participates in the New England Markets as part of a Continuous Storage Facility, as described in Section III.1.10.6 of Market Rule 1. </w:t>
      </w:r>
    </w:p>
    <w:p w14:paraId="0D1940A1" w14:textId="77777777" w:rsidR="00A64BC4" w:rsidRDefault="00A64BC4" w:rsidP="00A64BC4">
      <w:pPr>
        <w:spacing w:after="0" w:line="360" w:lineRule="auto"/>
        <w:rPr>
          <w:rFonts w:ascii="Times New Roman" w:hAnsi="Times New Roman"/>
        </w:rPr>
      </w:pPr>
    </w:p>
    <w:p w14:paraId="1CD1225A" w14:textId="77777777" w:rsidR="00A64BC4" w:rsidRDefault="00A64BC4" w:rsidP="00A64BC4">
      <w:pPr>
        <w:spacing w:after="0" w:line="360" w:lineRule="auto"/>
        <w:rPr>
          <w:rFonts w:ascii="Times New Roman" w:hAnsi="Times New Roman"/>
        </w:rPr>
      </w:pPr>
      <w:r>
        <w:rPr>
          <w:rFonts w:ascii="Times New Roman" w:hAnsi="Times New Roman"/>
          <w:b/>
        </w:rPr>
        <w:t>Continuous Storage Generator Asset</w:t>
      </w:r>
      <w:r w:rsidRPr="002C5B36">
        <w:rPr>
          <w:rFonts w:ascii="Times New Roman" w:hAnsi="Times New Roman"/>
        </w:rPr>
        <w:t xml:space="preserve"> </w:t>
      </w:r>
      <w:r>
        <w:rPr>
          <w:rFonts w:ascii="Times New Roman" w:hAnsi="Times New Roman"/>
        </w:rPr>
        <w:t xml:space="preserve">is </w:t>
      </w:r>
      <w:r w:rsidRPr="002C5B36">
        <w:rPr>
          <w:rFonts w:ascii="Times New Roman" w:hAnsi="Times New Roman"/>
        </w:rPr>
        <w:t>a</w:t>
      </w:r>
      <w:r w:rsidRPr="002C5B36">
        <w:rPr>
          <w:rFonts w:ascii="Times New Roman" w:hAnsi="Times New Roman"/>
          <w:color w:val="000000"/>
        </w:rPr>
        <w:t xml:space="preserve"> </w:t>
      </w:r>
      <w:r>
        <w:rPr>
          <w:rFonts w:ascii="Times New Roman" w:hAnsi="Times New Roman"/>
          <w:color w:val="000000"/>
        </w:rPr>
        <w:t xml:space="preserve">Generator Asset that participates in the New England Markets as part of a Continuous Storage Facility, as described in Section III.1.10.6 of Market Rule 1. </w:t>
      </w:r>
    </w:p>
    <w:p w14:paraId="1E1FA393" w14:textId="77777777" w:rsidR="00A64BC4" w:rsidRDefault="00A64BC4" w:rsidP="00A64BC4">
      <w:pPr>
        <w:spacing w:after="0" w:line="360" w:lineRule="auto"/>
        <w:rPr>
          <w:rFonts w:ascii="Times New Roman" w:hAnsi="Times New Roman"/>
        </w:rPr>
      </w:pPr>
    </w:p>
    <w:p w14:paraId="3ED2FFD1" w14:textId="77777777" w:rsidR="00A64BC4" w:rsidRPr="00953D5E" w:rsidRDefault="00A64BC4" w:rsidP="00A64BC4">
      <w:pPr>
        <w:spacing w:after="0" w:line="360" w:lineRule="auto"/>
        <w:rPr>
          <w:rFonts w:ascii="Times New Roman" w:hAnsi="Times New Roman"/>
          <w:b/>
        </w:rPr>
      </w:pPr>
      <w:r>
        <w:rPr>
          <w:rFonts w:ascii="Times New Roman" w:hAnsi="Times New Roman"/>
          <w:b/>
        </w:rPr>
        <w:t xml:space="preserve">Continuous Storage Facility </w:t>
      </w:r>
      <w:r w:rsidRPr="00C3414B">
        <w:rPr>
          <w:rFonts w:ascii="Times New Roman" w:hAnsi="Times New Roman"/>
        </w:rPr>
        <w:t xml:space="preserve">is a type of Electric Storage </w:t>
      </w:r>
      <w:r>
        <w:rPr>
          <w:rFonts w:ascii="Times New Roman" w:hAnsi="Times New Roman"/>
        </w:rPr>
        <w:t>Facility, as</w:t>
      </w:r>
      <w:r w:rsidRPr="00C3414B">
        <w:rPr>
          <w:rFonts w:ascii="Times New Roman" w:hAnsi="Times New Roman"/>
        </w:rPr>
        <w:t xml:space="preserve"> </w:t>
      </w:r>
      <w:r>
        <w:rPr>
          <w:rFonts w:ascii="Times New Roman" w:hAnsi="Times New Roman"/>
        </w:rPr>
        <w:t>described in Section III.1.10.6 of Market Rule 1.</w:t>
      </w:r>
    </w:p>
    <w:p w14:paraId="63E549C9" w14:textId="77777777" w:rsidR="008B4530" w:rsidRDefault="008B4530" w:rsidP="008B4530">
      <w:pPr>
        <w:spacing w:after="0" w:line="360" w:lineRule="auto"/>
        <w:rPr>
          <w:rFonts w:ascii="Times New Roman" w:hAnsi="Times New Roman"/>
        </w:rPr>
      </w:pPr>
    </w:p>
    <w:p w14:paraId="63E549CA" w14:textId="77777777" w:rsidR="008B4530" w:rsidRDefault="008369D8" w:rsidP="008B4530">
      <w:pPr>
        <w:spacing w:after="0" w:line="360" w:lineRule="auto"/>
        <w:rPr>
          <w:rFonts w:ascii="Times New Roman" w:hAnsi="Times New Roman"/>
        </w:rPr>
      </w:pPr>
      <w:r w:rsidRPr="003C0A92">
        <w:rPr>
          <w:rFonts w:ascii="Times New Roman" w:hAnsi="Times New Roman"/>
          <w:b/>
        </w:rPr>
        <w:t>Control Agreement</w:t>
      </w:r>
      <w:r w:rsidRPr="003C0A92">
        <w:rPr>
          <w:rFonts w:ascii="Times New Roman" w:hAnsi="Times New Roman"/>
        </w:rPr>
        <w:t xml:space="preserve"> </w:t>
      </w:r>
      <w:r>
        <w:rPr>
          <w:rFonts w:ascii="Times New Roman" w:hAnsi="Times New Roman"/>
        </w:rPr>
        <w:t>is the document posted on the ISO website that is required if a Market Participant’s cash collateral is to be invested in BlackRock funds.</w:t>
      </w:r>
    </w:p>
    <w:p w14:paraId="63E549CB" w14:textId="77777777" w:rsidR="008B4530" w:rsidRPr="00E47933" w:rsidRDefault="008B4530" w:rsidP="008B4530">
      <w:pPr>
        <w:spacing w:after="0" w:line="360" w:lineRule="auto"/>
        <w:rPr>
          <w:rFonts w:ascii="Times New Roman" w:hAnsi="Times New Roman"/>
        </w:rPr>
      </w:pPr>
    </w:p>
    <w:p w14:paraId="63E549CC" w14:textId="77777777" w:rsidR="008B4530" w:rsidRDefault="008369D8" w:rsidP="008B4530">
      <w:pPr>
        <w:spacing w:after="0" w:line="360" w:lineRule="auto"/>
        <w:rPr>
          <w:rFonts w:ascii="Times New Roman" w:hAnsi="Times New Roman"/>
        </w:rPr>
      </w:pPr>
      <w:r w:rsidRPr="00CD2A3C">
        <w:rPr>
          <w:rFonts w:ascii="Times New Roman" w:hAnsi="Times New Roman"/>
          <w:b/>
        </w:rPr>
        <w:t>Control Area</w:t>
      </w:r>
      <w:r>
        <w:rPr>
          <w:rFonts w:ascii="Times New Roman" w:hAnsi="Times New Roman"/>
          <w:b/>
        </w:rPr>
        <w:t xml:space="preserve"> </w:t>
      </w:r>
      <w:r w:rsidRPr="00E47933">
        <w:rPr>
          <w:rFonts w:ascii="Times New Roman" w:hAnsi="Times New Roman"/>
        </w:rPr>
        <w:t xml:space="preserve">is an electric power system or combination of electric power systems to which a common automatic generation control scheme is applied in order to: </w:t>
      </w:r>
    </w:p>
    <w:p w14:paraId="63E549CD" w14:textId="77777777" w:rsidR="008B4530" w:rsidRPr="00E47933" w:rsidRDefault="008B4530" w:rsidP="008B4530">
      <w:pPr>
        <w:spacing w:after="0" w:line="360" w:lineRule="auto"/>
        <w:rPr>
          <w:rFonts w:ascii="Times New Roman" w:hAnsi="Times New Roman"/>
        </w:rPr>
      </w:pPr>
    </w:p>
    <w:p w14:paraId="63E549CE" w14:textId="77777777" w:rsidR="008B4530" w:rsidRPr="00E47933" w:rsidRDefault="008369D8" w:rsidP="008B4530">
      <w:pPr>
        <w:spacing w:after="0" w:line="360" w:lineRule="auto"/>
        <w:rPr>
          <w:rFonts w:ascii="Times New Roman" w:hAnsi="Times New Roman"/>
        </w:rPr>
      </w:pPr>
      <w:r w:rsidRPr="00E47933">
        <w:rPr>
          <w:rFonts w:ascii="Times New Roman" w:hAnsi="Times New Roman"/>
        </w:rPr>
        <w:t xml:space="preserve">(1) </w:t>
      </w:r>
      <w:r>
        <w:rPr>
          <w:rFonts w:ascii="Times New Roman" w:hAnsi="Times New Roman"/>
        </w:rPr>
        <w:tab/>
      </w:r>
      <w:r w:rsidRPr="00E47933">
        <w:rPr>
          <w:rFonts w:ascii="Times New Roman" w:hAnsi="Times New Roman"/>
        </w:rPr>
        <w:t xml:space="preserve">match, at all times, the power output of the generators within the electric power system(s) and capacity and energy purchased from entities outside the electric power system(s), with the load within the electric power system(s); </w:t>
      </w:r>
    </w:p>
    <w:p w14:paraId="63E549CF" w14:textId="77777777" w:rsidR="008B4530" w:rsidRPr="00E47933" w:rsidRDefault="008369D8" w:rsidP="008B4530">
      <w:pPr>
        <w:spacing w:after="0" w:line="360" w:lineRule="auto"/>
        <w:rPr>
          <w:rFonts w:ascii="Times New Roman" w:hAnsi="Times New Roman"/>
        </w:rPr>
      </w:pPr>
      <w:r w:rsidRPr="00E47933">
        <w:rPr>
          <w:rFonts w:ascii="Times New Roman" w:hAnsi="Times New Roman"/>
        </w:rPr>
        <w:t>(2)</w:t>
      </w:r>
      <w:r>
        <w:rPr>
          <w:rFonts w:ascii="Times New Roman" w:hAnsi="Times New Roman"/>
        </w:rPr>
        <w:tab/>
      </w:r>
      <w:r w:rsidRPr="00E47933">
        <w:rPr>
          <w:rFonts w:ascii="Times New Roman" w:hAnsi="Times New Roman"/>
        </w:rPr>
        <w:t xml:space="preserve"> maintain scheduled interchange with other Control Areas, within the limits of Good Utility Practice; </w:t>
      </w:r>
    </w:p>
    <w:p w14:paraId="63E549D0" w14:textId="77777777" w:rsidR="008B4530" w:rsidRPr="00E47933" w:rsidRDefault="008369D8" w:rsidP="008B4530">
      <w:pPr>
        <w:spacing w:after="0" w:line="360" w:lineRule="auto"/>
        <w:rPr>
          <w:rFonts w:ascii="Times New Roman" w:hAnsi="Times New Roman"/>
        </w:rPr>
      </w:pPr>
      <w:r w:rsidRPr="00E47933">
        <w:rPr>
          <w:rFonts w:ascii="Times New Roman" w:hAnsi="Times New Roman"/>
        </w:rPr>
        <w:t>(3)</w:t>
      </w:r>
      <w:r>
        <w:rPr>
          <w:rFonts w:ascii="Times New Roman" w:hAnsi="Times New Roman"/>
        </w:rPr>
        <w:tab/>
      </w:r>
      <w:r w:rsidRPr="00E47933">
        <w:rPr>
          <w:rFonts w:ascii="Times New Roman" w:hAnsi="Times New Roman"/>
        </w:rPr>
        <w:t xml:space="preserve"> maintain the frequency of the electric power system(s) within reasonable limits in accordance with Good Utility Practice and the criteria of the applicable regional reliability council or the North American Electric Reliability </w:t>
      </w:r>
      <w:r>
        <w:rPr>
          <w:rFonts w:ascii="Times New Roman" w:hAnsi="Times New Roman"/>
        </w:rPr>
        <w:t>Corporation</w:t>
      </w:r>
      <w:r w:rsidRPr="00E47933">
        <w:rPr>
          <w:rFonts w:ascii="Times New Roman" w:hAnsi="Times New Roman"/>
        </w:rPr>
        <w:t xml:space="preserve">; and </w:t>
      </w:r>
    </w:p>
    <w:p w14:paraId="63E549D1" w14:textId="4CF83522" w:rsidR="008B4530" w:rsidRDefault="008369D8" w:rsidP="008B4530">
      <w:pPr>
        <w:spacing w:after="0" w:line="360" w:lineRule="auto"/>
        <w:rPr>
          <w:rFonts w:ascii="Times New Roman" w:hAnsi="Times New Roman"/>
        </w:rPr>
      </w:pPr>
      <w:r w:rsidRPr="00E47933">
        <w:rPr>
          <w:rFonts w:ascii="Times New Roman" w:hAnsi="Times New Roman"/>
        </w:rPr>
        <w:t xml:space="preserve">(4) </w:t>
      </w:r>
      <w:r>
        <w:rPr>
          <w:rFonts w:ascii="Times New Roman" w:hAnsi="Times New Roman"/>
        </w:rPr>
        <w:tab/>
      </w:r>
      <w:proofErr w:type="gramStart"/>
      <w:r w:rsidRPr="00E47933">
        <w:rPr>
          <w:rFonts w:ascii="Times New Roman" w:hAnsi="Times New Roman"/>
        </w:rPr>
        <w:t>provide</w:t>
      </w:r>
      <w:proofErr w:type="gramEnd"/>
      <w:r w:rsidRPr="00E47933">
        <w:rPr>
          <w:rFonts w:ascii="Times New Roman" w:hAnsi="Times New Roman"/>
        </w:rPr>
        <w:t xml:space="preserve"> sufficient generating capacity to maintain operating reserves in accordance with Good Utility Practice.  </w:t>
      </w:r>
    </w:p>
    <w:p w14:paraId="691B25A0" w14:textId="77777777" w:rsidR="00A0198E" w:rsidRPr="00653C9F" w:rsidRDefault="00A0198E" w:rsidP="008B4530">
      <w:pPr>
        <w:spacing w:after="0" w:line="360" w:lineRule="auto"/>
        <w:rPr>
          <w:rFonts w:ascii="Times New Roman" w:hAnsi="Times New Roman"/>
        </w:rPr>
      </w:pPr>
    </w:p>
    <w:p w14:paraId="1E2D5A91" w14:textId="48098AEA" w:rsidR="00A0198E" w:rsidRDefault="00A0198E" w:rsidP="00A0198E">
      <w:pPr>
        <w:spacing w:after="0" w:line="360" w:lineRule="auto"/>
        <w:rPr>
          <w:rFonts w:ascii="Times New Roman" w:hAnsi="Times New Roman"/>
        </w:rPr>
      </w:pPr>
      <w:r w:rsidRPr="00D43C1D">
        <w:rPr>
          <w:rFonts w:ascii="Times New Roman" w:hAnsi="Times New Roman"/>
          <w:b/>
        </w:rPr>
        <w:lastRenderedPageBreak/>
        <w:t>Controllable Behind-the-Meter Generation</w:t>
      </w:r>
      <w:r>
        <w:rPr>
          <w:rFonts w:ascii="Times New Roman" w:hAnsi="Times New Roman"/>
        </w:rPr>
        <w:t xml:space="preserve"> means </w:t>
      </w:r>
      <w:r w:rsidRPr="000354DE">
        <w:rPr>
          <w:rFonts w:ascii="Times New Roman" w:hAnsi="Times New Roman"/>
        </w:rPr>
        <w:t>generati</w:t>
      </w:r>
      <w:r w:rsidRPr="006C5DEF">
        <w:rPr>
          <w:rFonts w:ascii="Times New Roman" w:hAnsi="Times New Roman"/>
        </w:rPr>
        <w:t>on</w:t>
      </w:r>
      <w:r w:rsidRPr="000354DE">
        <w:rPr>
          <w:rFonts w:ascii="Times New Roman" w:hAnsi="Times New Roman"/>
        </w:rPr>
        <w:t xml:space="preserve"> whose output can be controlled located </w:t>
      </w:r>
      <w:r w:rsidRPr="006C5DEF">
        <w:rPr>
          <w:rFonts w:ascii="Times New Roman" w:hAnsi="Times New Roman"/>
        </w:rPr>
        <w:t xml:space="preserve">at the same facility as a DARD or a Demand Response Asset, excluding: (1) generators whose output is separately metered and reported and (2) </w:t>
      </w:r>
      <w:r w:rsidRPr="000354DE">
        <w:rPr>
          <w:rFonts w:ascii="Times New Roman" w:hAnsi="Times New Roman"/>
        </w:rPr>
        <w:t>generators that cannot operate electrically synchronized to</w:t>
      </w:r>
      <w:r w:rsidRPr="006C5DEF">
        <w:rPr>
          <w:rFonts w:ascii="Times New Roman" w:hAnsi="Times New Roman"/>
        </w:rPr>
        <w:t>,</w:t>
      </w:r>
      <w:r w:rsidRPr="000354DE">
        <w:rPr>
          <w:rFonts w:ascii="Times New Roman" w:hAnsi="Times New Roman"/>
        </w:rPr>
        <w:t xml:space="preserve"> </w:t>
      </w:r>
      <w:r w:rsidRPr="006C5DEF">
        <w:rPr>
          <w:rFonts w:ascii="Times New Roman" w:hAnsi="Times New Roman"/>
        </w:rPr>
        <w:t>and that are operated only when the facility loses its supply of power from,</w:t>
      </w:r>
      <w:r w:rsidRPr="000354DE">
        <w:rPr>
          <w:rFonts w:ascii="Times New Roman" w:hAnsi="Times New Roman"/>
        </w:rPr>
        <w:t xml:space="preserve"> the New England Transmission System</w:t>
      </w:r>
      <w:r w:rsidRPr="006C5DEF">
        <w:rPr>
          <w:rFonts w:ascii="Times New Roman" w:hAnsi="Times New Roman"/>
        </w:rPr>
        <w:t>, or when undergoing related testing</w:t>
      </w:r>
      <w:r w:rsidRPr="000354DE">
        <w:rPr>
          <w:rFonts w:ascii="Times New Roman" w:hAnsi="Times New Roman"/>
        </w:rPr>
        <w:t>.</w:t>
      </w:r>
    </w:p>
    <w:p w14:paraId="63E549D2" w14:textId="77777777" w:rsidR="008B4530" w:rsidRPr="00A94249" w:rsidRDefault="008B4530" w:rsidP="008B4530">
      <w:pPr>
        <w:spacing w:after="0" w:line="360" w:lineRule="auto"/>
        <w:rPr>
          <w:rFonts w:ascii="Times New Roman" w:hAnsi="Times New Roman"/>
        </w:rPr>
      </w:pPr>
    </w:p>
    <w:p w14:paraId="63E549D3" w14:textId="77777777" w:rsidR="008B4530" w:rsidRPr="00D24662" w:rsidRDefault="008369D8" w:rsidP="008B4530">
      <w:pPr>
        <w:kinsoku w:val="0"/>
        <w:overflowPunct w:val="0"/>
        <w:autoSpaceDE w:val="0"/>
        <w:autoSpaceDN w:val="0"/>
        <w:adjustRightInd w:val="0"/>
        <w:spacing w:after="0" w:line="360" w:lineRule="auto"/>
        <w:rPr>
          <w:rFonts w:ascii="Times New Roman" w:hAnsi="Times New Roman"/>
          <w:bCs/>
          <w:spacing w:val="-1"/>
          <w:sz w:val="28"/>
          <w:u w:val="single"/>
        </w:rPr>
      </w:pPr>
      <w:r w:rsidRPr="00A94249">
        <w:rPr>
          <w:rFonts w:ascii="Times New Roman" w:hAnsi="Times New Roman"/>
          <w:b/>
        </w:rPr>
        <w:t>Coordinated External Transaction</w:t>
      </w:r>
      <w:r w:rsidRPr="00653C9F">
        <w:rPr>
          <w:rFonts w:ascii="Times New Roman" w:hAnsi="Times New Roman"/>
        </w:rPr>
        <w:t xml:space="preserve"> is an External Transaction at an external interface for which the enhanced scheduling procedures in Section III.1.10.7.A are implemented.  A transaction to wheel energy into, out of or through the New England Control Area is not a Coordinated External Transaction.</w:t>
      </w:r>
      <w:r w:rsidRPr="00E26621">
        <w:rPr>
          <w:rFonts w:ascii="Times New Roman" w:hAnsi="Times New Roman"/>
          <w:b/>
          <w:bCs/>
        </w:rPr>
        <w:t xml:space="preserve"> </w:t>
      </w:r>
      <w:r w:rsidRPr="00D24662">
        <w:rPr>
          <w:rFonts w:ascii="Times New Roman" w:hAnsi="Times New Roman"/>
          <w:b/>
          <w:bCs/>
        </w:rPr>
        <w:t>Coordinated Transaction Scheduling</w:t>
      </w:r>
      <w:r w:rsidRPr="00D24662">
        <w:rPr>
          <w:rFonts w:ascii="Times New Roman" w:hAnsi="Times New Roman"/>
        </w:rPr>
        <w:t xml:space="preserve"> means the enhanced scheduling procedures set forth in Section III.1.10.7.A.</w:t>
      </w:r>
    </w:p>
    <w:p w14:paraId="63E549D4" w14:textId="77777777" w:rsidR="008B4530" w:rsidRDefault="008B4530" w:rsidP="008B4530">
      <w:pPr>
        <w:spacing w:after="0" w:line="360" w:lineRule="auto"/>
        <w:rPr>
          <w:rFonts w:ascii="Times New Roman" w:hAnsi="Times New Roman"/>
        </w:rPr>
      </w:pPr>
    </w:p>
    <w:p w14:paraId="63E549D5" w14:textId="77777777" w:rsidR="008B4530" w:rsidRDefault="008369D8" w:rsidP="008B4530">
      <w:pPr>
        <w:spacing w:after="0" w:line="360" w:lineRule="auto"/>
        <w:rPr>
          <w:rFonts w:ascii="Times New Roman" w:hAnsi="Times New Roman"/>
        </w:rPr>
      </w:pPr>
      <w:r w:rsidRPr="00CD2A3C">
        <w:rPr>
          <w:rFonts w:ascii="Times New Roman" w:hAnsi="Times New Roman"/>
          <w:b/>
        </w:rPr>
        <w:t>Correction Limit</w:t>
      </w:r>
      <w:r w:rsidRPr="00E47933">
        <w:rPr>
          <w:rFonts w:ascii="Times New Roman" w:hAnsi="Times New Roman"/>
        </w:rPr>
        <w:t xml:space="preserve"> means the date that is one hundred and one (101) calendar days from the last Operating Day of the month to which the data applied.  As described in Section III.3.6.1 of Market Rule 1, this will be the period during which meter data corrections must be submitted unless they qualify for submission as a Requested Billing Adjustment under Section III.3.7 of Market Rule 1. </w:t>
      </w:r>
    </w:p>
    <w:p w14:paraId="63E549D6" w14:textId="77777777" w:rsidR="008B4530" w:rsidRDefault="008B4530" w:rsidP="008B4530">
      <w:pPr>
        <w:spacing w:after="0" w:line="360" w:lineRule="auto"/>
        <w:rPr>
          <w:rFonts w:ascii="Times New Roman" w:hAnsi="Times New Roman"/>
        </w:rPr>
      </w:pPr>
    </w:p>
    <w:p w14:paraId="63E549D7" w14:textId="77777777" w:rsidR="008B4530" w:rsidRDefault="008369D8" w:rsidP="008B4530">
      <w:pPr>
        <w:spacing w:after="0" w:line="360" w:lineRule="auto"/>
        <w:rPr>
          <w:rFonts w:ascii="Times New Roman" w:hAnsi="Times New Roman"/>
        </w:rPr>
      </w:pPr>
      <w:r w:rsidRPr="00D35608">
        <w:rPr>
          <w:rFonts w:ascii="Times New Roman" w:hAnsi="Times New Roman"/>
          <w:b/>
        </w:rPr>
        <w:t>Cost of Energy Consumed (CEC)</w:t>
      </w:r>
      <w:r>
        <w:rPr>
          <w:rFonts w:ascii="Times New Roman" w:hAnsi="Times New Roman"/>
        </w:rPr>
        <w:t xml:space="preserve"> is one of four forms of compensation that may be paid to resources providing VAR Service under Schedule 2 of the OATT.</w:t>
      </w:r>
    </w:p>
    <w:p w14:paraId="63E549D8" w14:textId="77777777" w:rsidR="008B4530" w:rsidRDefault="008B4530" w:rsidP="008B4530">
      <w:pPr>
        <w:spacing w:after="0" w:line="360" w:lineRule="auto"/>
        <w:rPr>
          <w:rFonts w:ascii="Times New Roman" w:hAnsi="Times New Roman"/>
        </w:rPr>
      </w:pPr>
    </w:p>
    <w:p w14:paraId="63E549D9" w14:textId="77777777" w:rsidR="008B4530" w:rsidRPr="00E47933" w:rsidRDefault="008369D8" w:rsidP="008B4530">
      <w:pPr>
        <w:spacing w:after="0" w:line="360" w:lineRule="auto"/>
        <w:rPr>
          <w:rFonts w:ascii="Times New Roman" w:hAnsi="Times New Roman"/>
        </w:rPr>
      </w:pPr>
      <w:r w:rsidRPr="00D35608">
        <w:rPr>
          <w:rFonts w:ascii="Times New Roman" w:hAnsi="Times New Roman"/>
          <w:b/>
        </w:rPr>
        <w:t>Cost of Energy Produced (CEP)</w:t>
      </w:r>
      <w:r>
        <w:rPr>
          <w:rFonts w:ascii="Times New Roman" w:hAnsi="Times New Roman"/>
        </w:rPr>
        <w:t xml:space="preserve"> is one of four forms of compensation that may be paid to resources providing VAR Service under Schedule 2 of the OATT.</w:t>
      </w:r>
    </w:p>
    <w:p w14:paraId="63E549DA" w14:textId="77777777" w:rsidR="008B4530" w:rsidRDefault="008B4530" w:rsidP="008B4530">
      <w:pPr>
        <w:spacing w:after="0" w:line="360" w:lineRule="auto"/>
        <w:rPr>
          <w:rFonts w:ascii="Times New Roman" w:hAnsi="Times New Roman"/>
        </w:rPr>
      </w:pPr>
    </w:p>
    <w:p w14:paraId="63E549DB" w14:textId="77777777" w:rsidR="008B4530" w:rsidRDefault="008369D8" w:rsidP="008B4530">
      <w:pPr>
        <w:spacing w:after="0" w:line="360" w:lineRule="auto"/>
        <w:rPr>
          <w:rFonts w:ascii="Times New Roman" w:hAnsi="Times New Roman"/>
        </w:rPr>
      </w:pPr>
      <w:r w:rsidRPr="00CD2A3C">
        <w:rPr>
          <w:rFonts w:ascii="Times New Roman" w:hAnsi="Times New Roman"/>
          <w:b/>
        </w:rPr>
        <w:t>Cost of New Entry (CONE)</w:t>
      </w:r>
      <w:r w:rsidRPr="00E47933">
        <w:rPr>
          <w:rFonts w:ascii="Times New Roman" w:hAnsi="Times New Roman"/>
        </w:rPr>
        <w:t xml:space="preserve"> is </w:t>
      </w:r>
      <w:r>
        <w:rPr>
          <w:rFonts w:ascii="Times New Roman" w:hAnsi="Times New Roman"/>
        </w:rPr>
        <w:t>the estimated cost of new entry ($/kW-month) for a capacity resource that is determined by the ISO for each Forward Capacity Auction pursuant to Section III.13.2.4</w:t>
      </w:r>
      <w:r w:rsidRPr="00E47933">
        <w:rPr>
          <w:rFonts w:ascii="Times New Roman" w:hAnsi="Times New Roman"/>
        </w:rPr>
        <w:t xml:space="preserve">. </w:t>
      </w:r>
    </w:p>
    <w:p w14:paraId="63E549DC" w14:textId="77777777" w:rsidR="008B4530" w:rsidRDefault="008B4530" w:rsidP="008B4530">
      <w:pPr>
        <w:spacing w:after="0" w:line="360" w:lineRule="auto"/>
        <w:rPr>
          <w:rFonts w:ascii="Times New Roman" w:hAnsi="Times New Roman"/>
        </w:rPr>
      </w:pPr>
    </w:p>
    <w:p w14:paraId="63E549DD" w14:textId="77777777" w:rsidR="008B4530" w:rsidRDefault="008369D8" w:rsidP="008B4530">
      <w:pPr>
        <w:spacing w:after="0" w:line="360" w:lineRule="auto"/>
        <w:rPr>
          <w:rFonts w:ascii="Times New Roman" w:hAnsi="Times New Roman"/>
        </w:rPr>
      </w:pPr>
      <w:r w:rsidRPr="00A43EC3">
        <w:rPr>
          <w:rFonts w:ascii="Times New Roman" w:hAnsi="Times New Roman"/>
          <w:b/>
        </w:rPr>
        <w:t>Counterparty</w:t>
      </w:r>
      <w:r>
        <w:rPr>
          <w:rFonts w:ascii="Times New Roman" w:hAnsi="Times New Roman"/>
        </w:rPr>
        <w:t xml:space="preserve"> means the status in which the ISO acts as the contracting party, in its name and own right and not as an agent, to an agreement or transaction with a Customer (including assignments involving Customers) involving sale to the ISO, and/or purchase from the ISO, of Regional Transmission Service and market and other products and services, and other transactions and assignments involving Customers, all as described in the Tariff.</w:t>
      </w:r>
    </w:p>
    <w:p w14:paraId="63E549DE" w14:textId="77777777" w:rsidR="008B4530" w:rsidRPr="00E47933" w:rsidRDefault="008B4530" w:rsidP="008B4530">
      <w:pPr>
        <w:spacing w:after="0" w:line="360" w:lineRule="auto"/>
        <w:rPr>
          <w:rFonts w:ascii="Times New Roman" w:hAnsi="Times New Roman"/>
        </w:rPr>
      </w:pPr>
    </w:p>
    <w:p w14:paraId="63E549DF" w14:textId="77777777" w:rsidR="008B4530" w:rsidRDefault="008369D8" w:rsidP="008B4530">
      <w:pPr>
        <w:spacing w:after="0" w:line="360" w:lineRule="auto"/>
        <w:rPr>
          <w:rFonts w:ascii="Times New Roman" w:hAnsi="Times New Roman"/>
        </w:rPr>
      </w:pPr>
      <w:r w:rsidRPr="00CD2A3C">
        <w:rPr>
          <w:rFonts w:ascii="Times New Roman" w:hAnsi="Times New Roman"/>
          <w:b/>
        </w:rPr>
        <w:t>Covered Entity</w:t>
      </w:r>
      <w:r w:rsidRPr="00E47933">
        <w:rPr>
          <w:rFonts w:ascii="Times New Roman" w:hAnsi="Times New Roman"/>
        </w:rPr>
        <w:t xml:space="preserve"> is defined in the ISO New England Billing Policy. </w:t>
      </w:r>
    </w:p>
    <w:p w14:paraId="63E549E0" w14:textId="77777777" w:rsidR="008B4530" w:rsidRDefault="008B4530" w:rsidP="008B4530">
      <w:pPr>
        <w:spacing w:after="0" w:line="360" w:lineRule="auto"/>
        <w:rPr>
          <w:rFonts w:ascii="Times New Roman" w:hAnsi="Times New Roman"/>
        </w:rPr>
      </w:pPr>
    </w:p>
    <w:p w14:paraId="63E549E1" w14:textId="7CF7723E" w:rsidR="008B4530" w:rsidRDefault="008369D8" w:rsidP="008B4530">
      <w:pPr>
        <w:spacing w:after="0" w:line="360" w:lineRule="auto"/>
        <w:rPr>
          <w:rFonts w:ascii="Times New Roman" w:hAnsi="Times New Roman"/>
        </w:rPr>
      </w:pPr>
      <w:r w:rsidRPr="00EE7505">
        <w:rPr>
          <w:rFonts w:ascii="Times New Roman" w:hAnsi="Times New Roman"/>
          <w:b/>
        </w:rPr>
        <w:lastRenderedPageBreak/>
        <w:t>Credit Coverage</w:t>
      </w:r>
      <w:r>
        <w:rPr>
          <w:rFonts w:ascii="Times New Roman" w:hAnsi="Times New Roman"/>
        </w:rPr>
        <w:t xml:space="preserve"> is third-party credit protection obtained by the ISO in the form of credit insurance coverage.</w:t>
      </w:r>
    </w:p>
    <w:p w14:paraId="63E549E2" w14:textId="77777777" w:rsidR="008B4530" w:rsidRDefault="008B4530" w:rsidP="008B4530">
      <w:pPr>
        <w:spacing w:after="0" w:line="360" w:lineRule="auto"/>
        <w:rPr>
          <w:rFonts w:ascii="Times New Roman" w:hAnsi="Times New Roman"/>
        </w:rPr>
      </w:pPr>
    </w:p>
    <w:p w14:paraId="63E549E3" w14:textId="77777777" w:rsidR="008B4530" w:rsidRDefault="008369D8" w:rsidP="008B4530">
      <w:pPr>
        <w:spacing w:after="0" w:line="360" w:lineRule="auto"/>
        <w:rPr>
          <w:rFonts w:ascii="Times New Roman" w:hAnsi="Times New Roman"/>
        </w:rPr>
      </w:pPr>
      <w:r w:rsidRPr="00EE7505">
        <w:rPr>
          <w:rFonts w:ascii="Times New Roman" w:hAnsi="Times New Roman"/>
          <w:b/>
        </w:rPr>
        <w:t>Credit Qualifying</w:t>
      </w:r>
      <w:r>
        <w:rPr>
          <w:rFonts w:ascii="Times New Roman" w:hAnsi="Times New Roman"/>
        </w:rPr>
        <w:t xml:space="preserve"> means a Rated Market Participant that has an Investment Grade Rating and an Unrated Market Participant that satisfies the Credit Threshold.</w:t>
      </w:r>
    </w:p>
    <w:p w14:paraId="63E549E4" w14:textId="77777777" w:rsidR="008B4530" w:rsidRDefault="008B4530" w:rsidP="008B4530">
      <w:pPr>
        <w:spacing w:after="0" w:line="360" w:lineRule="auto"/>
        <w:rPr>
          <w:rFonts w:ascii="Times New Roman" w:hAnsi="Times New Roman"/>
        </w:rPr>
      </w:pPr>
    </w:p>
    <w:p w14:paraId="63E549E5" w14:textId="77777777" w:rsidR="008B4530" w:rsidRDefault="008369D8" w:rsidP="008B4530">
      <w:pPr>
        <w:spacing w:after="0" w:line="360" w:lineRule="auto"/>
        <w:rPr>
          <w:rFonts w:ascii="Times New Roman" w:hAnsi="Times New Roman"/>
        </w:rPr>
      </w:pPr>
      <w:r w:rsidRPr="00EE7505">
        <w:rPr>
          <w:rFonts w:ascii="Times New Roman" w:hAnsi="Times New Roman"/>
          <w:b/>
        </w:rPr>
        <w:t>Credit Threshold</w:t>
      </w:r>
      <w:r>
        <w:rPr>
          <w:rFonts w:ascii="Times New Roman" w:hAnsi="Times New Roman"/>
        </w:rPr>
        <w:t xml:space="preserve"> consists of the conditions for Unrated Market Participants outlined in Section II.B.2 of the ISO New England Financial Assurance Policy.</w:t>
      </w:r>
    </w:p>
    <w:p w14:paraId="63E549E6" w14:textId="77777777" w:rsidR="008B4530" w:rsidRDefault="008B4530" w:rsidP="008B4530">
      <w:pPr>
        <w:spacing w:after="0" w:line="360" w:lineRule="auto"/>
        <w:rPr>
          <w:rFonts w:ascii="Times New Roman" w:hAnsi="Times New Roman"/>
        </w:rPr>
      </w:pPr>
    </w:p>
    <w:p w14:paraId="63E549E7" w14:textId="77777777" w:rsidR="008B4530" w:rsidRDefault="008369D8" w:rsidP="008B4530">
      <w:pPr>
        <w:spacing w:after="0" w:line="360" w:lineRule="auto"/>
        <w:rPr>
          <w:rFonts w:ascii="Times New Roman" w:hAnsi="Times New Roman"/>
        </w:rPr>
      </w:pPr>
      <w:r w:rsidRPr="005E2A37">
        <w:rPr>
          <w:rFonts w:ascii="Times New Roman" w:hAnsi="Times New Roman"/>
          <w:b/>
        </w:rPr>
        <w:t>Critical Energy Infrastructure Information (CEII)</w:t>
      </w:r>
      <w:r>
        <w:rPr>
          <w:rFonts w:ascii="Times New Roman" w:hAnsi="Times New Roman"/>
        </w:rPr>
        <w:t xml:space="preserve"> is defined in Section 3.0(j) of the ISO New England Information Policy, which is Attachment D to the Tariff.</w:t>
      </w:r>
    </w:p>
    <w:p w14:paraId="63E549E8" w14:textId="77777777" w:rsidR="008B4530" w:rsidRDefault="008B4530" w:rsidP="008B4530">
      <w:pPr>
        <w:spacing w:after="0" w:line="360" w:lineRule="auto"/>
        <w:rPr>
          <w:rFonts w:ascii="Times New Roman" w:hAnsi="Times New Roman"/>
        </w:rPr>
      </w:pPr>
    </w:p>
    <w:p w14:paraId="63E549E9" w14:textId="77777777" w:rsidR="008B4530" w:rsidRDefault="008369D8" w:rsidP="008B4530">
      <w:pPr>
        <w:spacing w:after="0" w:line="360" w:lineRule="auto"/>
        <w:rPr>
          <w:rFonts w:ascii="Times New Roman" w:hAnsi="Times New Roman"/>
        </w:rPr>
      </w:pPr>
      <w:r w:rsidRPr="00EE7505">
        <w:rPr>
          <w:rFonts w:ascii="Times New Roman" w:hAnsi="Times New Roman"/>
          <w:b/>
        </w:rPr>
        <w:t>Current Ratio</w:t>
      </w:r>
      <w:r>
        <w:rPr>
          <w:rFonts w:ascii="Times New Roman" w:hAnsi="Times New Roman"/>
        </w:rPr>
        <w:t xml:space="preserve"> is, on any date, all of a Market Participant’s or Non-Market Participant Transmission Customer’s current assets divided by all of its current liabilities, in each case as shown on the most recent financial statements provided by such Market Participant or Non-Market Participant Transmission Customer to the ISO.</w:t>
      </w:r>
    </w:p>
    <w:p w14:paraId="63E549EA" w14:textId="77777777" w:rsidR="008B4530" w:rsidRPr="00E47933" w:rsidRDefault="008B4530" w:rsidP="008B4530">
      <w:pPr>
        <w:spacing w:after="0" w:line="360" w:lineRule="auto"/>
        <w:rPr>
          <w:rFonts w:ascii="Times New Roman" w:hAnsi="Times New Roman"/>
        </w:rPr>
      </w:pPr>
    </w:p>
    <w:p w14:paraId="63E549EB" w14:textId="77777777" w:rsidR="008B4530" w:rsidRPr="00E47933" w:rsidRDefault="008369D8" w:rsidP="008B4530">
      <w:pPr>
        <w:spacing w:after="0" w:line="360" w:lineRule="auto"/>
        <w:rPr>
          <w:rFonts w:ascii="Times New Roman" w:hAnsi="Times New Roman"/>
        </w:rPr>
      </w:pPr>
      <w:r w:rsidRPr="00CD2A3C">
        <w:rPr>
          <w:rFonts w:ascii="Times New Roman" w:hAnsi="Times New Roman"/>
          <w:b/>
        </w:rPr>
        <w:t>Curtailment</w:t>
      </w:r>
      <w:r w:rsidRPr="00E47933">
        <w:rPr>
          <w:rFonts w:ascii="Times New Roman" w:hAnsi="Times New Roman"/>
        </w:rPr>
        <w:t xml:space="preserve"> is a reduction in the dispatch of a transaction that was scheduled, using transmission service, in response to a transfer capability shortage as a result of system reliability conditions. </w:t>
      </w:r>
    </w:p>
    <w:p w14:paraId="63E549EC" w14:textId="77777777" w:rsidR="008B4530" w:rsidRDefault="008B4530" w:rsidP="008B4530">
      <w:pPr>
        <w:spacing w:after="0" w:line="360" w:lineRule="auto"/>
        <w:rPr>
          <w:rFonts w:ascii="Times New Roman" w:hAnsi="Times New Roman"/>
        </w:rPr>
      </w:pPr>
    </w:p>
    <w:p w14:paraId="63E549ED" w14:textId="77777777" w:rsidR="008B4530" w:rsidRDefault="008369D8" w:rsidP="008B4530">
      <w:pPr>
        <w:spacing w:after="0" w:line="360" w:lineRule="auto"/>
        <w:rPr>
          <w:rFonts w:ascii="Times New Roman" w:hAnsi="Times New Roman"/>
        </w:rPr>
      </w:pPr>
      <w:r w:rsidRPr="00CD2A3C">
        <w:rPr>
          <w:rFonts w:ascii="Times New Roman" w:hAnsi="Times New Roman"/>
          <w:b/>
        </w:rPr>
        <w:t>Customer</w:t>
      </w:r>
      <w:r w:rsidRPr="00E47933">
        <w:rPr>
          <w:rFonts w:ascii="Times New Roman" w:hAnsi="Times New Roman"/>
        </w:rPr>
        <w:t xml:space="preserve"> is a Market Participant, a Transmission Customer or another customer of the ISO.</w:t>
      </w:r>
    </w:p>
    <w:p w14:paraId="63E549EE" w14:textId="77777777" w:rsidR="008B4530" w:rsidRPr="00E47933" w:rsidRDefault="008B4530" w:rsidP="008B4530">
      <w:pPr>
        <w:spacing w:after="0" w:line="360" w:lineRule="auto"/>
        <w:rPr>
          <w:rFonts w:ascii="Times New Roman" w:hAnsi="Times New Roman"/>
        </w:rPr>
      </w:pPr>
    </w:p>
    <w:p w14:paraId="63E549EF" w14:textId="77777777" w:rsidR="008B4530" w:rsidRDefault="008369D8" w:rsidP="008B4530">
      <w:pPr>
        <w:spacing w:after="0" w:line="360" w:lineRule="auto"/>
        <w:rPr>
          <w:rFonts w:ascii="Times New Roman" w:hAnsi="Times New Roman"/>
        </w:rPr>
      </w:pPr>
      <w:r w:rsidRPr="00CD2A3C">
        <w:rPr>
          <w:rFonts w:ascii="Times New Roman" w:hAnsi="Times New Roman"/>
          <w:b/>
        </w:rPr>
        <w:t>Data Reconciliation Process</w:t>
      </w:r>
      <w:r w:rsidRPr="00E47933">
        <w:rPr>
          <w:rFonts w:ascii="Times New Roman" w:hAnsi="Times New Roman"/>
        </w:rPr>
        <w:t xml:space="preserve"> means the process by which meter reconciliation and data corrections that are discovered by Governance Participants after the Invoice has been issued for a particular month or that are discovered prior to the issuance of the Invoice for the relevant month but not included in that Invoice or in the other Invoices for that month and are reconciled by the ISO on an hourly basis based on data </w:t>
      </w:r>
      <w:r>
        <w:rPr>
          <w:rFonts w:ascii="Times New Roman" w:hAnsi="Times New Roman"/>
        </w:rPr>
        <w:t>s</w:t>
      </w:r>
      <w:r w:rsidRPr="00E47933">
        <w:rPr>
          <w:rFonts w:ascii="Times New Roman" w:hAnsi="Times New Roman"/>
        </w:rPr>
        <w:t xml:space="preserve">ubmitted to the ISO by the Host Participant Assigned Meter Reader or Assigned Meter Reader. </w:t>
      </w:r>
    </w:p>
    <w:p w14:paraId="63E549F0" w14:textId="77777777" w:rsidR="008B4530" w:rsidRPr="00E47933" w:rsidRDefault="008B4530" w:rsidP="008B4530">
      <w:pPr>
        <w:spacing w:after="0" w:line="360" w:lineRule="auto"/>
        <w:rPr>
          <w:rFonts w:ascii="Times New Roman" w:hAnsi="Times New Roman"/>
        </w:rPr>
      </w:pPr>
    </w:p>
    <w:p w14:paraId="63E549F1" w14:textId="77777777" w:rsidR="008B4530" w:rsidRDefault="008369D8" w:rsidP="008B4530">
      <w:pPr>
        <w:spacing w:after="0" w:line="360" w:lineRule="auto"/>
        <w:rPr>
          <w:rFonts w:ascii="Times New Roman" w:hAnsi="Times New Roman"/>
        </w:rPr>
      </w:pPr>
      <w:r w:rsidRPr="00CD2A3C">
        <w:rPr>
          <w:rFonts w:ascii="Times New Roman" w:hAnsi="Times New Roman"/>
          <w:b/>
        </w:rPr>
        <w:t>Day-Ahead</w:t>
      </w:r>
      <w:r w:rsidRPr="00E47933">
        <w:rPr>
          <w:rFonts w:ascii="Times New Roman" w:hAnsi="Times New Roman"/>
        </w:rPr>
        <w:t xml:space="preserve"> is the calendar day immediately preceding the Operating </w:t>
      </w:r>
      <w:proofErr w:type="gramStart"/>
      <w:r w:rsidRPr="00E47933">
        <w:rPr>
          <w:rFonts w:ascii="Times New Roman" w:hAnsi="Times New Roman"/>
        </w:rPr>
        <w:t>Day.</w:t>
      </w:r>
      <w:proofErr w:type="gramEnd"/>
      <w:r w:rsidRPr="00E47933">
        <w:rPr>
          <w:rFonts w:ascii="Times New Roman" w:hAnsi="Times New Roman"/>
        </w:rPr>
        <w:t xml:space="preserve"> </w:t>
      </w:r>
    </w:p>
    <w:p w14:paraId="63E549F2" w14:textId="77777777" w:rsidR="008B4530" w:rsidRPr="00E47933" w:rsidRDefault="008B4530" w:rsidP="008B4530">
      <w:pPr>
        <w:spacing w:after="0" w:line="360" w:lineRule="auto"/>
        <w:rPr>
          <w:rFonts w:ascii="Times New Roman" w:hAnsi="Times New Roman"/>
        </w:rPr>
      </w:pPr>
    </w:p>
    <w:p w14:paraId="63E549F3" w14:textId="6EB18FB8" w:rsidR="008B4530" w:rsidRDefault="008369D8" w:rsidP="008B4530">
      <w:pPr>
        <w:spacing w:after="0" w:line="360" w:lineRule="auto"/>
        <w:rPr>
          <w:rFonts w:ascii="Times New Roman" w:hAnsi="Times New Roman"/>
        </w:rPr>
      </w:pPr>
      <w:r w:rsidRPr="00CD2A3C">
        <w:rPr>
          <w:rFonts w:ascii="Times New Roman" w:hAnsi="Times New Roman"/>
          <w:b/>
        </w:rPr>
        <w:t>Day-Ahead Adjusted Load Obligation</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Pr="00E47933">
        <w:rPr>
          <w:rFonts w:ascii="Times New Roman" w:hAnsi="Times New Roman"/>
        </w:rPr>
        <w:t xml:space="preserve">a) of Market Rule 1. </w:t>
      </w:r>
    </w:p>
    <w:p w14:paraId="63E549F4" w14:textId="77777777" w:rsidR="008B4530" w:rsidRPr="00E47933" w:rsidRDefault="008B4530" w:rsidP="008B4530">
      <w:pPr>
        <w:spacing w:after="0" w:line="360" w:lineRule="auto"/>
        <w:rPr>
          <w:rFonts w:ascii="Times New Roman" w:hAnsi="Times New Roman"/>
        </w:rPr>
      </w:pPr>
    </w:p>
    <w:p w14:paraId="63E549F5" w14:textId="2CE38B11" w:rsidR="008B4530" w:rsidRDefault="008369D8" w:rsidP="008B4530">
      <w:pPr>
        <w:spacing w:after="0" w:line="360" w:lineRule="auto"/>
        <w:rPr>
          <w:rFonts w:ascii="Times New Roman" w:hAnsi="Times New Roman"/>
        </w:rPr>
      </w:pPr>
      <w:r w:rsidRPr="00CD2A3C">
        <w:rPr>
          <w:rFonts w:ascii="Times New Roman" w:hAnsi="Times New Roman"/>
          <w:b/>
        </w:rPr>
        <w:t>Day-Ahead Congestion Revenue</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A218C6">
        <w:rPr>
          <w:rFonts w:ascii="Times New Roman" w:hAnsi="Times New Roman"/>
        </w:rPr>
        <w:t>i</w:t>
      </w:r>
      <w:r w:rsidRPr="00E47933">
        <w:rPr>
          <w:rFonts w:ascii="Times New Roman" w:hAnsi="Times New Roman"/>
        </w:rPr>
        <w:t xml:space="preserve">) of Market Rule 1. </w:t>
      </w:r>
    </w:p>
    <w:p w14:paraId="63E549F6" w14:textId="77777777" w:rsidR="008B4530" w:rsidRDefault="008B4530" w:rsidP="008B4530">
      <w:pPr>
        <w:spacing w:after="0" w:line="360" w:lineRule="auto"/>
        <w:rPr>
          <w:rFonts w:ascii="Times New Roman" w:hAnsi="Times New Roman"/>
        </w:rPr>
      </w:pPr>
    </w:p>
    <w:p w14:paraId="63E549F7" w14:textId="29D15EF9" w:rsidR="008B4530" w:rsidRDefault="008369D8" w:rsidP="008B4530">
      <w:pPr>
        <w:spacing w:after="0" w:line="360" w:lineRule="auto"/>
        <w:rPr>
          <w:rFonts w:ascii="Times New Roman" w:hAnsi="Times New Roman"/>
        </w:rPr>
      </w:pPr>
      <w:r w:rsidRPr="009115B1">
        <w:rPr>
          <w:rFonts w:ascii="Times New Roman" w:hAnsi="Times New Roman"/>
          <w:b/>
        </w:rPr>
        <w:lastRenderedPageBreak/>
        <w:t>Day-Ahead Demand Reduction Obligation</w:t>
      </w:r>
      <w:r>
        <w:rPr>
          <w:rFonts w:ascii="Times New Roman" w:hAnsi="Times New Roman"/>
        </w:rPr>
        <w:t xml:space="preserve"> is </w:t>
      </w:r>
      <w:r w:rsidR="00A218C6" w:rsidRPr="00A25967">
        <w:rPr>
          <w:rFonts w:ascii="Times New Roman" w:hAnsi="Times New Roman"/>
        </w:rPr>
        <w:t xml:space="preserve">defined in Section </w:t>
      </w:r>
      <w:proofErr w:type="gramStart"/>
      <w:r w:rsidR="00A218C6" w:rsidRPr="00A25967">
        <w:rPr>
          <w:rFonts w:ascii="Times New Roman" w:hAnsi="Times New Roman"/>
        </w:rPr>
        <w:t>III.3.2.1(</w:t>
      </w:r>
      <w:proofErr w:type="gramEnd"/>
      <w:r w:rsidR="00A218C6" w:rsidRPr="00A25967">
        <w:rPr>
          <w:rFonts w:ascii="Times New Roman" w:hAnsi="Times New Roman"/>
        </w:rPr>
        <w:t>a) of Market Rule 1.</w:t>
      </w:r>
    </w:p>
    <w:p w14:paraId="63E549F8" w14:textId="77777777" w:rsidR="008B4530" w:rsidRPr="00E47933" w:rsidRDefault="008B4530" w:rsidP="008B4530">
      <w:pPr>
        <w:spacing w:after="0" w:line="360" w:lineRule="auto"/>
        <w:rPr>
          <w:rFonts w:ascii="Times New Roman" w:hAnsi="Times New Roman"/>
        </w:rPr>
      </w:pPr>
    </w:p>
    <w:p w14:paraId="63E549F9" w14:textId="6035376B" w:rsidR="008B4530" w:rsidRDefault="008369D8" w:rsidP="008B4530">
      <w:pPr>
        <w:spacing w:after="0" w:line="360" w:lineRule="auto"/>
        <w:rPr>
          <w:rFonts w:ascii="Times New Roman" w:hAnsi="Times New Roman"/>
        </w:rPr>
      </w:pPr>
      <w:r w:rsidRPr="00CD2A3C">
        <w:rPr>
          <w:rFonts w:ascii="Times New Roman" w:hAnsi="Times New Roman"/>
          <w:b/>
        </w:rPr>
        <w:t>Day-Ahead Energy Market</w:t>
      </w:r>
      <w:r w:rsidRPr="00E47933">
        <w:rPr>
          <w:rFonts w:ascii="Times New Roman" w:hAnsi="Times New Roman"/>
        </w:rPr>
        <w:t xml:space="preserve"> means the schedule of commitments for the purchase or sale of energy, </w:t>
      </w:r>
      <w:r w:rsidR="00A218C6">
        <w:rPr>
          <w:rFonts w:ascii="Times New Roman" w:hAnsi="Times New Roman"/>
        </w:rPr>
        <w:t xml:space="preserve">purchase of demand reductions, </w:t>
      </w:r>
      <w:r w:rsidRPr="00E47933">
        <w:rPr>
          <w:rFonts w:ascii="Times New Roman" w:hAnsi="Times New Roman"/>
        </w:rPr>
        <w:t xml:space="preserve">payment of Congestion Costs, payment for losses developed by the ISO as a result of the offers and specifications submitted in accordance with Section III.1.10 of Market Rule 1. </w:t>
      </w:r>
    </w:p>
    <w:p w14:paraId="63E549FA" w14:textId="77777777" w:rsidR="008B4530" w:rsidRPr="00E47933" w:rsidRDefault="008B4530" w:rsidP="008B4530">
      <w:pPr>
        <w:spacing w:after="0" w:line="360" w:lineRule="auto"/>
        <w:rPr>
          <w:rFonts w:ascii="Times New Roman" w:hAnsi="Times New Roman"/>
        </w:rPr>
      </w:pPr>
    </w:p>
    <w:p w14:paraId="63E549FB" w14:textId="749BF037" w:rsidR="008B4530" w:rsidRDefault="008369D8" w:rsidP="008B4530">
      <w:pPr>
        <w:spacing w:after="0" w:line="360" w:lineRule="auto"/>
        <w:rPr>
          <w:rFonts w:ascii="Times New Roman" w:hAnsi="Times New Roman"/>
        </w:rPr>
      </w:pPr>
      <w:r w:rsidRPr="00CD2A3C">
        <w:rPr>
          <w:rFonts w:ascii="Times New Roman" w:hAnsi="Times New Roman"/>
          <w:b/>
        </w:rPr>
        <w:t>Day-Ahead Energy Market Congestion Charge/Credit</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A218C6">
        <w:rPr>
          <w:rFonts w:ascii="Times New Roman" w:hAnsi="Times New Roman"/>
        </w:rPr>
        <w:t>f</w:t>
      </w:r>
      <w:r w:rsidRPr="00E47933">
        <w:rPr>
          <w:rFonts w:ascii="Times New Roman" w:hAnsi="Times New Roman"/>
        </w:rPr>
        <w:t xml:space="preserve">) of Market Rule 1. </w:t>
      </w:r>
    </w:p>
    <w:p w14:paraId="63E549FC" w14:textId="77777777" w:rsidR="008B4530" w:rsidRDefault="008B4530" w:rsidP="008B4530">
      <w:pPr>
        <w:spacing w:after="0" w:line="360" w:lineRule="auto"/>
        <w:rPr>
          <w:rFonts w:ascii="Times New Roman" w:hAnsi="Times New Roman"/>
        </w:rPr>
      </w:pPr>
    </w:p>
    <w:p w14:paraId="63E549FD" w14:textId="1D5B60D9" w:rsidR="008B4530" w:rsidRDefault="008369D8" w:rsidP="008B4530">
      <w:pPr>
        <w:spacing w:after="0" w:line="360" w:lineRule="auto"/>
        <w:rPr>
          <w:rFonts w:ascii="Times New Roman" w:hAnsi="Times New Roman"/>
        </w:rPr>
      </w:pPr>
      <w:r w:rsidRPr="00CD2A3C">
        <w:rPr>
          <w:rFonts w:ascii="Times New Roman" w:hAnsi="Times New Roman"/>
          <w:b/>
        </w:rPr>
        <w:t>Day-Ahead Energy Market Energy Charge/Credit</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A218C6">
        <w:rPr>
          <w:rFonts w:ascii="Times New Roman" w:hAnsi="Times New Roman"/>
        </w:rPr>
        <w:t>f</w:t>
      </w:r>
      <w:r w:rsidRPr="00E47933">
        <w:rPr>
          <w:rFonts w:ascii="Times New Roman" w:hAnsi="Times New Roman"/>
        </w:rPr>
        <w:t xml:space="preserve">) of Market Rule 1. </w:t>
      </w:r>
    </w:p>
    <w:p w14:paraId="63E549FE" w14:textId="77777777" w:rsidR="008B4530" w:rsidRPr="00E47933" w:rsidRDefault="008B4530" w:rsidP="008B4530">
      <w:pPr>
        <w:spacing w:after="0" w:line="360" w:lineRule="auto"/>
        <w:rPr>
          <w:rFonts w:ascii="Times New Roman" w:hAnsi="Times New Roman"/>
        </w:rPr>
      </w:pPr>
    </w:p>
    <w:p w14:paraId="63E549FF" w14:textId="559F29D7" w:rsidR="008B4530" w:rsidRDefault="008369D8" w:rsidP="008B4530">
      <w:pPr>
        <w:spacing w:after="0" w:line="360" w:lineRule="auto"/>
        <w:rPr>
          <w:rFonts w:ascii="Times New Roman" w:hAnsi="Times New Roman"/>
        </w:rPr>
      </w:pPr>
      <w:r w:rsidRPr="00CD2A3C">
        <w:rPr>
          <w:rFonts w:ascii="Times New Roman" w:hAnsi="Times New Roman"/>
          <w:b/>
        </w:rPr>
        <w:t>Day-Ahead Energy Market Loss Charge/Credit</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A218C6">
        <w:rPr>
          <w:rFonts w:ascii="Times New Roman" w:hAnsi="Times New Roman"/>
        </w:rPr>
        <w:t>f</w:t>
      </w:r>
      <w:r w:rsidRPr="00E47933">
        <w:rPr>
          <w:rFonts w:ascii="Times New Roman" w:hAnsi="Times New Roman"/>
        </w:rPr>
        <w:t xml:space="preserve">) of Market Rule 1. </w:t>
      </w:r>
    </w:p>
    <w:p w14:paraId="63E54A00" w14:textId="77777777" w:rsidR="008B4530" w:rsidRDefault="008B4530" w:rsidP="008B4530">
      <w:pPr>
        <w:spacing w:after="0" w:line="360" w:lineRule="auto"/>
        <w:rPr>
          <w:rFonts w:ascii="Times New Roman" w:hAnsi="Times New Roman"/>
        </w:rPr>
      </w:pPr>
    </w:p>
    <w:p w14:paraId="63E54A01" w14:textId="77777777" w:rsidR="008B4530" w:rsidRDefault="008369D8" w:rsidP="008B4530">
      <w:pPr>
        <w:spacing w:after="0" w:line="360" w:lineRule="auto"/>
        <w:rPr>
          <w:rFonts w:ascii="Times New Roman" w:hAnsi="Times New Roman"/>
        </w:rPr>
      </w:pPr>
      <w:r w:rsidRPr="00CA2806">
        <w:rPr>
          <w:rFonts w:ascii="Times New Roman" w:hAnsi="Times New Roman"/>
          <w:b/>
        </w:rPr>
        <w:t>Day-Ahead</w:t>
      </w:r>
      <w:r>
        <w:rPr>
          <w:rFonts w:ascii="Times New Roman" w:hAnsi="Times New Roman"/>
          <w:b/>
        </w:rPr>
        <w:t xml:space="preserve"> Energy Market NCPC Credit</w:t>
      </w:r>
      <w:r>
        <w:rPr>
          <w:rFonts w:ascii="Times New Roman" w:hAnsi="Times New Roman"/>
        </w:rPr>
        <w:t xml:space="preserve"> is an NCPC Credit calculated pursuant to Appendix F to Market Rule 1.</w:t>
      </w:r>
    </w:p>
    <w:p w14:paraId="63E54A02" w14:textId="77777777" w:rsidR="008B4530" w:rsidRDefault="008B4530" w:rsidP="008B4530">
      <w:pPr>
        <w:spacing w:after="0" w:line="360" w:lineRule="auto"/>
        <w:rPr>
          <w:rFonts w:ascii="Times New Roman" w:hAnsi="Times New Roman"/>
        </w:rPr>
      </w:pPr>
    </w:p>
    <w:p w14:paraId="63E54A03" w14:textId="77777777" w:rsidR="008B4530" w:rsidRDefault="008369D8" w:rsidP="008B4530">
      <w:pPr>
        <w:spacing w:after="0" w:line="360" w:lineRule="auto"/>
        <w:rPr>
          <w:rFonts w:ascii="Times New Roman" w:hAnsi="Times New Roman"/>
        </w:rPr>
      </w:pPr>
      <w:r w:rsidRPr="00CA2806">
        <w:rPr>
          <w:rFonts w:ascii="Times New Roman" w:hAnsi="Times New Roman"/>
          <w:b/>
        </w:rPr>
        <w:t xml:space="preserve">Day-Ahead External Transaction </w:t>
      </w:r>
      <w:r>
        <w:rPr>
          <w:rFonts w:ascii="Times New Roman" w:hAnsi="Times New Roman"/>
          <w:b/>
        </w:rPr>
        <w:t>Export</w:t>
      </w:r>
      <w:r w:rsidRPr="00CA2806">
        <w:rPr>
          <w:rFonts w:ascii="Times New Roman" w:hAnsi="Times New Roman"/>
          <w:b/>
        </w:rPr>
        <w:t xml:space="preserve"> </w:t>
      </w:r>
      <w:r>
        <w:rPr>
          <w:rFonts w:ascii="Times New Roman" w:hAnsi="Times New Roman"/>
          <w:b/>
        </w:rPr>
        <w:t>and Decrement Bid NCPC Credit</w:t>
      </w:r>
      <w:r>
        <w:rPr>
          <w:rFonts w:ascii="Times New Roman" w:hAnsi="Times New Roman"/>
        </w:rPr>
        <w:t xml:space="preserve"> is an NCPC Credit calculated pursuant to Appendix F to Market Rule 1.</w:t>
      </w:r>
    </w:p>
    <w:p w14:paraId="63E54A04" w14:textId="77777777" w:rsidR="008B4530" w:rsidRDefault="008369D8" w:rsidP="008B4530">
      <w:pPr>
        <w:tabs>
          <w:tab w:val="left" w:pos="1546"/>
        </w:tabs>
        <w:spacing w:after="0" w:line="360" w:lineRule="auto"/>
        <w:rPr>
          <w:rFonts w:ascii="Times New Roman" w:hAnsi="Times New Roman"/>
        </w:rPr>
      </w:pPr>
      <w:r>
        <w:rPr>
          <w:rFonts w:ascii="Times New Roman" w:hAnsi="Times New Roman"/>
        </w:rPr>
        <w:tab/>
      </w:r>
    </w:p>
    <w:p w14:paraId="63E54A05" w14:textId="77777777" w:rsidR="008B4530" w:rsidRPr="00CA2806" w:rsidRDefault="008369D8" w:rsidP="008B4530">
      <w:pPr>
        <w:spacing w:after="0" w:line="360" w:lineRule="auto"/>
        <w:rPr>
          <w:rFonts w:ascii="Times New Roman" w:hAnsi="Times New Roman"/>
        </w:rPr>
      </w:pPr>
      <w:r w:rsidRPr="00CA2806">
        <w:rPr>
          <w:rFonts w:ascii="Times New Roman" w:hAnsi="Times New Roman"/>
          <w:b/>
        </w:rPr>
        <w:t xml:space="preserve">Day-Ahead External Transaction Import </w:t>
      </w:r>
      <w:r>
        <w:rPr>
          <w:rFonts w:ascii="Times New Roman" w:hAnsi="Times New Roman"/>
          <w:b/>
        </w:rPr>
        <w:t>and Increment Offer NCPC Credit</w:t>
      </w:r>
      <w:r>
        <w:rPr>
          <w:rFonts w:ascii="Times New Roman" w:hAnsi="Times New Roman"/>
        </w:rPr>
        <w:t xml:space="preserve"> is an NCPC Credit calculated pursuant to Appendix F to Market Rule 1.</w:t>
      </w:r>
    </w:p>
    <w:p w14:paraId="63E54A06" w14:textId="77777777" w:rsidR="008B4530" w:rsidRDefault="008B4530" w:rsidP="008B4530">
      <w:pPr>
        <w:spacing w:after="0" w:line="360" w:lineRule="auto"/>
        <w:rPr>
          <w:rFonts w:ascii="Times New Roman" w:hAnsi="Times New Roman"/>
        </w:rPr>
      </w:pPr>
    </w:p>
    <w:p w14:paraId="63E54A07" w14:textId="5615021C" w:rsidR="008B4530" w:rsidRDefault="008369D8" w:rsidP="008B4530">
      <w:pPr>
        <w:spacing w:after="0" w:line="360" w:lineRule="auto"/>
        <w:rPr>
          <w:rFonts w:ascii="Times New Roman" w:hAnsi="Times New Roman"/>
        </w:rPr>
      </w:pPr>
      <w:r w:rsidRPr="00CD2A3C">
        <w:rPr>
          <w:rFonts w:ascii="Times New Roman" w:hAnsi="Times New Roman"/>
          <w:b/>
        </w:rPr>
        <w:t>Day-Ahead Generation Obligation</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Pr="00E47933">
        <w:rPr>
          <w:rFonts w:ascii="Times New Roman" w:hAnsi="Times New Roman"/>
        </w:rPr>
        <w:t xml:space="preserve">a) of Market Rule 1. </w:t>
      </w:r>
    </w:p>
    <w:p w14:paraId="63E54A08" w14:textId="77777777" w:rsidR="008B4530" w:rsidRPr="00E47933" w:rsidRDefault="008B4530" w:rsidP="008B4530">
      <w:pPr>
        <w:spacing w:after="0" w:line="360" w:lineRule="auto"/>
        <w:rPr>
          <w:rFonts w:ascii="Times New Roman" w:hAnsi="Times New Roman"/>
        </w:rPr>
      </w:pPr>
    </w:p>
    <w:p w14:paraId="63E54A09" w14:textId="7EFEC050" w:rsidR="008B4530" w:rsidRDefault="008369D8" w:rsidP="008B4530">
      <w:pPr>
        <w:spacing w:after="0" w:line="360" w:lineRule="auto"/>
        <w:rPr>
          <w:rFonts w:ascii="Times New Roman" w:hAnsi="Times New Roman"/>
        </w:rPr>
      </w:pPr>
      <w:r w:rsidRPr="00CD2A3C">
        <w:rPr>
          <w:rFonts w:ascii="Times New Roman" w:hAnsi="Times New Roman"/>
          <w:b/>
        </w:rPr>
        <w:t>Day-Ahead Load Obligation</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Pr="00E47933">
        <w:rPr>
          <w:rFonts w:ascii="Times New Roman" w:hAnsi="Times New Roman"/>
        </w:rPr>
        <w:t xml:space="preserve">a) of Market Rule 1. </w:t>
      </w:r>
    </w:p>
    <w:p w14:paraId="63E54A0A" w14:textId="77777777" w:rsidR="008B4530" w:rsidRDefault="008B4530" w:rsidP="008B4530">
      <w:pPr>
        <w:spacing w:after="0" w:line="360" w:lineRule="auto"/>
        <w:rPr>
          <w:rFonts w:ascii="Times New Roman" w:hAnsi="Times New Roman"/>
        </w:rPr>
      </w:pPr>
    </w:p>
    <w:p w14:paraId="63E54A0D" w14:textId="621F3C1A" w:rsidR="008B4530" w:rsidRDefault="008369D8" w:rsidP="008B4530">
      <w:pPr>
        <w:spacing w:after="0" w:line="360" w:lineRule="auto"/>
        <w:rPr>
          <w:rFonts w:ascii="Times New Roman" w:hAnsi="Times New Roman"/>
        </w:rPr>
      </w:pPr>
      <w:r w:rsidRPr="00E82BE9">
        <w:rPr>
          <w:rFonts w:ascii="Times New Roman" w:hAnsi="Times New Roman"/>
          <w:b/>
        </w:rPr>
        <w:t>Day-Ahead Locational Adjusted Net Interchange</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Pr="00E47933">
        <w:rPr>
          <w:rFonts w:ascii="Times New Roman" w:hAnsi="Times New Roman"/>
        </w:rPr>
        <w:t xml:space="preserve">a) of Market Rule 1. </w:t>
      </w:r>
    </w:p>
    <w:p w14:paraId="63E54A0E" w14:textId="77777777" w:rsidR="008B4530" w:rsidRPr="00E47933" w:rsidRDefault="008B4530" w:rsidP="008B4530">
      <w:pPr>
        <w:spacing w:after="0" w:line="360" w:lineRule="auto"/>
        <w:rPr>
          <w:rFonts w:ascii="Times New Roman" w:hAnsi="Times New Roman"/>
        </w:rPr>
      </w:pPr>
    </w:p>
    <w:p w14:paraId="63E54A0F" w14:textId="63519CE4" w:rsidR="008B4530" w:rsidRDefault="008369D8" w:rsidP="008B4530">
      <w:pPr>
        <w:spacing w:after="0" w:line="360" w:lineRule="auto"/>
        <w:rPr>
          <w:rFonts w:ascii="Times New Roman" w:hAnsi="Times New Roman"/>
        </w:rPr>
      </w:pPr>
      <w:r w:rsidRPr="00CD2A3C">
        <w:rPr>
          <w:rFonts w:ascii="Times New Roman" w:hAnsi="Times New Roman"/>
          <w:b/>
        </w:rPr>
        <w:t>Day-Ahead Loss Charges or Credits</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A218C6">
        <w:rPr>
          <w:rFonts w:ascii="Times New Roman" w:hAnsi="Times New Roman"/>
        </w:rPr>
        <w:t>k</w:t>
      </w:r>
      <w:r w:rsidRPr="00E47933">
        <w:rPr>
          <w:rFonts w:ascii="Times New Roman" w:hAnsi="Times New Roman"/>
        </w:rPr>
        <w:t xml:space="preserve">) of Market Rule 1. </w:t>
      </w:r>
    </w:p>
    <w:p w14:paraId="63E54A10" w14:textId="77777777" w:rsidR="008B4530" w:rsidRDefault="008B4530" w:rsidP="008B4530">
      <w:pPr>
        <w:spacing w:after="0" w:line="360" w:lineRule="auto"/>
        <w:rPr>
          <w:rFonts w:ascii="Times New Roman" w:hAnsi="Times New Roman"/>
          <w:b/>
        </w:rPr>
      </w:pPr>
    </w:p>
    <w:p w14:paraId="63E54A11" w14:textId="4CFCC2CD" w:rsidR="008B4530" w:rsidRDefault="008369D8" w:rsidP="008B4530">
      <w:pPr>
        <w:spacing w:after="0" w:line="360" w:lineRule="auto"/>
        <w:rPr>
          <w:rFonts w:ascii="Times New Roman" w:hAnsi="Times New Roman"/>
        </w:rPr>
      </w:pPr>
      <w:r w:rsidRPr="00CD2A3C">
        <w:rPr>
          <w:rFonts w:ascii="Times New Roman" w:hAnsi="Times New Roman"/>
          <w:b/>
        </w:rPr>
        <w:t>Day-Ahead Loss Revenue</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A218C6">
        <w:rPr>
          <w:rFonts w:ascii="Times New Roman" w:hAnsi="Times New Roman"/>
        </w:rPr>
        <w:t>j</w:t>
      </w:r>
      <w:r w:rsidRPr="00E47933">
        <w:rPr>
          <w:rFonts w:ascii="Times New Roman" w:hAnsi="Times New Roman"/>
        </w:rPr>
        <w:t xml:space="preserve">) of Market Rule 1. </w:t>
      </w:r>
    </w:p>
    <w:p w14:paraId="63E54A12" w14:textId="77777777" w:rsidR="008B4530" w:rsidRDefault="008B4530" w:rsidP="008B4530">
      <w:pPr>
        <w:spacing w:after="0" w:line="360" w:lineRule="auto"/>
        <w:rPr>
          <w:rFonts w:ascii="Times New Roman" w:hAnsi="Times New Roman"/>
        </w:rPr>
      </w:pPr>
    </w:p>
    <w:p w14:paraId="63E54A13" w14:textId="77777777" w:rsidR="008B4530" w:rsidRDefault="008369D8" w:rsidP="008B4530">
      <w:pPr>
        <w:spacing w:after="0" w:line="360" w:lineRule="auto"/>
        <w:rPr>
          <w:rFonts w:ascii="Times New Roman" w:hAnsi="Times New Roman"/>
        </w:rPr>
      </w:pPr>
      <w:r w:rsidRPr="00CD2A3C">
        <w:rPr>
          <w:rFonts w:ascii="Times New Roman" w:hAnsi="Times New Roman"/>
          <w:b/>
        </w:rPr>
        <w:t>Day-Ahead Prices</w:t>
      </w:r>
      <w:r w:rsidRPr="00E47933">
        <w:rPr>
          <w:rFonts w:ascii="Times New Roman" w:hAnsi="Times New Roman"/>
        </w:rPr>
        <w:t xml:space="preserve"> means the Locational Marginal Prices resulting from the Day-Ahead Energy Market. </w:t>
      </w:r>
    </w:p>
    <w:p w14:paraId="63E54A14" w14:textId="77777777" w:rsidR="008B4530" w:rsidRDefault="008B4530" w:rsidP="008B4530">
      <w:pPr>
        <w:spacing w:after="0" w:line="360" w:lineRule="auto"/>
        <w:rPr>
          <w:rFonts w:ascii="Times New Roman" w:hAnsi="Times New Roman"/>
        </w:rPr>
      </w:pPr>
    </w:p>
    <w:p w14:paraId="63E54A15" w14:textId="77777777" w:rsidR="008B4530" w:rsidRDefault="008369D8" w:rsidP="008B4530">
      <w:pPr>
        <w:spacing w:after="0" w:line="360" w:lineRule="auto"/>
        <w:rPr>
          <w:rFonts w:ascii="Times New Roman" w:hAnsi="Times New Roman"/>
        </w:rPr>
      </w:pPr>
      <w:r w:rsidRPr="00D85D41">
        <w:rPr>
          <w:rFonts w:ascii="Times New Roman" w:hAnsi="Times New Roman"/>
          <w:b/>
        </w:rPr>
        <w:lastRenderedPageBreak/>
        <w:t xml:space="preserve">DDP </w:t>
      </w:r>
      <w:proofErr w:type="spellStart"/>
      <w:r w:rsidRPr="00D85D41">
        <w:rPr>
          <w:rFonts w:ascii="Times New Roman" w:hAnsi="Times New Roman"/>
          <w:b/>
        </w:rPr>
        <w:t>Dispatchable</w:t>
      </w:r>
      <w:proofErr w:type="spellEnd"/>
      <w:r w:rsidRPr="00D85D41">
        <w:rPr>
          <w:rFonts w:ascii="Times New Roman" w:hAnsi="Times New Roman"/>
          <w:b/>
        </w:rPr>
        <w:t xml:space="preserve"> Resource</w:t>
      </w:r>
      <w:r>
        <w:rPr>
          <w:rFonts w:ascii="Times New Roman" w:hAnsi="Times New Roman"/>
        </w:rPr>
        <w:t xml:space="preserve"> is any </w:t>
      </w:r>
      <w:proofErr w:type="spellStart"/>
      <w:r>
        <w:rPr>
          <w:rFonts w:ascii="Times New Roman" w:hAnsi="Times New Roman"/>
        </w:rPr>
        <w:t>Dispatchable</w:t>
      </w:r>
      <w:proofErr w:type="spellEnd"/>
      <w:r>
        <w:rPr>
          <w:rFonts w:ascii="Times New Roman" w:hAnsi="Times New Roman"/>
        </w:rPr>
        <w:t xml:space="preserve"> Resource that the ISO dispatches using Desired Dispatch Points in the Resource’s Dispatch Instructions.</w:t>
      </w:r>
    </w:p>
    <w:p w14:paraId="63E54A16" w14:textId="77777777" w:rsidR="008B4530" w:rsidRDefault="008B4530" w:rsidP="008B4530">
      <w:pPr>
        <w:spacing w:after="0" w:line="360" w:lineRule="auto"/>
        <w:rPr>
          <w:rFonts w:ascii="Times New Roman" w:hAnsi="Times New Roman"/>
        </w:rPr>
      </w:pPr>
    </w:p>
    <w:p w14:paraId="63E54A17" w14:textId="77777777" w:rsidR="008B4530" w:rsidRDefault="008369D8" w:rsidP="008B4530">
      <w:pPr>
        <w:spacing w:after="0" w:line="360" w:lineRule="auto"/>
        <w:rPr>
          <w:rFonts w:ascii="Times New Roman" w:hAnsi="Times New Roman"/>
        </w:rPr>
      </w:pPr>
      <w:r w:rsidRPr="00C14571">
        <w:rPr>
          <w:rFonts w:ascii="Times New Roman" w:hAnsi="Times New Roman"/>
          <w:b/>
        </w:rPr>
        <w:t>Debt-to-Total Capitalization Ratio</w:t>
      </w:r>
      <w:r>
        <w:rPr>
          <w:rFonts w:ascii="Times New Roman" w:hAnsi="Times New Roman"/>
        </w:rPr>
        <w:t xml:space="preserve"> is, on any date, a Market Participant’s or Non-Market Participant Transmission Customer’s total debt (including all current borrowings) divided by its total shareholders’ equity plus total debt, in each case as shown on the most recent financial statements provided by such Market Participant or Non-Market Participant Transmission Customer to the ISO.</w:t>
      </w:r>
    </w:p>
    <w:p w14:paraId="63E54A18" w14:textId="77777777" w:rsidR="008B4530" w:rsidRDefault="008B4530" w:rsidP="008B4530">
      <w:pPr>
        <w:spacing w:after="0" w:line="360" w:lineRule="auto"/>
        <w:rPr>
          <w:rFonts w:ascii="Times New Roman" w:hAnsi="Times New Roman"/>
        </w:rPr>
      </w:pPr>
    </w:p>
    <w:p w14:paraId="63E54A19" w14:textId="77777777" w:rsidR="008B4530" w:rsidRDefault="008369D8" w:rsidP="008B4530">
      <w:pPr>
        <w:spacing w:after="0" w:line="360" w:lineRule="auto"/>
        <w:rPr>
          <w:rFonts w:ascii="Times New Roman" w:hAnsi="Times New Roman"/>
        </w:rPr>
      </w:pPr>
      <w:r w:rsidRPr="00CD2A3C">
        <w:rPr>
          <w:rFonts w:ascii="Times New Roman" w:hAnsi="Times New Roman"/>
          <w:b/>
        </w:rPr>
        <w:t>Decrement Bid</w:t>
      </w:r>
      <w:r w:rsidRPr="00E47933">
        <w:rPr>
          <w:rFonts w:ascii="Times New Roman" w:hAnsi="Times New Roman"/>
        </w:rPr>
        <w:t xml:space="preserve"> means a bid to purchase energy at a specified Location in the Day-Ahead Energy Market which is not associated with a physical load.  An accepted Decrement Bid results in scheduled load at the specified Location in the Day-Ahead Energy Market. </w:t>
      </w:r>
    </w:p>
    <w:p w14:paraId="63E54A1A" w14:textId="77777777" w:rsidR="008B4530" w:rsidRDefault="008B4530" w:rsidP="008B4530">
      <w:pPr>
        <w:spacing w:after="0" w:line="360" w:lineRule="auto"/>
        <w:rPr>
          <w:rFonts w:ascii="Times New Roman" w:hAnsi="Times New Roman"/>
        </w:rPr>
      </w:pPr>
    </w:p>
    <w:p w14:paraId="63E54A1B" w14:textId="77777777" w:rsidR="008B4530" w:rsidRDefault="008369D8" w:rsidP="008B4530">
      <w:pPr>
        <w:spacing w:after="0" w:line="360" w:lineRule="auto"/>
        <w:rPr>
          <w:rFonts w:ascii="Times New Roman" w:hAnsi="Times New Roman"/>
        </w:rPr>
      </w:pPr>
      <w:r w:rsidRPr="003B60E6">
        <w:rPr>
          <w:rFonts w:ascii="Times New Roman" w:hAnsi="Times New Roman"/>
          <w:b/>
        </w:rPr>
        <w:t>Default Amount</w:t>
      </w:r>
      <w:r>
        <w:rPr>
          <w:rFonts w:ascii="Times New Roman" w:hAnsi="Times New Roman"/>
        </w:rPr>
        <w:t xml:space="preserve"> is all or any part of any amount due to be paid by any Covered Entity that the ISO, in its reasonable opinion, believes will not or has not been paid when due (other than in the case of a payment dispute for any amount due for transmission service under the OATT).</w:t>
      </w:r>
    </w:p>
    <w:p w14:paraId="63E54A1C" w14:textId="77777777" w:rsidR="008B4530" w:rsidRDefault="008B4530" w:rsidP="008B4530">
      <w:pPr>
        <w:spacing w:after="0" w:line="360" w:lineRule="auto"/>
        <w:rPr>
          <w:rFonts w:ascii="Times New Roman" w:hAnsi="Times New Roman"/>
        </w:rPr>
      </w:pPr>
    </w:p>
    <w:p w14:paraId="63E54A1D" w14:textId="77777777" w:rsidR="008B4530" w:rsidRPr="00E47933" w:rsidRDefault="008369D8" w:rsidP="008B4530">
      <w:pPr>
        <w:spacing w:after="0" w:line="360" w:lineRule="auto"/>
        <w:rPr>
          <w:rFonts w:ascii="Times New Roman" w:hAnsi="Times New Roman"/>
        </w:rPr>
      </w:pPr>
      <w:r w:rsidRPr="003B60E6">
        <w:rPr>
          <w:rFonts w:ascii="Times New Roman" w:hAnsi="Times New Roman"/>
          <w:b/>
        </w:rPr>
        <w:t>Default Period</w:t>
      </w:r>
      <w:r>
        <w:rPr>
          <w:rFonts w:ascii="Times New Roman" w:hAnsi="Times New Roman"/>
        </w:rPr>
        <w:t xml:space="preserve"> is defined in Section </w:t>
      </w:r>
      <w:proofErr w:type="gramStart"/>
      <w:r>
        <w:rPr>
          <w:rFonts w:ascii="Times New Roman" w:hAnsi="Times New Roman"/>
        </w:rPr>
        <w:t>3.3.h(</w:t>
      </w:r>
      <w:proofErr w:type="gramEnd"/>
      <w:r>
        <w:rPr>
          <w:rFonts w:ascii="Times New Roman" w:hAnsi="Times New Roman"/>
        </w:rPr>
        <w:t>i) of the ISO New England Billing Policy.</w:t>
      </w:r>
    </w:p>
    <w:p w14:paraId="63E54A1E" w14:textId="77777777" w:rsidR="008B4530" w:rsidRDefault="008B4530" w:rsidP="008B4530">
      <w:pPr>
        <w:spacing w:after="0" w:line="360" w:lineRule="auto"/>
        <w:rPr>
          <w:rFonts w:ascii="Times New Roman" w:hAnsi="Times New Roman"/>
        </w:rPr>
      </w:pPr>
    </w:p>
    <w:p w14:paraId="63E54A1F" w14:textId="77777777" w:rsidR="008B4530" w:rsidRDefault="008369D8" w:rsidP="008B4530">
      <w:pPr>
        <w:spacing w:after="0" w:line="360" w:lineRule="auto"/>
        <w:rPr>
          <w:rFonts w:ascii="Times New Roman" w:hAnsi="Times New Roman"/>
        </w:rPr>
      </w:pPr>
      <w:r w:rsidRPr="00CD2A3C">
        <w:rPr>
          <w:rFonts w:ascii="Times New Roman" w:hAnsi="Times New Roman"/>
          <w:b/>
        </w:rPr>
        <w:t>Delivering Party</w:t>
      </w:r>
      <w:r w:rsidRPr="00E47933">
        <w:rPr>
          <w:rFonts w:ascii="Times New Roman" w:hAnsi="Times New Roman"/>
        </w:rPr>
        <w:t xml:space="preserve"> is the entity supplying capacity and/or energy to be transmitted at Point(s) of Receipt under the OATT. </w:t>
      </w:r>
    </w:p>
    <w:p w14:paraId="63E54A20" w14:textId="77777777" w:rsidR="008B4530" w:rsidRPr="00E47933" w:rsidRDefault="008B4530" w:rsidP="008B4530">
      <w:pPr>
        <w:spacing w:after="0" w:line="360" w:lineRule="auto"/>
        <w:rPr>
          <w:rFonts w:ascii="Times New Roman" w:hAnsi="Times New Roman"/>
        </w:rPr>
      </w:pPr>
    </w:p>
    <w:p w14:paraId="63E54A21" w14:textId="77777777" w:rsidR="008B4530" w:rsidRDefault="008369D8" w:rsidP="008B4530">
      <w:pPr>
        <w:spacing w:after="0" w:line="360" w:lineRule="auto"/>
        <w:rPr>
          <w:rFonts w:ascii="Times New Roman" w:hAnsi="Times New Roman"/>
        </w:rPr>
      </w:pPr>
      <w:r w:rsidRPr="00CD2A3C">
        <w:rPr>
          <w:rFonts w:ascii="Times New Roman" w:hAnsi="Times New Roman"/>
          <w:b/>
        </w:rPr>
        <w:t>Demand Bid</w:t>
      </w:r>
      <w:r w:rsidRPr="00E47933">
        <w:rPr>
          <w:rFonts w:ascii="Times New Roman" w:hAnsi="Times New Roman"/>
        </w:rPr>
        <w:t xml:space="preserve"> means a request to purchase an amount of energy, at a specified Location, or an amount of energy at a specified price, that is associated with a physical load.  A cleared Demand Bid in the Day-Ahead Energy Market results in scheduled load at the specified Location.  Demand Bids submitted for use in the Real-Time Energy Market are specific to </w:t>
      </w:r>
      <w:proofErr w:type="spellStart"/>
      <w:r w:rsidRPr="00E47933">
        <w:rPr>
          <w:rFonts w:ascii="Times New Roman" w:hAnsi="Times New Roman"/>
        </w:rPr>
        <w:t>Dispatchable</w:t>
      </w:r>
      <w:proofErr w:type="spellEnd"/>
      <w:r w:rsidRPr="00E47933">
        <w:rPr>
          <w:rFonts w:ascii="Times New Roman" w:hAnsi="Times New Roman"/>
        </w:rPr>
        <w:t xml:space="preserve"> Asset Related Demands only. </w:t>
      </w:r>
    </w:p>
    <w:p w14:paraId="63E54A22" w14:textId="77777777" w:rsidR="008B4530" w:rsidRPr="00E47933" w:rsidRDefault="008B4530" w:rsidP="008B4530">
      <w:pPr>
        <w:spacing w:after="0" w:line="360" w:lineRule="auto"/>
        <w:rPr>
          <w:rFonts w:ascii="Times New Roman" w:hAnsi="Times New Roman"/>
        </w:rPr>
      </w:pPr>
    </w:p>
    <w:p w14:paraId="63E54A23" w14:textId="77777777" w:rsidR="008B4530" w:rsidRDefault="008369D8" w:rsidP="008B4530">
      <w:pPr>
        <w:spacing w:after="0" w:line="360" w:lineRule="auto"/>
        <w:rPr>
          <w:rFonts w:ascii="Times New Roman" w:hAnsi="Times New Roman"/>
        </w:rPr>
      </w:pPr>
      <w:r w:rsidRPr="00CD2A3C">
        <w:rPr>
          <w:rFonts w:ascii="Times New Roman" w:hAnsi="Times New Roman"/>
          <w:b/>
        </w:rPr>
        <w:t>Demand Bid Block-Hours</w:t>
      </w:r>
      <w:r w:rsidRPr="00E47933">
        <w:rPr>
          <w:rFonts w:ascii="Times New Roman" w:hAnsi="Times New Roman"/>
        </w:rPr>
        <w:t xml:space="preserve"> are the Block-Hours assigned to the submitting Customer for each Demand Bid. </w:t>
      </w:r>
    </w:p>
    <w:p w14:paraId="63E54A24" w14:textId="2A4A1DFA" w:rsidR="008B4530" w:rsidRDefault="008B4530" w:rsidP="008B4530">
      <w:pPr>
        <w:spacing w:after="0" w:line="360" w:lineRule="auto"/>
        <w:rPr>
          <w:rFonts w:ascii="Times New Roman" w:hAnsi="Times New Roman"/>
        </w:rPr>
      </w:pPr>
    </w:p>
    <w:p w14:paraId="7CC72ACB" w14:textId="77777777" w:rsidR="002A3565" w:rsidRDefault="002A3565" w:rsidP="002A3565">
      <w:pPr>
        <w:spacing w:after="0" w:line="360" w:lineRule="auto"/>
        <w:rPr>
          <w:rFonts w:ascii="Times New Roman" w:hAnsi="Times New Roman"/>
          <w:sz w:val="24"/>
          <w:szCs w:val="24"/>
        </w:rPr>
      </w:pPr>
      <w:r w:rsidRPr="00E93F4A">
        <w:rPr>
          <w:rFonts w:ascii="Times New Roman" w:hAnsi="Times New Roman"/>
          <w:b/>
          <w:sz w:val="24"/>
          <w:szCs w:val="24"/>
        </w:rPr>
        <w:t>Demand Bid Cap</w:t>
      </w:r>
      <w:r w:rsidRPr="00E93F4A">
        <w:rPr>
          <w:rFonts w:ascii="Times New Roman" w:hAnsi="Times New Roman"/>
          <w:sz w:val="24"/>
          <w:szCs w:val="24"/>
        </w:rPr>
        <w:t xml:space="preserve"> is $2,000/MWh</w:t>
      </w:r>
      <w:r>
        <w:rPr>
          <w:rFonts w:ascii="Times New Roman" w:hAnsi="Times New Roman"/>
          <w:sz w:val="24"/>
          <w:szCs w:val="24"/>
        </w:rPr>
        <w:t>.</w:t>
      </w:r>
    </w:p>
    <w:p w14:paraId="786CDC34" w14:textId="176E47DA" w:rsidR="002A3565" w:rsidRDefault="002A3565" w:rsidP="008B4530">
      <w:pPr>
        <w:spacing w:after="0" w:line="360" w:lineRule="auto"/>
        <w:rPr>
          <w:rFonts w:ascii="Times New Roman" w:hAnsi="Times New Roman"/>
        </w:rPr>
      </w:pPr>
    </w:p>
    <w:p w14:paraId="0FBE5ECF" w14:textId="77777777" w:rsidR="005714D2" w:rsidRDefault="005714D2" w:rsidP="005714D2">
      <w:pPr>
        <w:spacing w:after="0" w:line="360" w:lineRule="auto"/>
        <w:rPr>
          <w:rFonts w:ascii="Times New Roman" w:hAnsi="Times New Roman"/>
        </w:rPr>
      </w:pPr>
      <w:r w:rsidRPr="00CD2A3C">
        <w:rPr>
          <w:rFonts w:ascii="Times New Roman" w:hAnsi="Times New Roman"/>
          <w:b/>
        </w:rPr>
        <w:t xml:space="preserve">Demand </w:t>
      </w:r>
      <w:r>
        <w:rPr>
          <w:rFonts w:ascii="Times New Roman" w:hAnsi="Times New Roman"/>
          <w:b/>
        </w:rPr>
        <w:t xml:space="preserve">Capacity </w:t>
      </w:r>
      <w:r w:rsidRPr="00CD2A3C">
        <w:rPr>
          <w:rFonts w:ascii="Times New Roman" w:hAnsi="Times New Roman"/>
          <w:b/>
        </w:rPr>
        <w:t>Resource</w:t>
      </w:r>
      <w:r w:rsidRPr="00E47933">
        <w:rPr>
          <w:rFonts w:ascii="Times New Roman" w:hAnsi="Times New Roman"/>
        </w:rPr>
        <w:t xml:space="preserve"> </w:t>
      </w:r>
      <w:r>
        <w:rPr>
          <w:rFonts w:ascii="Times New Roman" w:hAnsi="Times New Roman"/>
        </w:rPr>
        <w:t xml:space="preserve">means an Existing Demand Capacity Resource or a New Demand Capacity Resource.  There are three Demand Capacity Resource types: Active Demand Capacity Resources, </w:t>
      </w:r>
      <w:r w:rsidRPr="00E47933">
        <w:rPr>
          <w:rFonts w:ascii="Times New Roman" w:hAnsi="Times New Roman"/>
        </w:rPr>
        <w:t xml:space="preserve">On-Peak Demand Resources, </w:t>
      </w:r>
      <w:r>
        <w:rPr>
          <w:rFonts w:ascii="Times New Roman" w:hAnsi="Times New Roman"/>
        </w:rPr>
        <w:t xml:space="preserve">and </w:t>
      </w:r>
      <w:r w:rsidRPr="00E47933">
        <w:rPr>
          <w:rFonts w:ascii="Times New Roman" w:hAnsi="Times New Roman"/>
        </w:rPr>
        <w:t xml:space="preserve">Seasonal Peak Demand Resources. </w:t>
      </w:r>
    </w:p>
    <w:p w14:paraId="341B2099" w14:textId="77777777" w:rsidR="005714D2" w:rsidRDefault="005714D2" w:rsidP="008B4530">
      <w:pPr>
        <w:spacing w:after="0" w:line="360" w:lineRule="auto"/>
        <w:rPr>
          <w:rFonts w:ascii="Times New Roman" w:hAnsi="Times New Roman"/>
        </w:rPr>
      </w:pPr>
    </w:p>
    <w:p w14:paraId="63E54A25" w14:textId="77777777" w:rsidR="008B4530" w:rsidRDefault="008369D8" w:rsidP="008B4530">
      <w:pPr>
        <w:spacing w:after="0" w:line="360" w:lineRule="auto"/>
        <w:rPr>
          <w:rFonts w:ascii="Times New Roman" w:hAnsi="Times New Roman"/>
        </w:rPr>
      </w:pPr>
      <w:r w:rsidRPr="003A73B6">
        <w:rPr>
          <w:rFonts w:ascii="Times New Roman" w:hAnsi="Times New Roman"/>
          <w:b/>
        </w:rPr>
        <w:t>Demand Designated Entity</w:t>
      </w:r>
      <w:r>
        <w:rPr>
          <w:rFonts w:ascii="Times New Roman" w:hAnsi="Times New Roman"/>
        </w:rPr>
        <w:t xml:space="preserve"> is the entity designated by a Market Participant to receive Dispatch Instructions for Demand Response Resources in accordance with the provisions set forth in ISO New England Operating Procedure No. 14.</w:t>
      </w:r>
    </w:p>
    <w:p w14:paraId="63E54A26" w14:textId="77777777" w:rsidR="008B4530" w:rsidRDefault="008B4530" w:rsidP="008B4530">
      <w:pPr>
        <w:spacing w:after="0" w:line="360" w:lineRule="auto"/>
        <w:rPr>
          <w:rFonts w:ascii="Times New Roman" w:hAnsi="Times New Roman"/>
        </w:rPr>
      </w:pPr>
    </w:p>
    <w:p w14:paraId="63E54A27" w14:textId="77777777" w:rsidR="008B4530" w:rsidRDefault="008369D8" w:rsidP="008B4530">
      <w:pPr>
        <w:spacing w:after="0" w:line="360" w:lineRule="auto"/>
        <w:rPr>
          <w:rFonts w:ascii="Times New Roman" w:hAnsi="Times New Roman"/>
        </w:rPr>
      </w:pPr>
      <w:r w:rsidRPr="009115B1">
        <w:rPr>
          <w:rFonts w:ascii="Times New Roman" w:hAnsi="Times New Roman"/>
          <w:b/>
        </w:rPr>
        <w:t>Demand Reduction Offer</w:t>
      </w:r>
      <w:r>
        <w:rPr>
          <w:rFonts w:ascii="Times New Roman" w:hAnsi="Times New Roman"/>
        </w:rPr>
        <w:t xml:space="preserve"> is an offer by a Market Participant with a Demand Response Resource to reduce demand.</w:t>
      </w:r>
    </w:p>
    <w:p w14:paraId="63E54A28" w14:textId="77777777" w:rsidR="008B4530" w:rsidRDefault="008B4530" w:rsidP="008B4530">
      <w:pPr>
        <w:spacing w:after="0" w:line="360" w:lineRule="auto"/>
        <w:rPr>
          <w:rFonts w:ascii="Times New Roman" w:hAnsi="Times New Roman"/>
        </w:rPr>
      </w:pPr>
    </w:p>
    <w:p w14:paraId="776808C4" w14:textId="77777777" w:rsidR="00C2097F" w:rsidRPr="00D30C40" w:rsidRDefault="00C2097F" w:rsidP="00C2097F">
      <w:pPr>
        <w:spacing w:after="0" w:line="360" w:lineRule="auto"/>
        <w:rPr>
          <w:rFonts w:ascii="Times New Roman" w:hAnsi="Times New Roman"/>
        </w:rPr>
      </w:pPr>
      <w:r w:rsidRPr="00D30C40">
        <w:rPr>
          <w:rFonts w:ascii="Times New Roman" w:hAnsi="Times New Roman"/>
          <w:b/>
        </w:rPr>
        <w:t xml:space="preserve">Demand Reduction Offer Block-Hours </w:t>
      </w:r>
      <w:r w:rsidRPr="00D30C40">
        <w:rPr>
          <w:rFonts w:ascii="Times New Roman" w:hAnsi="Times New Roman"/>
        </w:rPr>
        <w:t>are Block-Hours assigned to the Lead Market Participant for each Demand Reduction Offer.  Blocks of the Demand Reduction Offer in effect for each hour will be totaled to determine the quantity of Demand Reduction Offer Block-Hours for a given day. In the case that a Resource has a Real-Time unit status of “unavailable” for the entire day, that day will not contribute to the quantity of Demand Reduction Offer Block-Hours.  However, if the Resource has at least one hour of the day with a unit status of “available,” the entire day will contribute to the quantity of Demand Reduction Offer Block-Hours.</w:t>
      </w:r>
    </w:p>
    <w:p w14:paraId="1226D939" w14:textId="77777777" w:rsidR="00C2097F" w:rsidRDefault="00C2097F" w:rsidP="008B4530">
      <w:pPr>
        <w:spacing w:after="0" w:line="360" w:lineRule="auto"/>
        <w:rPr>
          <w:rFonts w:ascii="Times New Roman" w:hAnsi="Times New Roman"/>
        </w:rPr>
      </w:pPr>
    </w:p>
    <w:p w14:paraId="63E54A29" w14:textId="17CA0280" w:rsidR="008B4530" w:rsidRDefault="008369D8" w:rsidP="008B4530">
      <w:pPr>
        <w:spacing w:after="0" w:line="360" w:lineRule="auto"/>
        <w:rPr>
          <w:rFonts w:ascii="Times New Roman" w:hAnsi="Times New Roman"/>
        </w:rPr>
      </w:pPr>
      <w:r w:rsidRPr="009115B1">
        <w:rPr>
          <w:rFonts w:ascii="Times New Roman" w:hAnsi="Times New Roman"/>
          <w:b/>
        </w:rPr>
        <w:t>Demand Reduction Threshold Price</w:t>
      </w:r>
      <w:r>
        <w:rPr>
          <w:rFonts w:ascii="Times New Roman" w:hAnsi="Times New Roman"/>
        </w:rPr>
        <w:t xml:space="preserve"> is a minimum offer price calculated pursuant to Section </w:t>
      </w:r>
      <w:proofErr w:type="gramStart"/>
      <w:r>
        <w:rPr>
          <w:rFonts w:ascii="Times New Roman" w:hAnsi="Times New Roman"/>
        </w:rPr>
        <w:t>III.</w:t>
      </w:r>
      <w:r w:rsidR="003F2E5B">
        <w:rPr>
          <w:rFonts w:ascii="Times New Roman" w:hAnsi="Times New Roman"/>
        </w:rPr>
        <w:t>1.10.1A(</w:t>
      </w:r>
      <w:proofErr w:type="gramEnd"/>
      <w:r w:rsidR="003F2E5B">
        <w:rPr>
          <w:rFonts w:ascii="Times New Roman" w:hAnsi="Times New Roman"/>
        </w:rPr>
        <w:t>f)</w:t>
      </w:r>
      <w:r>
        <w:rPr>
          <w:rFonts w:ascii="Times New Roman" w:hAnsi="Times New Roman"/>
        </w:rPr>
        <w:t>.</w:t>
      </w:r>
    </w:p>
    <w:p w14:paraId="63E54A2A" w14:textId="77777777" w:rsidR="008B4530" w:rsidRPr="00E47933" w:rsidRDefault="008B4530" w:rsidP="008B4530">
      <w:pPr>
        <w:spacing w:after="0" w:line="360" w:lineRule="auto"/>
        <w:rPr>
          <w:rFonts w:ascii="Times New Roman" w:hAnsi="Times New Roman"/>
        </w:rPr>
      </w:pPr>
    </w:p>
    <w:p w14:paraId="63E54A31" w14:textId="77777777" w:rsidR="008B4530" w:rsidRDefault="008369D8" w:rsidP="008B4530">
      <w:pPr>
        <w:spacing w:after="0" w:line="360" w:lineRule="auto"/>
        <w:rPr>
          <w:rFonts w:ascii="Times New Roman" w:hAnsi="Times New Roman"/>
        </w:rPr>
      </w:pPr>
      <w:r w:rsidRPr="008E2F7F">
        <w:rPr>
          <w:rFonts w:ascii="Times New Roman" w:hAnsi="Times New Roman"/>
          <w:b/>
        </w:rPr>
        <w:t>Demand Resource On-Peak Hours</w:t>
      </w:r>
      <w:r w:rsidRPr="00E47933">
        <w:rPr>
          <w:rFonts w:ascii="Times New Roman" w:hAnsi="Times New Roman"/>
        </w:rPr>
        <w:t xml:space="preserve"> are hours ending 1400 through 1700, Monday through Friday on non-</w:t>
      </w:r>
      <w:r>
        <w:rPr>
          <w:rFonts w:ascii="Times New Roman" w:hAnsi="Times New Roman"/>
        </w:rPr>
        <w:t>Demand Response H</w:t>
      </w:r>
      <w:r w:rsidRPr="00E47933">
        <w:rPr>
          <w:rFonts w:ascii="Times New Roman" w:hAnsi="Times New Roman"/>
        </w:rPr>
        <w:t>olidays during the months of June, July, and August and hours ending 1800 through 1900, Monday through Friday on non-</w:t>
      </w:r>
      <w:r>
        <w:rPr>
          <w:rFonts w:ascii="Times New Roman" w:hAnsi="Times New Roman"/>
        </w:rPr>
        <w:t>Demand Response H</w:t>
      </w:r>
      <w:r w:rsidRPr="00E47933">
        <w:rPr>
          <w:rFonts w:ascii="Times New Roman" w:hAnsi="Times New Roman"/>
        </w:rPr>
        <w:t xml:space="preserve">olidays during the months of December and January. </w:t>
      </w:r>
    </w:p>
    <w:p w14:paraId="63E54A32" w14:textId="77777777" w:rsidR="008B4530" w:rsidRPr="00E47933" w:rsidRDefault="008B4530" w:rsidP="008B4530">
      <w:pPr>
        <w:spacing w:after="0" w:line="360" w:lineRule="auto"/>
        <w:rPr>
          <w:rFonts w:ascii="Times New Roman" w:hAnsi="Times New Roman"/>
        </w:rPr>
      </w:pPr>
    </w:p>
    <w:p w14:paraId="63E54A33" w14:textId="39D9ACCB" w:rsidR="008B4530" w:rsidRDefault="008369D8" w:rsidP="008B4530">
      <w:pPr>
        <w:spacing w:after="0" w:line="360" w:lineRule="auto"/>
        <w:rPr>
          <w:rFonts w:ascii="Times New Roman" w:hAnsi="Times New Roman"/>
        </w:rPr>
      </w:pPr>
      <w:r w:rsidRPr="008E2F7F">
        <w:rPr>
          <w:rFonts w:ascii="Times New Roman" w:hAnsi="Times New Roman"/>
          <w:b/>
        </w:rPr>
        <w:t>Demand Resource Seasonal Peak Hours</w:t>
      </w:r>
      <w:r w:rsidRPr="00E47933">
        <w:rPr>
          <w:rFonts w:ascii="Times New Roman" w:hAnsi="Times New Roman"/>
        </w:rPr>
        <w:t xml:space="preserve"> are those hours in which the actual, </w:t>
      </w:r>
      <w:r>
        <w:rPr>
          <w:rFonts w:ascii="Times New Roman" w:hAnsi="Times New Roman"/>
        </w:rPr>
        <w:t>real-time</w:t>
      </w:r>
      <w:r w:rsidRPr="00E47933">
        <w:rPr>
          <w:rFonts w:ascii="Times New Roman" w:hAnsi="Times New Roman"/>
        </w:rPr>
        <w:t xml:space="preserve"> hourly load</w:t>
      </w:r>
      <w:r>
        <w:rPr>
          <w:rFonts w:ascii="Times New Roman" w:hAnsi="Times New Roman"/>
        </w:rPr>
        <w:t xml:space="preserve">, as measured using real-time telemetry (adjusted for transmission and distribution losses, and excluding load associated with Exports and </w:t>
      </w:r>
      <w:r w:rsidR="00B91AC5">
        <w:rPr>
          <w:rFonts w:ascii="Times New Roman" w:hAnsi="Times New Roman"/>
        </w:rPr>
        <w:t>S</w:t>
      </w:r>
      <w:r>
        <w:rPr>
          <w:rFonts w:ascii="Times New Roman" w:hAnsi="Times New Roman"/>
        </w:rPr>
        <w:t xml:space="preserve">torage </w:t>
      </w:r>
      <w:r w:rsidR="00B91AC5">
        <w:rPr>
          <w:rFonts w:ascii="Times New Roman" w:hAnsi="Times New Roman"/>
        </w:rPr>
        <w:t>DARDs</w:t>
      </w:r>
      <w:r>
        <w:rPr>
          <w:rFonts w:ascii="Times New Roman" w:hAnsi="Times New Roman"/>
        </w:rPr>
        <w:t xml:space="preserve">) </w:t>
      </w:r>
      <w:r w:rsidRPr="00E47933">
        <w:rPr>
          <w:rFonts w:ascii="Times New Roman" w:hAnsi="Times New Roman"/>
        </w:rPr>
        <w:t>for Monday through Friday on non-</w:t>
      </w:r>
      <w:r>
        <w:rPr>
          <w:rFonts w:ascii="Times New Roman" w:hAnsi="Times New Roman"/>
        </w:rPr>
        <w:t>Demand Response H</w:t>
      </w:r>
      <w:r w:rsidRPr="00E47933">
        <w:rPr>
          <w:rFonts w:ascii="Times New Roman" w:hAnsi="Times New Roman"/>
        </w:rPr>
        <w:t xml:space="preserve">olidays, during the months of June, July, August, December, and January, as determined by the ISO, is equal to or greater than 90% of the most recent 50/50 system peak load forecast, as determined by the ISO, for the applicable summer or winter season. </w:t>
      </w:r>
    </w:p>
    <w:p w14:paraId="63E54A34" w14:textId="77777777" w:rsidR="008B4530" w:rsidRDefault="008B4530" w:rsidP="008B4530">
      <w:pPr>
        <w:spacing w:after="0" w:line="360" w:lineRule="auto"/>
        <w:rPr>
          <w:rFonts w:ascii="Times New Roman" w:hAnsi="Times New Roman"/>
        </w:rPr>
      </w:pPr>
    </w:p>
    <w:p w14:paraId="63E54A35" w14:textId="34DADF24" w:rsidR="008B4530" w:rsidRPr="00100CE4" w:rsidRDefault="008369D8" w:rsidP="008B4530">
      <w:pPr>
        <w:spacing w:after="0" w:line="360" w:lineRule="auto"/>
        <w:rPr>
          <w:rFonts w:ascii="Times New Roman" w:hAnsi="Times New Roman"/>
        </w:rPr>
      </w:pPr>
      <w:r w:rsidRPr="00473CA1">
        <w:rPr>
          <w:rFonts w:ascii="Times New Roman" w:hAnsi="Times New Roman"/>
          <w:b/>
        </w:rPr>
        <w:t>Demand Response Asset</w:t>
      </w:r>
      <w:r>
        <w:rPr>
          <w:rFonts w:ascii="Times New Roman" w:hAnsi="Times New Roman"/>
        </w:rPr>
        <w:t xml:space="preserve"> is an asset comprising the demand reduction capability of an individual end-use customer at a Retail Delivery Point or the aggregated demand reduction capability of multiple end</w:t>
      </w:r>
      <w:r w:rsidR="00C2567A">
        <w:rPr>
          <w:rFonts w:ascii="Times New Roman" w:hAnsi="Times New Roman"/>
        </w:rPr>
        <w:t>-</w:t>
      </w:r>
      <w:r>
        <w:rPr>
          <w:rFonts w:ascii="Times New Roman" w:hAnsi="Times New Roman"/>
        </w:rPr>
        <w:t xml:space="preserve">use </w:t>
      </w:r>
      <w:r>
        <w:rPr>
          <w:rFonts w:ascii="Times New Roman" w:hAnsi="Times New Roman"/>
        </w:rPr>
        <w:lastRenderedPageBreak/>
        <w:t xml:space="preserve">customers from multiple delivery points </w:t>
      </w:r>
      <w:r w:rsidR="00C2567A">
        <w:rPr>
          <w:rFonts w:ascii="Times New Roman" w:hAnsi="Times New Roman"/>
        </w:rPr>
        <w:t xml:space="preserve">(as described in Section </w:t>
      </w:r>
      <w:proofErr w:type="gramStart"/>
      <w:r w:rsidR="00C2567A">
        <w:rPr>
          <w:rFonts w:ascii="Times New Roman" w:hAnsi="Times New Roman"/>
        </w:rPr>
        <w:t>III.8.1.1(</w:t>
      </w:r>
      <w:proofErr w:type="gramEnd"/>
      <w:r w:rsidR="00C2567A">
        <w:rPr>
          <w:rFonts w:ascii="Times New Roman" w:hAnsi="Times New Roman"/>
        </w:rPr>
        <w:t xml:space="preserve">f)) </w:t>
      </w:r>
      <w:r>
        <w:rPr>
          <w:rFonts w:ascii="Times New Roman" w:hAnsi="Times New Roman"/>
        </w:rPr>
        <w:t xml:space="preserve">that </w:t>
      </w:r>
      <w:r w:rsidR="00C2567A">
        <w:rPr>
          <w:rFonts w:ascii="Times New Roman" w:hAnsi="Times New Roman"/>
        </w:rPr>
        <w:t xml:space="preserve">has been registered in accordance with </w:t>
      </w:r>
      <w:r w:rsidR="003F2E5B">
        <w:rPr>
          <w:rFonts w:ascii="Times New Roman" w:hAnsi="Times New Roman"/>
        </w:rPr>
        <w:t>III.8.1.1</w:t>
      </w:r>
      <w:r>
        <w:rPr>
          <w:rFonts w:ascii="Times New Roman" w:hAnsi="Times New Roman"/>
        </w:rPr>
        <w:t>.</w:t>
      </w:r>
    </w:p>
    <w:p w14:paraId="63E54A36" w14:textId="77777777" w:rsidR="008B4530" w:rsidRDefault="008B4530" w:rsidP="008B4530">
      <w:pPr>
        <w:spacing w:after="0" w:line="360" w:lineRule="auto"/>
        <w:rPr>
          <w:rFonts w:ascii="Times New Roman" w:hAnsi="Times New Roman"/>
        </w:rPr>
      </w:pPr>
    </w:p>
    <w:p w14:paraId="63E54A37" w14:textId="77777777" w:rsidR="008B4530" w:rsidRDefault="008369D8" w:rsidP="008B4530">
      <w:pPr>
        <w:spacing w:after="0" w:line="360" w:lineRule="auto"/>
        <w:rPr>
          <w:rFonts w:ascii="Times New Roman" w:hAnsi="Times New Roman"/>
        </w:rPr>
      </w:pPr>
      <w:r w:rsidRPr="005D633B">
        <w:rPr>
          <w:rFonts w:ascii="Times New Roman" w:hAnsi="Times New Roman"/>
          <w:b/>
        </w:rPr>
        <w:t>Demand Response Available</w:t>
      </w:r>
      <w:r>
        <w:rPr>
          <w:rFonts w:ascii="Times New Roman" w:hAnsi="Times New Roman"/>
        </w:rPr>
        <w:t xml:space="preserve"> is the capability of the Demand Response Resource, in whole or in part, at any given time, to reduce demand in response to a Dispatch Instruction.</w:t>
      </w:r>
    </w:p>
    <w:p w14:paraId="63E54A38" w14:textId="77777777" w:rsidR="008B4530" w:rsidRDefault="008B4530" w:rsidP="008B4530">
      <w:pPr>
        <w:spacing w:after="0" w:line="360" w:lineRule="auto"/>
        <w:rPr>
          <w:rFonts w:ascii="Times New Roman" w:hAnsi="Times New Roman"/>
        </w:rPr>
      </w:pPr>
    </w:p>
    <w:p w14:paraId="63E54A39" w14:textId="1CEE0CA4" w:rsidR="008B4530" w:rsidRDefault="008369D8" w:rsidP="008B4530">
      <w:pPr>
        <w:spacing w:after="0" w:line="360" w:lineRule="auto"/>
        <w:rPr>
          <w:rFonts w:ascii="Times New Roman" w:hAnsi="Times New Roman"/>
        </w:rPr>
      </w:pPr>
      <w:r w:rsidRPr="0074760C">
        <w:rPr>
          <w:rFonts w:ascii="Times New Roman" w:hAnsi="Times New Roman"/>
          <w:b/>
        </w:rPr>
        <w:t>Demand Response Baseline</w:t>
      </w:r>
      <w:r>
        <w:rPr>
          <w:rFonts w:ascii="Times New Roman" w:hAnsi="Times New Roman"/>
        </w:rPr>
        <w:t xml:space="preserve"> is the expected baseline demand of an individual end-use metered customer or group of end-use metered customers as determined pursuant to Section III.8</w:t>
      </w:r>
      <w:r w:rsidR="003F2E5B">
        <w:rPr>
          <w:rFonts w:ascii="Times New Roman" w:hAnsi="Times New Roman"/>
        </w:rPr>
        <w:t>.2</w:t>
      </w:r>
      <w:r>
        <w:rPr>
          <w:rFonts w:ascii="Times New Roman" w:hAnsi="Times New Roman"/>
        </w:rPr>
        <w:t>.</w:t>
      </w:r>
    </w:p>
    <w:p w14:paraId="63E54A3A" w14:textId="77777777" w:rsidR="008B4530" w:rsidRDefault="008B4530" w:rsidP="008B4530">
      <w:pPr>
        <w:spacing w:after="0" w:line="360" w:lineRule="auto"/>
        <w:rPr>
          <w:rFonts w:ascii="Times New Roman" w:hAnsi="Times New Roman"/>
        </w:rPr>
      </w:pPr>
    </w:p>
    <w:p w14:paraId="63E54A3D" w14:textId="77777777" w:rsidR="008B4530" w:rsidRDefault="008369D8" w:rsidP="008B4530">
      <w:pPr>
        <w:spacing w:after="0" w:line="360" w:lineRule="auto"/>
        <w:rPr>
          <w:rFonts w:ascii="Times New Roman" w:hAnsi="Times New Roman"/>
        </w:rPr>
      </w:pPr>
      <w:r w:rsidRPr="0074760C">
        <w:rPr>
          <w:rFonts w:ascii="Times New Roman" w:hAnsi="Times New Roman"/>
          <w:b/>
        </w:rPr>
        <w:t>Demand Response Holiday</w:t>
      </w:r>
      <w:r>
        <w:rPr>
          <w:rFonts w:ascii="Times New Roman" w:hAnsi="Times New Roman"/>
        </w:rPr>
        <w:t xml:space="preserve"> is New Year’s Day, Memorial Day, Independence Day, Labor Day, Veterans Day, Thanksgiving Day, and Christmas Day.  If the holiday falls on a Saturday, the holiday will be observed on the preceding Friday; if the holiday falls on a Sunday, the holiday will be observed on the following Monday.</w:t>
      </w:r>
    </w:p>
    <w:p w14:paraId="63E54A3E" w14:textId="77777777" w:rsidR="008B4530" w:rsidRDefault="008B4530" w:rsidP="008B4530">
      <w:pPr>
        <w:spacing w:after="0" w:line="360" w:lineRule="auto"/>
        <w:rPr>
          <w:rFonts w:ascii="Times New Roman" w:hAnsi="Times New Roman"/>
        </w:rPr>
      </w:pPr>
    </w:p>
    <w:p w14:paraId="63E54A3F" w14:textId="3DA94CA1" w:rsidR="008B4530" w:rsidRDefault="008369D8" w:rsidP="008B4530">
      <w:pPr>
        <w:spacing w:after="0" w:line="360" w:lineRule="auto"/>
        <w:rPr>
          <w:rFonts w:ascii="Times New Roman" w:hAnsi="Times New Roman"/>
        </w:rPr>
      </w:pPr>
      <w:r w:rsidRPr="00397C1C">
        <w:rPr>
          <w:rFonts w:ascii="Times New Roman" w:hAnsi="Times New Roman"/>
          <w:b/>
        </w:rPr>
        <w:t>Demand Response Resource</w:t>
      </w:r>
      <w:r>
        <w:rPr>
          <w:rFonts w:ascii="Times New Roman" w:hAnsi="Times New Roman"/>
        </w:rPr>
        <w:t xml:space="preserve"> is an individual Demand Response Asset or aggregation of Demand Response Assets within a </w:t>
      </w:r>
      <w:r w:rsidR="003F2E5B">
        <w:rPr>
          <w:rFonts w:ascii="Times New Roman" w:hAnsi="Times New Roman"/>
        </w:rPr>
        <w:t xml:space="preserve">DRR Aggregation </w:t>
      </w:r>
      <w:r>
        <w:rPr>
          <w:rFonts w:ascii="Times New Roman" w:hAnsi="Times New Roman"/>
        </w:rPr>
        <w:t xml:space="preserve">Zone that </w:t>
      </w:r>
      <w:r w:rsidR="003F2E5B">
        <w:rPr>
          <w:rFonts w:ascii="Times New Roman" w:hAnsi="Times New Roman"/>
        </w:rPr>
        <w:t>has been registered in accordance with Section III.8.1.2</w:t>
      </w:r>
      <w:r>
        <w:rPr>
          <w:rFonts w:ascii="Times New Roman" w:hAnsi="Times New Roman"/>
        </w:rPr>
        <w:t>.</w:t>
      </w:r>
    </w:p>
    <w:p w14:paraId="63E54A40" w14:textId="77777777" w:rsidR="008B4530" w:rsidRDefault="008B4530" w:rsidP="008B4530">
      <w:pPr>
        <w:spacing w:after="0" w:line="360" w:lineRule="auto"/>
        <w:rPr>
          <w:rFonts w:ascii="Times New Roman" w:hAnsi="Times New Roman"/>
        </w:rPr>
      </w:pPr>
    </w:p>
    <w:p w14:paraId="63E54A41" w14:textId="77BCDBF4" w:rsidR="008B4530" w:rsidRDefault="008369D8" w:rsidP="008B4530">
      <w:pPr>
        <w:spacing w:after="0" w:line="360" w:lineRule="auto"/>
        <w:rPr>
          <w:rFonts w:ascii="Times New Roman" w:hAnsi="Times New Roman"/>
        </w:rPr>
      </w:pPr>
      <w:r w:rsidRPr="00397C1C">
        <w:rPr>
          <w:rFonts w:ascii="Times New Roman" w:hAnsi="Times New Roman"/>
          <w:b/>
        </w:rPr>
        <w:t>Demand Response Resource Notification Time</w:t>
      </w:r>
      <w:r>
        <w:rPr>
          <w:rFonts w:ascii="Times New Roman" w:hAnsi="Times New Roman"/>
        </w:rPr>
        <w:t xml:space="preserve"> is the </w:t>
      </w:r>
      <w:r w:rsidR="003F2E5B">
        <w:rPr>
          <w:rFonts w:ascii="Times New Roman" w:hAnsi="Times New Roman"/>
        </w:rPr>
        <w:t xml:space="preserve">period of </w:t>
      </w:r>
      <w:r>
        <w:rPr>
          <w:rFonts w:ascii="Times New Roman" w:hAnsi="Times New Roman"/>
        </w:rPr>
        <w:t xml:space="preserve">time </w:t>
      </w:r>
      <w:r w:rsidR="003F2E5B">
        <w:rPr>
          <w:rFonts w:ascii="Times New Roman" w:hAnsi="Times New Roman"/>
        </w:rPr>
        <w:t xml:space="preserve">between </w:t>
      </w:r>
      <w:r>
        <w:rPr>
          <w:rFonts w:ascii="Times New Roman" w:hAnsi="Times New Roman"/>
        </w:rPr>
        <w:t xml:space="preserve">the receipt of a </w:t>
      </w:r>
      <w:r w:rsidR="003F2E5B">
        <w:rPr>
          <w:rFonts w:ascii="Times New Roman" w:hAnsi="Times New Roman"/>
        </w:rPr>
        <w:t xml:space="preserve">startup </w:t>
      </w:r>
      <w:r>
        <w:rPr>
          <w:rFonts w:ascii="Times New Roman" w:hAnsi="Times New Roman"/>
        </w:rPr>
        <w:t>Dispatch Instruction</w:t>
      </w:r>
      <w:r w:rsidR="003F2E5B">
        <w:rPr>
          <w:rFonts w:ascii="Times New Roman" w:hAnsi="Times New Roman"/>
        </w:rPr>
        <w:t xml:space="preserve"> and the time the </w:t>
      </w:r>
      <w:r>
        <w:rPr>
          <w:rFonts w:ascii="Times New Roman" w:hAnsi="Times New Roman"/>
        </w:rPr>
        <w:t>Demand Response Resource start</w:t>
      </w:r>
      <w:r w:rsidR="003F2E5B">
        <w:rPr>
          <w:rFonts w:ascii="Times New Roman" w:hAnsi="Times New Roman"/>
        </w:rPr>
        <w:t>s</w:t>
      </w:r>
      <w:r>
        <w:rPr>
          <w:rFonts w:ascii="Times New Roman" w:hAnsi="Times New Roman"/>
        </w:rPr>
        <w:t xml:space="preserve"> reducing demand.</w:t>
      </w:r>
    </w:p>
    <w:p w14:paraId="63E54A42" w14:textId="77777777" w:rsidR="008B4530" w:rsidRDefault="008B4530" w:rsidP="008B4530">
      <w:pPr>
        <w:spacing w:after="0" w:line="360" w:lineRule="auto"/>
        <w:rPr>
          <w:rFonts w:ascii="Times New Roman" w:hAnsi="Times New Roman"/>
        </w:rPr>
      </w:pPr>
    </w:p>
    <w:p w14:paraId="63E54A43" w14:textId="77777777" w:rsidR="008B4530" w:rsidRDefault="008369D8" w:rsidP="008B4530">
      <w:pPr>
        <w:spacing w:after="0" w:line="360" w:lineRule="auto"/>
        <w:rPr>
          <w:rFonts w:ascii="Times New Roman" w:hAnsi="Times New Roman"/>
        </w:rPr>
      </w:pPr>
      <w:r w:rsidRPr="00397C1C">
        <w:rPr>
          <w:rFonts w:ascii="Times New Roman" w:hAnsi="Times New Roman"/>
          <w:b/>
        </w:rPr>
        <w:t>Demand Response Resource Ramp Rate</w:t>
      </w:r>
      <w:r>
        <w:rPr>
          <w:rFonts w:ascii="Times New Roman" w:hAnsi="Times New Roman"/>
        </w:rPr>
        <w:t xml:space="preserve"> is the average rate, expressed in MW per minute, at which the Demand Response Resource can reduce demand.</w:t>
      </w:r>
    </w:p>
    <w:p w14:paraId="63E54A44" w14:textId="77777777" w:rsidR="008B4530" w:rsidRDefault="008B4530" w:rsidP="008B4530">
      <w:pPr>
        <w:spacing w:after="0" w:line="360" w:lineRule="auto"/>
        <w:rPr>
          <w:rFonts w:ascii="Times New Roman" w:hAnsi="Times New Roman"/>
        </w:rPr>
      </w:pPr>
    </w:p>
    <w:p w14:paraId="63E54A45" w14:textId="259FFBFA" w:rsidR="008B4530" w:rsidRDefault="008369D8" w:rsidP="008B4530">
      <w:pPr>
        <w:spacing w:after="0" w:line="360" w:lineRule="auto"/>
        <w:rPr>
          <w:rFonts w:ascii="Times New Roman" w:hAnsi="Times New Roman"/>
        </w:rPr>
      </w:pPr>
      <w:r w:rsidRPr="00397C1C">
        <w:rPr>
          <w:rFonts w:ascii="Times New Roman" w:hAnsi="Times New Roman"/>
          <w:b/>
        </w:rPr>
        <w:t>Demand Response Resource Start-Up Time</w:t>
      </w:r>
      <w:r>
        <w:rPr>
          <w:rFonts w:ascii="Times New Roman" w:hAnsi="Times New Roman"/>
        </w:rPr>
        <w:t xml:space="preserve"> is the </w:t>
      </w:r>
      <w:proofErr w:type="gramStart"/>
      <w:r w:rsidR="003F2E5B">
        <w:rPr>
          <w:rFonts w:ascii="Times New Roman" w:hAnsi="Times New Roman"/>
        </w:rPr>
        <w:t xml:space="preserve">period of </w:t>
      </w:r>
      <w:r>
        <w:rPr>
          <w:rFonts w:ascii="Times New Roman" w:hAnsi="Times New Roman"/>
        </w:rPr>
        <w:t>time</w:t>
      </w:r>
      <w:proofErr w:type="gramEnd"/>
      <w:r>
        <w:rPr>
          <w:rFonts w:ascii="Times New Roman" w:hAnsi="Times New Roman"/>
        </w:rPr>
        <w:t xml:space="preserve"> </w:t>
      </w:r>
      <w:r w:rsidR="003F2E5B">
        <w:rPr>
          <w:rFonts w:ascii="Times New Roman" w:hAnsi="Times New Roman"/>
        </w:rPr>
        <w:t>between</w:t>
      </w:r>
      <w:r>
        <w:rPr>
          <w:rFonts w:ascii="Times New Roman" w:hAnsi="Times New Roman"/>
        </w:rPr>
        <w:t xml:space="preserve"> the time a Demand Response Resource </w:t>
      </w:r>
      <w:r w:rsidR="003F2E5B">
        <w:rPr>
          <w:rFonts w:ascii="Times New Roman" w:hAnsi="Times New Roman"/>
        </w:rPr>
        <w:t xml:space="preserve">starts </w:t>
      </w:r>
      <w:r>
        <w:rPr>
          <w:rFonts w:ascii="Times New Roman" w:hAnsi="Times New Roman"/>
        </w:rPr>
        <w:t xml:space="preserve">reducing demand </w:t>
      </w:r>
      <w:r w:rsidR="003F2E5B">
        <w:rPr>
          <w:rFonts w:ascii="Times New Roman" w:hAnsi="Times New Roman"/>
        </w:rPr>
        <w:t xml:space="preserve">at the conclusion of the Demand Response Resource Notification Time and </w:t>
      </w:r>
      <w:r>
        <w:rPr>
          <w:rFonts w:ascii="Times New Roman" w:hAnsi="Times New Roman"/>
        </w:rPr>
        <w:t xml:space="preserve">the time the resource </w:t>
      </w:r>
      <w:r w:rsidR="007340CD">
        <w:rPr>
          <w:rFonts w:ascii="Times New Roman" w:hAnsi="Times New Roman"/>
        </w:rPr>
        <w:t xml:space="preserve">can reach </w:t>
      </w:r>
      <w:r>
        <w:rPr>
          <w:rFonts w:ascii="Times New Roman" w:hAnsi="Times New Roman"/>
        </w:rPr>
        <w:t>its Minimum Reduction</w:t>
      </w:r>
      <w:r w:rsidR="003F2E5B">
        <w:rPr>
          <w:rFonts w:ascii="Times New Roman" w:hAnsi="Times New Roman"/>
        </w:rPr>
        <w:t xml:space="preserve"> and be ready for further dispatch by the ISO</w:t>
      </w:r>
      <w:r>
        <w:rPr>
          <w:rFonts w:ascii="Times New Roman" w:hAnsi="Times New Roman"/>
        </w:rPr>
        <w:t>.</w:t>
      </w:r>
    </w:p>
    <w:p w14:paraId="63E54A46" w14:textId="77777777" w:rsidR="008B4530" w:rsidRPr="00E47933" w:rsidRDefault="008B4530" w:rsidP="008B4530">
      <w:pPr>
        <w:spacing w:after="0" w:line="360" w:lineRule="auto"/>
        <w:rPr>
          <w:rFonts w:ascii="Times New Roman" w:hAnsi="Times New Roman"/>
        </w:rPr>
      </w:pPr>
    </w:p>
    <w:p w14:paraId="63E54A47" w14:textId="77777777" w:rsidR="008B4530" w:rsidRDefault="008369D8" w:rsidP="008B4530">
      <w:pPr>
        <w:spacing w:after="0" w:line="360" w:lineRule="auto"/>
        <w:rPr>
          <w:rFonts w:ascii="Times New Roman" w:hAnsi="Times New Roman"/>
        </w:rPr>
      </w:pPr>
      <w:r w:rsidRPr="008E2F7F">
        <w:rPr>
          <w:rFonts w:ascii="Times New Roman" w:hAnsi="Times New Roman"/>
          <w:b/>
        </w:rPr>
        <w:t>Designated Agent</w:t>
      </w:r>
      <w:r w:rsidRPr="00E47933">
        <w:rPr>
          <w:rFonts w:ascii="Times New Roman" w:hAnsi="Times New Roman"/>
        </w:rPr>
        <w:t xml:space="preserve"> is any entity that performs actions or functions required under the OATT on behalf of the ISO, a Transmission Owner, a Schedule 20A Service Provider, an Eligible Customer, or a Transmission Customer. </w:t>
      </w:r>
    </w:p>
    <w:p w14:paraId="63E54A48" w14:textId="77777777" w:rsidR="008B4530" w:rsidRDefault="008B4530" w:rsidP="008B4530">
      <w:pPr>
        <w:spacing w:after="0" w:line="360" w:lineRule="auto"/>
        <w:rPr>
          <w:rFonts w:ascii="Times New Roman" w:hAnsi="Times New Roman"/>
        </w:rPr>
      </w:pPr>
    </w:p>
    <w:p w14:paraId="63E54A49" w14:textId="6DCFA3B6" w:rsidR="008B4530" w:rsidRDefault="008369D8" w:rsidP="008B4530">
      <w:pPr>
        <w:spacing w:after="0" w:line="360" w:lineRule="auto"/>
        <w:rPr>
          <w:rFonts w:ascii="Times New Roman" w:hAnsi="Times New Roman"/>
        </w:rPr>
      </w:pPr>
      <w:r w:rsidRPr="002A2EEF">
        <w:rPr>
          <w:rFonts w:ascii="Times New Roman" w:hAnsi="Times New Roman"/>
          <w:b/>
        </w:rPr>
        <w:lastRenderedPageBreak/>
        <w:t xml:space="preserve">Designated </w:t>
      </w:r>
      <w:proofErr w:type="spellStart"/>
      <w:r w:rsidRPr="002A2EEF">
        <w:rPr>
          <w:rFonts w:ascii="Times New Roman" w:hAnsi="Times New Roman"/>
          <w:b/>
        </w:rPr>
        <w:t>Blackstart</w:t>
      </w:r>
      <w:proofErr w:type="spellEnd"/>
      <w:r w:rsidRPr="002A2EEF">
        <w:rPr>
          <w:rFonts w:ascii="Times New Roman" w:hAnsi="Times New Roman"/>
          <w:b/>
        </w:rPr>
        <w:t xml:space="preserve"> Resource</w:t>
      </w:r>
      <w:r>
        <w:rPr>
          <w:rFonts w:ascii="Times New Roman" w:hAnsi="Times New Roman"/>
        </w:rPr>
        <w:t xml:space="preserve"> is a resource that meets the eligibility requirements specified in Schedule 16 of the OATT, </w:t>
      </w:r>
      <w:r w:rsidR="007B1040">
        <w:rPr>
          <w:rFonts w:ascii="Times New Roman" w:hAnsi="Times New Roman"/>
        </w:rPr>
        <w:t xml:space="preserve">which includes any resource referred to previously as a </w:t>
      </w:r>
      <w:r>
        <w:rPr>
          <w:rFonts w:ascii="Times New Roman" w:hAnsi="Times New Roman"/>
        </w:rPr>
        <w:t xml:space="preserve">Category B Designated </w:t>
      </w:r>
      <w:proofErr w:type="spellStart"/>
      <w:r>
        <w:rPr>
          <w:rFonts w:ascii="Times New Roman" w:hAnsi="Times New Roman"/>
        </w:rPr>
        <w:t>Blackstart</w:t>
      </w:r>
      <w:proofErr w:type="spellEnd"/>
      <w:r>
        <w:rPr>
          <w:rFonts w:ascii="Times New Roman" w:hAnsi="Times New Roman"/>
        </w:rPr>
        <w:t xml:space="preserve"> Resource.</w:t>
      </w:r>
    </w:p>
    <w:p w14:paraId="63E54A4A" w14:textId="77777777" w:rsidR="008B4530" w:rsidRDefault="008B4530" w:rsidP="008B4530">
      <w:pPr>
        <w:spacing w:after="0" w:line="360" w:lineRule="auto"/>
        <w:rPr>
          <w:rFonts w:ascii="Times New Roman" w:hAnsi="Times New Roman"/>
        </w:rPr>
      </w:pPr>
    </w:p>
    <w:p w14:paraId="63E54A4B" w14:textId="6EC6BA3D" w:rsidR="008B4530" w:rsidRDefault="008369D8" w:rsidP="008B4530">
      <w:pPr>
        <w:spacing w:after="0" w:line="360" w:lineRule="auto"/>
        <w:rPr>
          <w:rFonts w:ascii="Times New Roman" w:hAnsi="Times New Roman"/>
        </w:rPr>
      </w:pPr>
      <w:r w:rsidRPr="002945CC">
        <w:rPr>
          <w:rFonts w:ascii="Times New Roman" w:hAnsi="Times New Roman"/>
          <w:b/>
        </w:rPr>
        <w:t>Designated Entity</w:t>
      </w:r>
      <w:r>
        <w:rPr>
          <w:rFonts w:ascii="Times New Roman" w:hAnsi="Times New Roman"/>
        </w:rPr>
        <w:t xml:space="preserve"> is the entity designated by a Market Participant to receive Dispatch Instructions for </w:t>
      </w:r>
      <w:r w:rsidR="00B91AC5">
        <w:rPr>
          <w:rFonts w:ascii="Times New Roman" w:hAnsi="Times New Roman"/>
        </w:rPr>
        <w:t xml:space="preserve">a Generator Asset </w:t>
      </w:r>
      <w:r>
        <w:rPr>
          <w:rFonts w:ascii="Times New Roman" w:hAnsi="Times New Roman"/>
        </w:rPr>
        <w:t xml:space="preserve">and/or </w:t>
      </w:r>
      <w:proofErr w:type="spellStart"/>
      <w:r>
        <w:rPr>
          <w:rFonts w:ascii="Times New Roman" w:hAnsi="Times New Roman"/>
        </w:rPr>
        <w:t>Dispatchable</w:t>
      </w:r>
      <w:proofErr w:type="spellEnd"/>
      <w:r>
        <w:rPr>
          <w:rFonts w:ascii="Times New Roman" w:hAnsi="Times New Roman"/>
        </w:rPr>
        <w:t xml:space="preserve"> Asset Related Demand in accordance with the provisions set forth in ISO New England Operating Procedure No. 14.</w:t>
      </w:r>
    </w:p>
    <w:p w14:paraId="63E54A4C" w14:textId="77777777" w:rsidR="008B4530" w:rsidRDefault="008B4530" w:rsidP="008B4530">
      <w:pPr>
        <w:spacing w:after="0" w:line="360" w:lineRule="auto"/>
        <w:rPr>
          <w:rFonts w:ascii="Times New Roman" w:hAnsi="Times New Roman"/>
        </w:rPr>
      </w:pPr>
    </w:p>
    <w:p w14:paraId="63E54A4D" w14:textId="77777777" w:rsidR="008B4530" w:rsidRDefault="008369D8" w:rsidP="008B4530">
      <w:pPr>
        <w:spacing w:after="0" w:line="360" w:lineRule="auto"/>
        <w:rPr>
          <w:rFonts w:ascii="Times New Roman" w:hAnsi="Times New Roman"/>
        </w:rPr>
      </w:pPr>
      <w:r w:rsidRPr="00E2583A">
        <w:rPr>
          <w:rFonts w:ascii="Times New Roman" w:hAnsi="Times New Roman"/>
          <w:b/>
        </w:rPr>
        <w:t>Designated FCM Participant</w:t>
      </w:r>
      <w:r>
        <w:rPr>
          <w:rFonts w:ascii="Times New Roman" w:hAnsi="Times New Roman"/>
        </w:rPr>
        <w:t xml:space="preserve"> is any Lead Market Participant, including any Provisional Member that is a Lead Market Participant, transacting in any Forward Capacity Auction, reconfiguration auctions or Capacity Supply Obligation Bilateral for capacity that is otherwise required to provide additional financial assurance under the ISO New England Financial Assurance Policy.</w:t>
      </w:r>
    </w:p>
    <w:p w14:paraId="63E54A4E" w14:textId="77777777" w:rsidR="008B4530" w:rsidRDefault="008B4530" w:rsidP="008B4530">
      <w:pPr>
        <w:spacing w:after="0" w:line="360" w:lineRule="auto"/>
        <w:rPr>
          <w:rFonts w:ascii="Times New Roman" w:hAnsi="Times New Roman"/>
        </w:rPr>
      </w:pPr>
    </w:p>
    <w:p w14:paraId="63E54A4F" w14:textId="77777777" w:rsidR="008B4530" w:rsidRDefault="008369D8" w:rsidP="008B4530">
      <w:pPr>
        <w:spacing w:after="0" w:line="360" w:lineRule="auto"/>
        <w:rPr>
          <w:rFonts w:ascii="Times New Roman" w:hAnsi="Times New Roman"/>
        </w:rPr>
      </w:pPr>
      <w:r w:rsidRPr="00E2583A">
        <w:rPr>
          <w:rFonts w:ascii="Times New Roman" w:hAnsi="Times New Roman"/>
          <w:b/>
        </w:rPr>
        <w:t>Designated FTR Participant</w:t>
      </w:r>
      <w:r>
        <w:rPr>
          <w:rFonts w:ascii="Times New Roman" w:hAnsi="Times New Roman"/>
        </w:rPr>
        <w:t xml:space="preserve"> is a Market Participant, including FTR-Only Customers, transacting in the FTR Auction that is otherwise required to provide additional financial assurance under the ISO New England Financial Assurance Policy.</w:t>
      </w:r>
    </w:p>
    <w:p w14:paraId="63E54A50" w14:textId="77777777" w:rsidR="008B4530" w:rsidRDefault="008B4530" w:rsidP="008B4530">
      <w:pPr>
        <w:spacing w:after="0" w:line="360" w:lineRule="auto"/>
        <w:rPr>
          <w:rFonts w:ascii="Times New Roman" w:hAnsi="Times New Roman"/>
        </w:rPr>
      </w:pPr>
    </w:p>
    <w:p w14:paraId="63E54A51" w14:textId="32C3C05D" w:rsidR="008B4530" w:rsidRDefault="008369D8" w:rsidP="008B4530">
      <w:pPr>
        <w:spacing w:after="0" w:line="360" w:lineRule="auto"/>
        <w:rPr>
          <w:rFonts w:ascii="Times New Roman" w:hAnsi="Times New Roman"/>
        </w:rPr>
      </w:pPr>
      <w:r w:rsidRPr="002945CC">
        <w:rPr>
          <w:rFonts w:ascii="Times New Roman" w:hAnsi="Times New Roman"/>
          <w:b/>
        </w:rPr>
        <w:t>Desired Dispatch Point (DDP)</w:t>
      </w:r>
      <w:r w:rsidR="00B91AC5">
        <w:rPr>
          <w:rFonts w:ascii="Times New Roman" w:hAnsi="Times New Roman"/>
        </w:rPr>
        <w:t xml:space="preserve"> means the control signal, expressed in megawatts, transmitted to direct the output, consumption, or demand reduction level of each Generator Asset, </w:t>
      </w:r>
      <w:proofErr w:type="spellStart"/>
      <w:r w:rsidR="00B91AC5">
        <w:rPr>
          <w:rFonts w:ascii="Times New Roman" w:hAnsi="Times New Roman"/>
        </w:rPr>
        <w:t>Dispatchable</w:t>
      </w:r>
      <w:proofErr w:type="spellEnd"/>
      <w:r w:rsidR="00B91AC5">
        <w:rPr>
          <w:rFonts w:ascii="Times New Roman" w:hAnsi="Times New Roman"/>
        </w:rPr>
        <w:t xml:space="preserve"> Asset Related Demand, </w:t>
      </w:r>
      <w:r w:rsidR="00B91AC5" w:rsidRPr="009C2765">
        <w:rPr>
          <w:rFonts w:ascii="Times New Roman" w:hAnsi="Times New Roman"/>
        </w:rPr>
        <w:t>or</w:t>
      </w:r>
      <w:r w:rsidR="00B91AC5">
        <w:rPr>
          <w:rFonts w:ascii="Times New Roman" w:hAnsi="Times New Roman"/>
        </w:rPr>
        <w:t xml:space="preserve"> Demand Response Resource dispatched by the ISO in accordance with the asset’s Offer Data</w:t>
      </w:r>
      <w:r>
        <w:rPr>
          <w:rFonts w:ascii="Times New Roman" w:hAnsi="Times New Roman"/>
        </w:rPr>
        <w:t>.</w:t>
      </w:r>
    </w:p>
    <w:p w14:paraId="63E54A52" w14:textId="77777777" w:rsidR="008B4530" w:rsidRPr="00E47933" w:rsidRDefault="008B4530" w:rsidP="008B4530">
      <w:pPr>
        <w:spacing w:after="0" w:line="360" w:lineRule="auto"/>
        <w:rPr>
          <w:rFonts w:ascii="Times New Roman" w:hAnsi="Times New Roman"/>
        </w:rPr>
      </w:pPr>
    </w:p>
    <w:p w14:paraId="63E54A53" w14:textId="77777777" w:rsidR="008B4530" w:rsidRDefault="008369D8" w:rsidP="008B4530">
      <w:pPr>
        <w:spacing w:after="0" w:line="360" w:lineRule="auto"/>
        <w:rPr>
          <w:rFonts w:ascii="Times New Roman" w:hAnsi="Times New Roman"/>
        </w:rPr>
      </w:pPr>
      <w:r w:rsidRPr="008E2F7F">
        <w:rPr>
          <w:rFonts w:ascii="Times New Roman" w:hAnsi="Times New Roman"/>
          <w:b/>
        </w:rPr>
        <w:t>Direct Assignment Facilities</w:t>
      </w:r>
      <w:r w:rsidRPr="00E47933">
        <w:rPr>
          <w:rFonts w:ascii="Times New Roman" w:hAnsi="Times New Roman"/>
        </w:rPr>
        <w:t xml:space="preserve"> are facilities or portions of facilities that are constructed for the sole use/benefit of a particular Transmission Customer requesting service under the OATT or a Generator Owner requesting an interconnection.  Direct Assignment Facilities shall be specified in a separate agreement among the ISO, Interconnection Customer and Transmission Customer, as applicable, and the Transmission Owner whose transmission system is to be modified to include and/or interconnect with the Direct Assignment Facilities, shall be subject to applicable Commission requirements, and shall be paid for by the Customer in accordance with the applicable agreement and the Tariff. </w:t>
      </w:r>
    </w:p>
    <w:p w14:paraId="63E54A54" w14:textId="77777777" w:rsidR="008B4530" w:rsidRPr="00E47933" w:rsidRDefault="008B4530" w:rsidP="008B4530">
      <w:pPr>
        <w:spacing w:after="0" w:line="360" w:lineRule="auto"/>
        <w:rPr>
          <w:rFonts w:ascii="Times New Roman" w:hAnsi="Times New Roman"/>
        </w:rPr>
      </w:pPr>
    </w:p>
    <w:p w14:paraId="63E54A55" w14:textId="77777777" w:rsidR="008B4530" w:rsidRDefault="008369D8" w:rsidP="008B4530">
      <w:pPr>
        <w:spacing w:after="0" w:line="360" w:lineRule="auto"/>
        <w:rPr>
          <w:rFonts w:ascii="Times New Roman" w:hAnsi="Times New Roman"/>
        </w:rPr>
      </w:pPr>
      <w:r w:rsidRPr="008E2F7F">
        <w:rPr>
          <w:rFonts w:ascii="Times New Roman" w:hAnsi="Times New Roman"/>
          <w:b/>
        </w:rPr>
        <w:t>Directly Metered Assets</w:t>
      </w:r>
      <w:r w:rsidRPr="00E47933">
        <w:rPr>
          <w:rFonts w:ascii="Times New Roman" w:hAnsi="Times New Roman"/>
        </w:rPr>
        <w:t xml:space="preserve"> are specifically measured by OP-18 compliant metering as currently described in Section IV (Metering and Recording for Settlements) of OP-18.  Directly Metered Assets include all Tie-Line Assets, all Generator Assets, as well as some Load Assets.  Load Assets for which the Host Participant is not the Assigned Meter Reader are considered Directly Metered Assets. In addition, the Host Participant Assigned Meter Reader determines which additional Load Assets are considered Directly </w:t>
      </w:r>
      <w:r w:rsidRPr="00E47933">
        <w:rPr>
          <w:rFonts w:ascii="Times New Roman" w:hAnsi="Times New Roman"/>
        </w:rPr>
        <w:lastRenderedPageBreak/>
        <w:t xml:space="preserve">Metered Assets and which ones are considered Profiled Load Assets based upon the Host Participant Assigned Meter Reader reporting systems and process by which the Host Participant Assigned Meter Reader allocates non-PTF losses. </w:t>
      </w:r>
    </w:p>
    <w:p w14:paraId="63E54A56" w14:textId="77777777" w:rsidR="008B4530" w:rsidRPr="00E47933" w:rsidRDefault="008B4530" w:rsidP="008B4530">
      <w:pPr>
        <w:spacing w:after="0" w:line="360" w:lineRule="auto"/>
        <w:rPr>
          <w:rFonts w:ascii="Times New Roman" w:hAnsi="Times New Roman"/>
        </w:rPr>
      </w:pPr>
    </w:p>
    <w:p w14:paraId="63E54A57" w14:textId="77777777" w:rsidR="008B4530" w:rsidRDefault="008369D8" w:rsidP="008B4530">
      <w:pPr>
        <w:spacing w:after="0" w:line="360" w:lineRule="auto"/>
        <w:rPr>
          <w:rFonts w:ascii="Times New Roman" w:hAnsi="Times New Roman"/>
        </w:rPr>
      </w:pPr>
      <w:r w:rsidRPr="008E2F7F">
        <w:rPr>
          <w:rFonts w:ascii="Times New Roman" w:hAnsi="Times New Roman"/>
          <w:b/>
        </w:rPr>
        <w:t>Disbursement Agreement</w:t>
      </w:r>
      <w:r w:rsidRPr="00E47933">
        <w:rPr>
          <w:rFonts w:ascii="Times New Roman" w:hAnsi="Times New Roman"/>
        </w:rPr>
        <w:t xml:space="preserve"> is the Rate Design and Funds Disbursement Agreement among the PTOs, as amended and restated from time to time. </w:t>
      </w:r>
    </w:p>
    <w:p w14:paraId="63E54A58" w14:textId="77777777" w:rsidR="008B4530" w:rsidRDefault="008B4530" w:rsidP="008B4530">
      <w:pPr>
        <w:spacing w:after="0" w:line="360" w:lineRule="auto"/>
        <w:rPr>
          <w:rFonts w:ascii="Times New Roman" w:hAnsi="Times New Roman"/>
        </w:rPr>
      </w:pPr>
    </w:p>
    <w:p w14:paraId="63E54A59" w14:textId="7D423A7C" w:rsidR="008B4530" w:rsidRDefault="008369D8" w:rsidP="008B4530">
      <w:pPr>
        <w:spacing w:after="0" w:line="360" w:lineRule="auto"/>
        <w:rPr>
          <w:rFonts w:ascii="Times New Roman" w:hAnsi="Times New Roman"/>
        </w:rPr>
      </w:pPr>
      <w:r w:rsidRPr="008E2F7F">
        <w:rPr>
          <w:rFonts w:ascii="Times New Roman" w:hAnsi="Times New Roman"/>
          <w:b/>
        </w:rPr>
        <w:t>Dispatch Instruction</w:t>
      </w:r>
      <w:r w:rsidRPr="00E47933">
        <w:rPr>
          <w:rFonts w:ascii="Times New Roman" w:hAnsi="Times New Roman"/>
        </w:rPr>
        <w:t xml:space="preserve"> means directions given by the ISO to Market Participants, which may include instructions to start up, shut down, raise or lower generation, curtail or restore loads from Demand </w:t>
      </w:r>
      <w:r w:rsidR="003F2E5B">
        <w:rPr>
          <w:rFonts w:ascii="Times New Roman" w:hAnsi="Times New Roman"/>
        </w:rPr>
        <w:t xml:space="preserve">Response </w:t>
      </w:r>
      <w:r w:rsidRPr="00E47933">
        <w:rPr>
          <w:rFonts w:ascii="Times New Roman" w:hAnsi="Times New Roman"/>
        </w:rPr>
        <w:t xml:space="preserve">Resources, change External Transactions, or change the status </w:t>
      </w:r>
      <w:r w:rsidRPr="002C5B36">
        <w:rPr>
          <w:rFonts w:ascii="Times New Roman" w:hAnsi="Times New Roman"/>
        </w:rPr>
        <w:t xml:space="preserve">or consumption </w:t>
      </w:r>
      <w:r w:rsidRPr="00E47933">
        <w:rPr>
          <w:rFonts w:ascii="Times New Roman" w:hAnsi="Times New Roman"/>
        </w:rPr>
        <w:t xml:space="preserve">of a </w:t>
      </w:r>
      <w:proofErr w:type="spellStart"/>
      <w:r w:rsidRPr="00E47933">
        <w:rPr>
          <w:rFonts w:ascii="Times New Roman" w:hAnsi="Times New Roman"/>
        </w:rPr>
        <w:t>Dispatchable</w:t>
      </w:r>
      <w:proofErr w:type="spellEnd"/>
      <w:r w:rsidRPr="00E47933">
        <w:rPr>
          <w:rFonts w:ascii="Times New Roman" w:hAnsi="Times New Roman"/>
        </w:rPr>
        <w:t xml:space="preserve"> Asset Related Demand in accordance with the Supply Offer</w:t>
      </w:r>
      <w:r>
        <w:rPr>
          <w:rFonts w:ascii="Times New Roman" w:hAnsi="Times New Roman"/>
        </w:rPr>
        <w:t>,</w:t>
      </w:r>
      <w:r w:rsidRPr="00E47933">
        <w:rPr>
          <w:rFonts w:ascii="Times New Roman" w:hAnsi="Times New Roman"/>
        </w:rPr>
        <w:t xml:space="preserve"> Demand Bid</w:t>
      </w:r>
      <w:r>
        <w:rPr>
          <w:rFonts w:ascii="Times New Roman" w:hAnsi="Times New Roman"/>
        </w:rPr>
        <w:t>, or Demand Reduction Offer</w:t>
      </w:r>
      <w:r w:rsidRPr="00E47933">
        <w:rPr>
          <w:rFonts w:ascii="Times New Roman" w:hAnsi="Times New Roman"/>
        </w:rPr>
        <w:t xml:space="preserve"> parameters.  Such instructions may also require a change to the operation of a Pool Transmission Facility. Such instructions are given through either electronic or verbal means. </w:t>
      </w:r>
    </w:p>
    <w:p w14:paraId="63E54A5A" w14:textId="77777777" w:rsidR="008B4530" w:rsidRPr="00E47933" w:rsidRDefault="008B4530" w:rsidP="008B4530">
      <w:pPr>
        <w:spacing w:after="0" w:line="360" w:lineRule="auto"/>
        <w:rPr>
          <w:rFonts w:ascii="Times New Roman" w:hAnsi="Times New Roman"/>
        </w:rPr>
      </w:pPr>
    </w:p>
    <w:p w14:paraId="63E54A5D" w14:textId="05926523" w:rsidR="008B4530" w:rsidRDefault="008369D8" w:rsidP="008B4530">
      <w:pPr>
        <w:spacing w:after="0" w:line="360" w:lineRule="auto"/>
        <w:rPr>
          <w:rFonts w:ascii="Times New Roman" w:hAnsi="Times New Roman"/>
        </w:rPr>
      </w:pPr>
      <w:r w:rsidRPr="008E2F7F">
        <w:rPr>
          <w:rFonts w:ascii="Times New Roman" w:hAnsi="Times New Roman"/>
          <w:b/>
        </w:rPr>
        <w:t>Dispatch Zone</w:t>
      </w:r>
      <w:r w:rsidRPr="00E47933">
        <w:rPr>
          <w:rFonts w:ascii="Times New Roman" w:hAnsi="Times New Roman"/>
        </w:rPr>
        <w:t xml:space="preserve"> means a subset of Nodes located within a Load Zone established by the ISO for each Capacity Commitment Period pursuant to Section III.</w:t>
      </w:r>
      <w:r w:rsidR="007340CD">
        <w:rPr>
          <w:rFonts w:ascii="Times New Roman" w:hAnsi="Times New Roman"/>
        </w:rPr>
        <w:t>12.4A</w:t>
      </w:r>
      <w:r w:rsidRPr="00E47933">
        <w:rPr>
          <w:rFonts w:ascii="Times New Roman" w:hAnsi="Times New Roman"/>
        </w:rPr>
        <w:t xml:space="preserve">. </w:t>
      </w:r>
    </w:p>
    <w:p w14:paraId="63E54A5E" w14:textId="77777777" w:rsidR="008B4530" w:rsidRDefault="008B4530" w:rsidP="008B4530">
      <w:pPr>
        <w:spacing w:after="0" w:line="360" w:lineRule="auto"/>
        <w:rPr>
          <w:rFonts w:ascii="Times New Roman" w:hAnsi="Times New Roman"/>
        </w:rPr>
      </w:pPr>
    </w:p>
    <w:p w14:paraId="63E54A5F" w14:textId="7FB420B9" w:rsidR="008B4530" w:rsidRDefault="008369D8" w:rsidP="008B4530">
      <w:pPr>
        <w:spacing w:after="0" w:line="360" w:lineRule="auto"/>
        <w:rPr>
          <w:rFonts w:ascii="Times New Roman" w:hAnsi="Times New Roman"/>
        </w:rPr>
      </w:pPr>
      <w:proofErr w:type="spellStart"/>
      <w:r w:rsidRPr="008E2F7F">
        <w:rPr>
          <w:rFonts w:ascii="Times New Roman" w:hAnsi="Times New Roman"/>
          <w:b/>
        </w:rPr>
        <w:t>Dispatchable</w:t>
      </w:r>
      <w:proofErr w:type="spellEnd"/>
      <w:r w:rsidRPr="008E2F7F">
        <w:rPr>
          <w:rFonts w:ascii="Times New Roman" w:hAnsi="Times New Roman"/>
          <w:b/>
        </w:rPr>
        <w:t xml:space="preserve"> Asset Related Demand</w:t>
      </w:r>
      <w:r w:rsidRPr="00E47933">
        <w:rPr>
          <w:rFonts w:ascii="Times New Roman" w:hAnsi="Times New Roman"/>
        </w:rPr>
        <w:t xml:space="preserve"> </w:t>
      </w:r>
      <w:r w:rsidR="00B91AC5" w:rsidRPr="00862982">
        <w:rPr>
          <w:rFonts w:ascii="Times New Roman" w:hAnsi="Times New Roman"/>
          <w:b/>
        </w:rPr>
        <w:t>(DARD)</w:t>
      </w:r>
      <w:r w:rsidR="00B91AC5">
        <w:rPr>
          <w:rFonts w:ascii="Times New Roman" w:hAnsi="Times New Roman"/>
        </w:rPr>
        <w:t xml:space="preserve"> </w:t>
      </w:r>
      <w:r w:rsidRPr="00E47933">
        <w:rPr>
          <w:rFonts w:ascii="Times New Roman" w:hAnsi="Times New Roman"/>
        </w:rPr>
        <w:t>is an Asset Related Demand that</w:t>
      </w:r>
      <w:r>
        <w:rPr>
          <w:rFonts w:ascii="Times New Roman" w:hAnsi="Times New Roman"/>
        </w:rPr>
        <w:t xml:space="preserve"> is capable of having </w:t>
      </w:r>
      <w:r w:rsidRPr="00E47933">
        <w:rPr>
          <w:rFonts w:ascii="Times New Roman" w:hAnsi="Times New Roman"/>
        </w:rPr>
        <w:t>its energy consumption modified in Real-Time</w:t>
      </w:r>
      <w:r>
        <w:rPr>
          <w:rFonts w:ascii="Times New Roman" w:hAnsi="Times New Roman"/>
        </w:rPr>
        <w:t xml:space="preserve"> in response to Dispatch Instructions</w:t>
      </w:r>
      <w:r w:rsidR="00B91AC5">
        <w:rPr>
          <w:rFonts w:ascii="Times New Roman" w:hAnsi="Times New Roman"/>
        </w:rPr>
        <w:t>. A DARD must</w:t>
      </w:r>
      <w:r>
        <w:rPr>
          <w:rFonts w:ascii="Times New Roman" w:hAnsi="Times New Roman"/>
        </w:rPr>
        <w:t xml:space="preserve"> </w:t>
      </w:r>
      <w:r w:rsidR="00B91AC5">
        <w:rPr>
          <w:rFonts w:ascii="Times New Roman" w:hAnsi="Times New Roman"/>
        </w:rPr>
        <w:t>be capable of receiving and responding to e</w:t>
      </w:r>
      <w:r>
        <w:rPr>
          <w:rFonts w:ascii="Times New Roman" w:hAnsi="Times New Roman"/>
        </w:rPr>
        <w:t>lectronic Dispatch</w:t>
      </w:r>
      <w:r w:rsidR="00DF2A02">
        <w:rPr>
          <w:rFonts w:ascii="Times New Roman" w:hAnsi="Times New Roman"/>
        </w:rPr>
        <w:t xml:space="preserve"> </w:t>
      </w:r>
      <w:r w:rsidR="00B91AC5">
        <w:rPr>
          <w:rFonts w:ascii="Times New Roman" w:hAnsi="Times New Roman"/>
        </w:rPr>
        <w:t>Instructions</w:t>
      </w:r>
      <w:r>
        <w:rPr>
          <w:rFonts w:ascii="Times New Roman" w:hAnsi="Times New Roman"/>
        </w:rPr>
        <w:t xml:space="preserve">, </w:t>
      </w:r>
      <w:r w:rsidRPr="00E47933">
        <w:rPr>
          <w:rFonts w:ascii="Times New Roman" w:hAnsi="Times New Roman"/>
        </w:rPr>
        <w:t>must be able to increase or decrease energy consumption between its Minimum Consumption Limit and Maximum Consumptio</w:t>
      </w:r>
      <w:r>
        <w:rPr>
          <w:rFonts w:ascii="Times New Roman" w:hAnsi="Times New Roman"/>
        </w:rPr>
        <w:t>n Limit in accordance with D</w:t>
      </w:r>
      <w:r w:rsidRPr="00E47933">
        <w:rPr>
          <w:rFonts w:ascii="Times New Roman" w:hAnsi="Times New Roman"/>
        </w:rPr>
        <w:t xml:space="preserve">ispatch </w:t>
      </w:r>
      <w:r>
        <w:rPr>
          <w:rFonts w:ascii="Times New Roman" w:hAnsi="Times New Roman"/>
        </w:rPr>
        <w:t>I</w:t>
      </w:r>
      <w:r w:rsidRPr="00E47933">
        <w:rPr>
          <w:rFonts w:ascii="Times New Roman" w:hAnsi="Times New Roman"/>
        </w:rPr>
        <w:t>nstructions</w:t>
      </w:r>
      <w:r w:rsidR="00B91AC5">
        <w:rPr>
          <w:rFonts w:ascii="Times New Roman" w:hAnsi="Times New Roman"/>
        </w:rPr>
        <w:t>,</w:t>
      </w:r>
      <w:r w:rsidRPr="00E47933">
        <w:rPr>
          <w:rFonts w:ascii="Times New Roman" w:hAnsi="Times New Roman"/>
        </w:rPr>
        <w:t xml:space="preserve"> and must meet the technical requirements specified in the ISO New England </w:t>
      </w:r>
      <w:r w:rsidR="00B91AC5">
        <w:rPr>
          <w:rFonts w:ascii="Times New Roman" w:hAnsi="Times New Roman"/>
        </w:rPr>
        <w:t xml:space="preserve">Operating Procedures and </w:t>
      </w:r>
      <w:r w:rsidRPr="00E47933">
        <w:rPr>
          <w:rFonts w:ascii="Times New Roman" w:hAnsi="Times New Roman"/>
        </w:rPr>
        <w:t xml:space="preserve">Manuals. </w:t>
      </w:r>
    </w:p>
    <w:p w14:paraId="63E54A60" w14:textId="77777777" w:rsidR="008B4530" w:rsidRPr="002C5B36" w:rsidRDefault="008B4530" w:rsidP="008B4530">
      <w:pPr>
        <w:spacing w:after="0" w:line="360" w:lineRule="auto"/>
        <w:rPr>
          <w:rFonts w:ascii="Times New Roman" w:hAnsi="Times New Roman"/>
        </w:rPr>
      </w:pPr>
    </w:p>
    <w:p w14:paraId="63E54A63" w14:textId="68ECAFD1" w:rsidR="008B4530" w:rsidRDefault="008369D8" w:rsidP="008B4530">
      <w:pPr>
        <w:spacing w:after="0" w:line="360" w:lineRule="auto"/>
        <w:rPr>
          <w:rFonts w:ascii="Times New Roman" w:hAnsi="Times New Roman"/>
        </w:rPr>
      </w:pPr>
      <w:proofErr w:type="spellStart"/>
      <w:r w:rsidRPr="00A27C7E">
        <w:rPr>
          <w:rFonts w:ascii="Times New Roman" w:hAnsi="Times New Roman"/>
          <w:b/>
        </w:rPr>
        <w:t>Dispatchable</w:t>
      </w:r>
      <w:proofErr w:type="spellEnd"/>
      <w:r w:rsidRPr="00A27C7E">
        <w:rPr>
          <w:rFonts w:ascii="Times New Roman" w:hAnsi="Times New Roman"/>
          <w:b/>
        </w:rPr>
        <w:t xml:space="preserve"> Resource</w:t>
      </w:r>
      <w:r>
        <w:rPr>
          <w:rFonts w:ascii="Times New Roman" w:hAnsi="Times New Roman"/>
          <w:b/>
        </w:rPr>
        <w:t xml:space="preserve"> </w:t>
      </w:r>
      <w:r>
        <w:rPr>
          <w:rFonts w:ascii="Times New Roman" w:hAnsi="Times New Roman"/>
        </w:rPr>
        <w:t>is any</w:t>
      </w:r>
      <w:r w:rsidR="00466F54">
        <w:rPr>
          <w:rFonts w:ascii="Times New Roman" w:hAnsi="Times New Roman"/>
        </w:rPr>
        <w:t xml:space="preserve"> Generator</w:t>
      </w:r>
      <w:r w:rsidR="00D42BF7">
        <w:rPr>
          <w:rFonts w:ascii="Times New Roman" w:hAnsi="Times New Roman"/>
        </w:rPr>
        <w:t xml:space="preserve"> </w:t>
      </w:r>
      <w:r w:rsidR="00466F54">
        <w:rPr>
          <w:rFonts w:ascii="Times New Roman" w:hAnsi="Times New Roman"/>
        </w:rPr>
        <w:t>Asset</w:t>
      </w:r>
      <w:r>
        <w:rPr>
          <w:rFonts w:ascii="Times New Roman" w:hAnsi="Times New Roman"/>
        </w:rPr>
        <w:t xml:space="preserve">, </w:t>
      </w:r>
      <w:proofErr w:type="spellStart"/>
      <w:r>
        <w:rPr>
          <w:rFonts w:ascii="Times New Roman" w:hAnsi="Times New Roman"/>
        </w:rPr>
        <w:t>Dispatchable</w:t>
      </w:r>
      <w:proofErr w:type="spellEnd"/>
      <w:r>
        <w:rPr>
          <w:rFonts w:ascii="Times New Roman" w:hAnsi="Times New Roman"/>
        </w:rPr>
        <w:t xml:space="preserve"> Asset Related Demand, Demand Response Resource, or</w:t>
      </w:r>
      <w:r w:rsidR="00466F54">
        <w:rPr>
          <w:rFonts w:ascii="Times New Roman" w:hAnsi="Times New Roman"/>
        </w:rPr>
        <w:t>, with respect to the Regulation Market only,</w:t>
      </w:r>
      <w:r>
        <w:rPr>
          <w:rFonts w:ascii="Times New Roman" w:hAnsi="Times New Roman"/>
        </w:rPr>
        <w:t xml:space="preserve"> Alternative Technology Regulation Resource</w:t>
      </w:r>
      <w:r w:rsidR="00466F54">
        <w:rPr>
          <w:rFonts w:ascii="Times New Roman" w:hAnsi="Times New Roman"/>
        </w:rPr>
        <w:t>,</w:t>
      </w:r>
      <w:r>
        <w:rPr>
          <w:rFonts w:ascii="Times New Roman" w:hAnsi="Times New Roman"/>
        </w:rPr>
        <w:t xml:space="preserve"> that, during the course of normal operation, is capable of receiving and responding to electronic Dispatch Instructions in accordance with the parameters contained in the Resource’s Supply Offer, Demand Bid, Demand Reduction Offer or Regulation Service Offer.  A Resource that is normally classified as a </w:t>
      </w:r>
      <w:proofErr w:type="spellStart"/>
      <w:r>
        <w:rPr>
          <w:rFonts w:ascii="Times New Roman" w:hAnsi="Times New Roman"/>
        </w:rPr>
        <w:t>Dispatchable</w:t>
      </w:r>
      <w:proofErr w:type="spellEnd"/>
      <w:r>
        <w:rPr>
          <w:rFonts w:ascii="Times New Roman" w:hAnsi="Times New Roman"/>
        </w:rPr>
        <w:t xml:space="preserve"> Resource remains a </w:t>
      </w:r>
      <w:proofErr w:type="spellStart"/>
      <w:r>
        <w:rPr>
          <w:rFonts w:ascii="Times New Roman" w:hAnsi="Times New Roman"/>
        </w:rPr>
        <w:t>Dispatchable</w:t>
      </w:r>
      <w:proofErr w:type="spellEnd"/>
      <w:r>
        <w:rPr>
          <w:rFonts w:ascii="Times New Roman" w:hAnsi="Times New Roman"/>
        </w:rPr>
        <w:t xml:space="preserve"> Resource when it is temporarily not capable of receiving and responding to electronic Dispatch Instructions.</w:t>
      </w:r>
    </w:p>
    <w:p w14:paraId="63E54A64" w14:textId="77777777" w:rsidR="008B4530" w:rsidRDefault="008B4530" w:rsidP="008B4530">
      <w:pPr>
        <w:spacing w:after="0" w:line="360" w:lineRule="auto"/>
        <w:rPr>
          <w:rFonts w:ascii="Times New Roman" w:hAnsi="Times New Roman"/>
        </w:rPr>
      </w:pPr>
    </w:p>
    <w:p w14:paraId="63E54A65" w14:textId="77777777" w:rsidR="008B4530" w:rsidRDefault="008369D8" w:rsidP="008B4530">
      <w:pPr>
        <w:spacing w:after="0" w:line="360" w:lineRule="auto"/>
        <w:rPr>
          <w:rFonts w:ascii="Times New Roman" w:hAnsi="Times New Roman"/>
        </w:rPr>
      </w:pPr>
      <w:r w:rsidRPr="00E2583A">
        <w:rPr>
          <w:rFonts w:ascii="Times New Roman" w:hAnsi="Times New Roman"/>
          <w:b/>
        </w:rPr>
        <w:t>Dispute Representatives</w:t>
      </w:r>
      <w:r>
        <w:rPr>
          <w:rFonts w:ascii="Times New Roman" w:hAnsi="Times New Roman"/>
        </w:rPr>
        <w:t xml:space="preserve"> are defined in 6.5.c of the ISO New England Billing Policy.</w:t>
      </w:r>
    </w:p>
    <w:p w14:paraId="63E54A66" w14:textId="77777777" w:rsidR="008B4530" w:rsidRDefault="008B4530" w:rsidP="008B4530">
      <w:pPr>
        <w:spacing w:after="0" w:line="360" w:lineRule="auto"/>
        <w:rPr>
          <w:rFonts w:ascii="Times New Roman" w:hAnsi="Times New Roman"/>
        </w:rPr>
      </w:pPr>
    </w:p>
    <w:p w14:paraId="63E54A67" w14:textId="77777777" w:rsidR="008B4530" w:rsidRDefault="008369D8" w:rsidP="008B4530">
      <w:pPr>
        <w:spacing w:after="0" w:line="360" w:lineRule="auto"/>
        <w:rPr>
          <w:rFonts w:ascii="Times New Roman" w:hAnsi="Times New Roman"/>
        </w:rPr>
      </w:pPr>
      <w:r w:rsidRPr="00E2583A">
        <w:rPr>
          <w:rFonts w:ascii="Times New Roman" w:hAnsi="Times New Roman"/>
          <w:b/>
        </w:rPr>
        <w:lastRenderedPageBreak/>
        <w:t>Disputed Amount</w:t>
      </w:r>
      <w:r>
        <w:rPr>
          <w:rFonts w:ascii="Times New Roman" w:hAnsi="Times New Roman"/>
        </w:rPr>
        <w:t xml:space="preserve"> is a Covered Entity’s disputed amount due on any fully paid monthly Invoice and/or any amount believed to be due or owed on a Remittance Advice, as defined in Section 6 of the ISO New England Billing Policy.</w:t>
      </w:r>
    </w:p>
    <w:p w14:paraId="63E54A68" w14:textId="77777777" w:rsidR="008B4530" w:rsidRDefault="008B4530" w:rsidP="008B4530">
      <w:pPr>
        <w:spacing w:after="0" w:line="360" w:lineRule="auto"/>
        <w:rPr>
          <w:rFonts w:ascii="Times New Roman" w:hAnsi="Times New Roman"/>
        </w:rPr>
      </w:pPr>
    </w:p>
    <w:p w14:paraId="63E54A69" w14:textId="77777777" w:rsidR="008B4530" w:rsidRDefault="008369D8" w:rsidP="008B4530">
      <w:pPr>
        <w:spacing w:after="0" w:line="360" w:lineRule="auto"/>
        <w:rPr>
          <w:rFonts w:ascii="Times New Roman" w:hAnsi="Times New Roman"/>
        </w:rPr>
      </w:pPr>
      <w:r w:rsidRPr="00E2583A">
        <w:rPr>
          <w:rFonts w:ascii="Times New Roman" w:hAnsi="Times New Roman"/>
          <w:b/>
        </w:rPr>
        <w:t>Disputing Party</w:t>
      </w:r>
      <w:r>
        <w:rPr>
          <w:rFonts w:ascii="Times New Roman" w:hAnsi="Times New Roman"/>
        </w:rPr>
        <w:t>, for the purposes of the ISO New England Billing Policy, is any Covered Entity seeking to recover a Disputed Amount.</w:t>
      </w:r>
    </w:p>
    <w:p w14:paraId="63E54A6A" w14:textId="77777777" w:rsidR="008B4530" w:rsidRPr="00E47933" w:rsidRDefault="008B4530" w:rsidP="008B4530">
      <w:pPr>
        <w:spacing w:after="0" w:line="360" w:lineRule="auto"/>
        <w:rPr>
          <w:rFonts w:ascii="Times New Roman" w:hAnsi="Times New Roman"/>
        </w:rPr>
      </w:pPr>
    </w:p>
    <w:p w14:paraId="63E54A6B" w14:textId="67ADBAA4" w:rsidR="008B4530" w:rsidRDefault="008369D8" w:rsidP="008B4530">
      <w:pPr>
        <w:spacing w:after="0" w:line="360" w:lineRule="auto"/>
        <w:rPr>
          <w:rFonts w:ascii="Times New Roman" w:hAnsi="Times New Roman"/>
        </w:rPr>
      </w:pPr>
      <w:r w:rsidRPr="008E2F7F">
        <w:rPr>
          <w:rFonts w:ascii="Times New Roman" w:hAnsi="Times New Roman"/>
          <w:b/>
        </w:rPr>
        <w:t>Distributed Generation</w:t>
      </w:r>
      <w:r w:rsidRPr="00E47933">
        <w:rPr>
          <w:rFonts w:ascii="Times New Roman" w:hAnsi="Times New Roman"/>
        </w:rPr>
        <w:t xml:space="preserve"> means generation directly connected to end-use customer load and located behind the end-use customer’s </w:t>
      </w:r>
      <w:r w:rsidR="00C2567A" w:rsidRPr="00B17E2B">
        <w:rPr>
          <w:rFonts w:ascii="Times New Roman" w:hAnsi="Times New Roman"/>
        </w:rPr>
        <w:t>Retail Delivery Point</w:t>
      </w:r>
      <w:r w:rsidR="00C2567A">
        <w:rPr>
          <w:rFonts w:ascii="Times New Roman" w:hAnsi="Times New Roman"/>
        </w:rPr>
        <w:t xml:space="preserve"> that </w:t>
      </w:r>
      <w:r w:rsidRPr="00E47933">
        <w:rPr>
          <w:rFonts w:ascii="Times New Roman" w:hAnsi="Times New Roman"/>
        </w:rPr>
        <w:t>reduce</w:t>
      </w:r>
      <w:r w:rsidR="00C2567A">
        <w:rPr>
          <w:rFonts w:ascii="Times New Roman" w:hAnsi="Times New Roman"/>
        </w:rPr>
        <w:t>s</w:t>
      </w:r>
      <w:r w:rsidRPr="00E47933">
        <w:rPr>
          <w:rFonts w:ascii="Times New Roman" w:hAnsi="Times New Roman"/>
        </w:rPr>
        <w:t xml:space="preserve"> the amount of energy that would otherwise have been produced on the electricity network in the New England Control Area</w:t>
      </w:r>
      <w:r w:rsidR="00C2567A">
        <w:rPr>
          <w:rFonts w:ascii="Times New Roman" w:hAnsi="Times New Roman"/>
        </w:rPr>
        <w:t>,</w:t>
      </w:r>
      <w:r w:rsidRPr="00E47933">
        <w:rPr>
          <w:rFonts w:ascii="Times New Roman" w:hAnsi="Times New Roman"/>
        </w:rPr>
        <w:t xml:space="preserve"> provided that the </w:t>
      </w:r>
      <w:r w:rsidR="00C2567A">
        <w:rPr>
          <w:rFonts w:ascii="Times New Roman" w:hAnsi="Times New Roman"/>
        </w:rPr>
        <w:t>facility’s Net Supply Capability</w:t>
      </w:r>
      <w:r w:rsidR="00C2567A" w:rsidRPr="00A03C2F">
        <w:rPr>
          <w:rFonts w:ascii="Times New Roman" w:hAnsi="Times New Roman"/>
        </w:rPr>
        <w:t xml:space="preserve"> </w:t>
      </w:r>
      <w:r w:rsidR="00C2567A">
        <w:rPr>
          <w:rFonts w:ascii="Times New Roman" w:hAnsi="Times New Roman"/>
        </w:rPr>
        <w:t>is (i) less than</w:t>
      </w:r>
      <w:r w:rsidRPr="00E47933">
        <w:rPr>
          <w:rFonts w:ascii="Times New Roman" w:hAnsi="Times New Roman"/>
        </w:rPr>
        <w:t xml:space="preserve"> 5 MW or </w:t>
      </w:r>
      <w:r w:rsidR="00C2567A">
        <w:rPr>
          <w:rFonts w:ascii="Times New Roman" w:hAnsi="Times New Roman"/>
        </w:rPr>
        <w:t xml:space="preserve">(ii) less than or equal to </w:t>
      </w:r>
      <w:r w:rsidRPr="00E47933">
        <w:rPr>
          <w:rFonts w:ascii="Times New Roman" w:hAnsi="Times New Roman"/>
        </w:rPr>
        <w:t xml:space="preserve">the </w:t>
      </w:r>
      <w:r w:rsidR="00C2567A" w:rsidRPr="00B17E2B">
        <w:rPr>
          <w:rFonts w:ascii="Times New Roman" w:hAnsi="Times New Roman"/>
        </w:rPr>
        <w:t>Maximum Facility Load</w:t>
      </w:r>
      <w:r w:rsidRPr="00E47933">
        <w:rPr>
          <w:rFonts w:ascii="Times New Roman" w:hAnsi="Times New Roman"/>
        </w:rPr>
        <w:t xml:space="preserve">, whichever is greater. </w:t>
      </w:r>
    </w:p>
    <w:p w14:paraId="4CA3DEB0" w14:textId="77777777" w:rsidR="005B0D73" w:rsidRDefault="005B0D73" w:rsidP="005B0D73">
      <w:pPr>
        <w:spacing w:after="0" w:line="360" w:lineRule="auto"/>
        <w:rPr>
          <w:rFonts w:ascii="Times New Roman" w:hAnsi="Times New Roman"/>
        </w:rPr>
      </w:pPr>
    </w:p>
    <w:p w14:paraId="45A2E7CB" w14:textId="77777777" w:rsidR="005B0D73" w:rsidRPr="006B600F" w:rsidRDefault="005B0D73" w:rsidP="005B0D73">
      <w:pPr>
        <w:spacing w:after="0" w:line="360" w:lineRule="auto"/>
        <w:rPr>
          <w:rFonts w:ascii="Times New Roman" w:hAnsi="Times New Roman"/>
          <w:b/>
        </w:rPr>
      </w:pPr>
      <w:r w:rsidRPr="006B600F">
        <w:rPr>
          <w:rFonts w:ascii="Times New Roman" w:hAnsi="Times New Roman"/>
          <w:b/>
        </w:rPr>
        <w:t>DRR Aggregation Zone</w:t>
      </w:r>
      <w:r>
        <w:rPr>
          <w:rFonts w:ascii="Times New Roman" w:hAnsi="Times New Roman"/>
          <w:b/>
        </w:rPr>
        <w:t xml:space="preserve"> </w:t>
      </w:r>
      <w:r w:rsidRPr="006B600F">
        <w:rPr>
          <w:rFonts w:ascii="Times New Roman" w:hAnsi="Times New Roman"/>
        </w:rPr>
        <w:t xml:space="preserve">is a </w:t>
      </w:r>
      <w:r>
        <w:rPr>
          <w:rFonts w:ascii="Times New Roman" w:hAnsi="Times New Roman"/>
        </w:rPr>
        <w:t xml:space="preserve">Dispatch Zone entirely within a single Reserve Zone or Rest of System or, where a Dispatch Zone </w:t>
      </w:r>
      <w:r w:rsidRPr="007273E4">
        <w:rPr>
          <w:rFonts w:ascii="Times New Roman" w:hAnsi="Times New Roman"/>
        </w:rPr>
        <w:t>is not entirely within a single Reserve Zone</w:t>
      </w:r>
      <w:r>
        <w:rPr>
          <w:rFonts w:ascii="Times New Roman" w:hAnsi="Times New Roman"/>
        </w:rPr>
        <w:t xml:space="preserve"> or Rest of System</w:t>
      </w:r>
      <w:r w:rsidRPr="007273E4">
        <w:rPr>
          <w:rFonts w:ascii="Times New Roman" w:hAnsi="Times New Roman"/>
        </w:rPr>
        <w:t xml:space="preserve">, </w:t>
      </w:r>
      <w:r>
        <w:rPr>
          <w:rFonts w:ascii="Times New Roman" w:hAnsi="Times New Roman"/>
        </w:rPr>
        <w:t>each</w:t>
      </w:r>
      <w:r w:rsidRPr="007273E4">
        <w:rPr>
          <w:rFonts w:ascii="Times New Roman" w:hAnsi="Times New Roman"/>
        </w:rPr>
        <w:t xml:space="preserve"> </w:t>
      </w:r>
      <w:r>
        <w:rPr>
          <w:rFonts w:ascii="Times New Roman" w:hAnsi="Times New Roman"/>
        </w:rPr>
        <w:t xml:space="preserve">portion of the Dispatch </w:t>
      </w:r>
      <w:r w:rsidRPr="006B600F">
        <w:rPr>
          <w:rFonts w:ascii="Times New Roman" w:hAnsi="Times New Roman"/>
        </w:rPr>
        <w:t>Zone demarcated by the Reserve Zone boundary.</w:t>
      </w:r>
    </w:p>
    <w:p w14:paraId="63E54A6C" w14:textId="77777777" w:rsidR="008B4530" w:rsidRDefault="008B4530" w:rsidP="008B4530">
      <w:pPr>
        <w:spacing w:after="0" w:line="360" w:lineRule="auto"/>
        <w:rPr>
          <w:rFonts w:ascii="Times New Roman" w:hAnsi="Times New Roman"/>
        </w:rPr>
      </w:pPr>
    </w:p>
    <w:p w14:paraId="63E54A6D" w14:textId="77777777" w:rsidR="008B4530" w:rsidRDefault="008369D8" w:rsidP="008B4530">
      <w:pPr>
        <w:spacing w:after="0" w:line="360" w:lineRule="auto"/>
        <w:rPr>
          <w:rFonts w:ascii="Times New Roman" w:hAnsi="Times New Roman"/>
        </w:rPr>
      </w:pPr>
      <w:r>
        <w:rPr>
          <w:rFonts w:ascii="Times New Roman" w:hAnsi="Times New Roman"/>
          <w:b/>
        </w:rPr>
        <w:t>Do Not Exceed (</w:t>
      </w:r>
      <w:r w:rsidRPr="004672C6">
        <w:rPr>
          <w:rFonts w:ascii="Times New Roman" w:hAnsi="Times New Roman"/>
          <w:b/>
        </w:rPr>
        <w:t>DNE</w:t>
      </w:r>
      <w:r>
        <w:rPr>
          <w:rFonts w:ascii="Times New Roman" w:hAnsi="Times New Roman"/>
          <w:b/>
        </w:rPr>
        <w:t>)</w:t>
      </w:r>
      <w:r w:rsidRPr="004672C6">
        <w:rPr>
          <w:rFonts w:ascii="Times New Roman" w:hAnsi="Times New Roman"/>
          <w:b/>
        </w:rPr>
        <w:t xml:space="preserve"> </w:t>
      </w:r>
      <w:proofErr w:type="spellStart"/>
      <w:r w:rsidRPr="004672C6">
        <w:rPr>
          <w:rFonts w:ascii="Times New Roman" w:hAnsi="Times New Roman"/>
          <w:b/>
        </w:rPr>
        <w:t>Dispatchable</w:t>
      </w:r>
      <w:proofErr w:type="spellEnd"/>
      <w:r w:rsidRPr="004672C6">
        <w:rPr>
          <w:rFonts w:ascii="Times New Roman" w:hAnsi="Times New Roman"/>
          <w:b/>
        </w:rPr>
        <w:t xml:space="preserve"> Generator </w:t>
      </w:r>
      <w:r w:rsidRPr="004672C6">
        <w:rPr>
          <w:rFonts w:ascii="Times New Roman" w:hAnsi="Times New Roman"/>
        </w:rPr>
        <w:t xml:space="preserve">is any Generator Asset that is </w:t>
      </w:r>
      <w:r w:rsidRPr="00D475A7">
        <w:rPr>
          <w:rFonts w:ascii="Times New Roman" w:hAnsi="Times New Roman"/>
        </w:rPr>
        <w:t xml:space="preserve">dispatched using Do Not Exceed Dispatch Points </w:t>
      </w:r>
      <w:r>
        <w:rPr>
          <w:rFonts w:ascii="Times New Roman" w:hAnsi="Times New Roman"/>
        </w:rPr>
        <w:t xml:space="preserve">in its Dispatch Instructions </w:t>
      </w:r>
      <w:r w:rsidRPr="00D475A7">
        <w:rPr>
          <w:rFonts w:ascii="Times New Roman" w:hAnsi="Times New Roman"/>
        </w:rPr>
        <w:t xml:space="preserve">and meets the criteria specified in Section </w:t>
      </w:r>
      <w:proofErr w:type="gramStart"/>
      <w:r w:rsidRPr="00D475A7">
        <w:rPr>
          <w:rFonts w:ascii="Times New Roman" w:hAnsi="Times New Roman"/>
        </w:rPr>
        <w:t>III.1.11.3</w:t>
      </w:r>
      <w:r>
        <w:rPr>
          <w:rFonts w:ascii="Times New Roman" w:hAnsi="Times New Roman"/>
        </w:rPr>
        <w:t>(</w:t>
      </w:r>
      <w:proofErr w:type="gramEnd"/>
      <w:r>
        <w:rPr>
          <w:rFonts w:ascii="Times New Roman" w:hAnsi="Times New Roman"/>
        </w:rPr>
        <w:t>e)</w:t>
      </w:r>
      <w:r w:rsidRPr="00D475A7">
        <w:rPr>
          <w:rFonts w:ascii="Times New Roman" w:hAnsi="Times New Roman"/>
        </w:rPr>
        <w:t>.</w:t>
      </w:r>
      <w:r>
        <w:rPr>
          <w:rFonts w:ascii="Times New Roman" w:hAnsi="Times New Roman"/>
        </w:rPr>
        <w:t xml:space="preserve">   Do Not Exceed </w:t>
      </w:r>
      <w:proofErr w:type="spellStart"/>
      <w:r>
        <w:rPr>
          <w:rFonts w:ascii="Times New Roman" w:hAnsi="Times New Roman"/>
        </w:rPr>
        <w:t>Dispatchable</w:t>
      </w:r>
      <w:proofErr w:type="spellEnd"/>
      <w:r>
        <w:rPr>
          <w:rFonts w:ascii="Times New Roman" w:hAnsi="Times New Roman"/>
        </w:rPr>
        <w:t xml:space="preserve"> Generators are </w:t>
      </w:r>
      <w:proofErr w:type="spellStart"/>
      <w:r>
        <w:rPr>
          <w:rFonts w:ascii="Times New Roman" w:hAnsi="Times New Roman"/>
        </w:rPr>
        <w:t>Dispatchable</w:t>
      </w:r>
      <w:proofErr w:type="spellEnd"/>
      <w:r>
        <w:rPr>
          <w:rFonts w:ascii="Times New Roman" w:hAnsi="Times New Roman"/>
        </w:rPr>
        <w:t xml:space="preserve"> Resources.</w:t>
      </w:r>
    </w:p>
    <w:p w14:paraId="63E54A6E" w14:textId="77777777" w:rsidR="008B4530" w:rsidRDefault="008B4530" w:rsidP="008B4530">
      <w:pPr>
        <w:spacing w:after="0" w:line="360" w:lineRule="auto"/>
        <w:rPr>
          <w:rFonts w:ascii="Times New Roman" w:hAnsi="Times New Roman"/>
        </w:rPr>
      </w:pPr>
    </w:p>
    <w:p w14:paraId="63E54A6F" w14:textId="77777777" w:rsidR="008B4530" w:rsidRDefault="008369D8" w:rsidP="008B4530">
      <w:pPr>
        <w:spacing w:after="0" w:line="360" w:lineRule="auto"/>
        <w:rPr>
          <w:rFonts w:ascii="Times New Roman" w:hAnsi="Times New Roman"/>
        </w:rPr>
      </w:pPr>
      <w:r w:rsidRPr="007454D6">
        <w:rPr>
          <w:rFonts w:ascii="Times New Roman" w:hAnsi="Times New Roman"/>
          <w:b/>
        </w:rPr>
        <w:t>Do Not Exceed Dispatch Point</w:t>
      </w:r>
      <w:r>
        <w:rPr>
          <w:rFonts w:ascii="Times New Roman" w:hAnsi="Times New Roman"/>
        </w:rPr>
        <w:t xml:space="preserve"> is a Dispatch Instruction indicating a maximum output level that a DNE </w:t>
      </w:r>
      <w:proofErr w:type="spellStart"/>
      <w:r>
        <w:rPr>
          <w:rFonts w:ascii="Times New Roman" w:hAnsi="Times New Roman"/>
        </w:rPr>
        <w:t>Dispatchable</w:t>
      </w:r>
      <w:proofErr w:type="spellEnd"/>
      <w:r>
        <w:rPr>
          <w:rFonts w:ascii="Times New Roman" w:hAnsi="Times New Roman"/>
        </w:rPr>
        <w:t xml:space="preserve"> Generator must not exceed.</w:t>
      </w:r>
    </w:p>
    <w:p w14:paraId="63E54A70" w14:textId="77777777" w:rsidR="008B4530" w:rsidRDefault="008B4530" w:rsidP="008B4530">
      <w:pPr>
        <w:spacing w:after="0" w:line="360" w:lineRule="auto"/>
        <w:rPr>
          <w:rFonts w:ascii="Times New Roman" w:hAnsi="Times New Roman"/>
        </w:rPr>
      </w:pPr>
    </w:p>
    <w:p w14:paraId="63E54A73" w14:textId="2EE9D0C8" w:rsidR="008B4530" w:rsidRDefault="008369D8" w:rsidP="008B4530">
      <w:pPr>
        <w:spacing w:after="0" w:line="360" w:lineRule="auto"/>
        <w:rPr>
          <w:rFonts w:ascii="Times New Roman" w:hAnsi="Times New Roman"/>
        </w:rPr>
      </w:pPr>
      <w:r w:rsidRPr="008E2F7F">
        <w:rPr>
          <w:rFonts w:ascii="Times New Roman" w:hAnsi="Times New Roman"/>
          <w:b/>
        </w:rPr>
        <w:t>Dynamic De-List Bid</w:t>
      </w:r>
      <w:r w:rsidRPr="00E47933">
        <w:rPr>
          <w:rFonts w:ascii="Times New Roman" w:hAnsi="Times New Roman"/>
        </w:rPr>
        <w:t xml:space="preserve"> is a bid that may be submitted by Existing Generating Capacity Resources, Existing Import Capacity Resources, and Existing Demand </w:t>
      </w:r>
      <w:r w:rsidR="005101AE">
        <w:rPr>
          <w:rFonts w:ascii="Times New Roman" w:hAnsi="Times New Roman"/>
        </w:rPr>
        <w:t xml:space="preserve">Capacity </w:t>
      </w:r>
      <w:r w:rsidRPr="00E47933">
        <w:rPr>
          <w:rFonts w:ascii="Times New Roman" w:hAnsi="Times New Roman"/>
        </w:rPr>
        <w:t xml:space="preserve">Resources in the Forward Capacity Auction </w:t>
      </w:r>
      <w:r>
        <w:rPr>
          <w:rFonts w:ascii="Times New Roman" w:hAnsi="Times New Roman"/>
        </w:rPr>
        <w:t>below the Dynamic De-List Bid Threshold</w:t>
      </w:r>
      <w:r w:rsidRPr="00E47933">
        <w:rPr>
          <w:rFonts w:ascii="Times New Roman" w:hAnsi="Times New Roman"/>
        </w:rPr>
        <w:t xml:space="preserve">, as described in Section </w:t>
      </w:r>
      <w:proofErr w:type="gramStart"/>
      <w:r w:rsidRPr="00E47933">
        <w:rPr>
          <w:rFonts w:ascii="Times New Roman" w:hAnsi="Times New Roman"/>
        </w:rPr>
        <w:t>III.13.2.3.2(</w:t>
      </w:r>
      <w:proofErr w:type="gramEnd"/>
      <w:r w:rsidRPr="00E47933">
        <w:rPr>
          <w:rFonts w:ascii="Times New Roman" w:hAnsi="Times New Roman"/>
        </w:rPr>
        <w:t xml:space="preserve">d) of Market Rule 1. </w:t>
      </w:r>
    </w:p>
    <w:p w14:paraId="63E54A74" w14:textId="77777777" w:rsidR="008B4530" w:rsidRDefault="008B4530" w:rsidP="008B4530">
      <w:pPr>
        <w:spacing w:after="0" w:line="360" w:lineRule="auto"/>
        <w:rPr>
          <w:rFonts w:ascii="Times New Roman" w:hAnsi="Times New Roman"/>
        </w:rPr>
      </w:pPr>
    </w:p>
    <w:p w14:paraId="63E54A75" w14:textId="77777777" w:rsidR="008B4530" w:rsidRPr="00B346A1" w:rsidRDefault="008369D8" w:rsidP="008B4530">
      <w:pPr>
        <w:spacing w:after="0" w:line="360" w:lineRule="auto"/>
        <w:rPr>
          <w:rFonts w:ascii="Times New Roman" w:hAnsi="Times New Roman"/>
        </w:rPr>
      </w:pPr>
      <w:r w:rsidRPr="00164B74">
        <w:rPr>
          <w:rFonts w:ascii="Times New Roman" w:hAnsi="Times New Roman"/>
          <w:b/>
        </w:rPr>
        <w:t>Dynamic De-List Bid Threshold</w:t>
      </w:r>
      <w:r>
        <w:rPr>
          <w:rFonts w:ascii="Times New Roman" w:hAnsi="Times New Roman"/>
        </w:rPr>
        <w:t xml:space="preserve"> is the price specified in Section III.13.1.2.3.1.A of Market Rule 1 associated with the submission of Dynamic De-List Bids in the Forward Capacity Auction.</w:t>
      </w:r>
    </w:p>
    <w:p w14:paraId="63E54A76" w14:textId="77777777" w:rsidR="008B4530" w:rsidRDefault="008B4530" w:rsidP="008B4530">
      <w:pPr>
        <w:spacing w:after="0" w:line="360" w:lineRule="auto"/>
        <w:rPr>
          <w:rFonts w:ascii="Times New Roman" w:hAnsi="Times New Roman"/>
        </w:rPr>
      </w:pPr>
    </w:p>
    <w:p w14:paraId="63E54A77" w14:textId="77777777" w:rsidR="008B4530" w:rsidRDefault="008369D8" w:rsidP="008B4530">
      <w:pPr>
        <w:spacing w:after="0" w:line="360" w:lineRule="auto"/>
        <w:rPr>
          <w:rFonts w:ascii="Times New Roman" w:hAnsi="Times New Roman"/>
        </w:rPr>
      </w:pPr>
      <w:r w:rsidRPr="008E2F7F">
        <w:rPr>
          <w:rFonts w:ascii="Times New Roman" w:hAnsi="Times New Roman"/>
          <w:b/>
        </w:rPr>
        <w:t>EA Amount</w:t>
      </w:r>
      <w:r w:rsidRPr="00E47933">
        <w:rPr>
          <w:rFonts w:ascii="Times New Roman" w:hAnsi="Times New Roman"/>
        </w:rPr>
        <w:t xml:space="preserve"> is defined in Section IV.B.2.2 of the Tariff. </w:t>
      </w:r>
    </w:p>
    <w:p w14:paraId="63E54A78" w14:textId="77777777" w:rsidR="008B4530" w:rsidRPr="00E47933" w:rsidRDefault="008B4530" w:rsidP="008B4530">
      <w:pPr>
        <w:spacing w:after="0" w:line="360" w:lineRule="auto"/>
        <w:rPr>
          <w:rFonts w:ascii="Times New Roman" w:hAnsi="Times New Roman"/>
        </w:rPr>
      </w:pPr>
    </w:p>
    <w:p w14:paraId="63E54A79" w14:textId="77777777" w:rsidR="008B4530" w:rsidRDefault="008369D8" w:rsidP="008B4530">
      <w:pPr>
        <w:spacing w:after="0" w:line="360" w:lineRule="auto"/>
        <w:rPr>
          <w:rFonts w:ascii="Times New Roman" w:hAnsi="Times New Roman"/>
        </w:rPr>
      </w:pPr>
      <w:r w:rsidRPr="008E2F7F">
        <w:rPr>
          <w:rFonts w:ascii="Times New Roman" w:hAnsi="Times New Roman"/>
          <w:b/>
        </w:rPr>
        <w:lastRenderedPageBreak/>
        <w:t>Early Amortization Charge (EAC)</w:t>
      </w:r>
      <w:r w:rsidRPr="00E47933">
        <w:rPr>
          <w:rFonts w:ascii="Times New Roman" w:hAnsi="Times New Roman"/>
        </w:rPr>
        <w:t xml:space="preserve"> is defined in Section IV.B.2 of the Tariff. </w:t>
      </w:r>
    </w:p>
    <w:p w14:paraId="63E54A7A" w14:textId="77777777" w:rsidR="008B4530" w:rsidRPr="00E47933" w:rsidRDefault="008B4530" w:rsidP="008B4530">
      <w:pPr>
        <w:spacing w:after="0" w:line="360" w:lineRule="auto"/>
        <w:rPr>
          <w:rFonts w:ascii="Times New Roman" w:hAnsi="Times New Roman"/>
        </w:rPr>
      </w:pPr>
    </w:p>
    <w:p w14:paraId="63E54A7B" w14:textId="77777777" w:rsidR="008B4530" w:rsidRDefault="008369D8" w:rsidP="008B4530">
      <w:pPr>
        <w:spacing w:after="0" w:line="360" w:lineRule="auto"/>
        <w:rPr>
          <w:rFonts w:ascii="Times New Roman" w:hAnsi="Times New Roman"/>
        </w:rPr>
      </w:pPr>
      <w:r w:rsidRPr="008E2F7F">
        <w:rPr>
          <w:rFonts w:ascii="Times New Roman" w:hAnsi="Times New Roman"/>
          <w:b/>
        </w:rPr>
        <w:t>Early Amortization Working Capital Charge (EAWCC)</w:t>
      </w:r>
      <w:r w:rsidRPr="00E47933">
        <w:rPr>
          <w:rFonts w:ascii="Times New Roman" w:hAnsi="Times New Roman"/>
        </w:rPr>
        <w:t xml:space="preserve"> is defined in Section IV.B.2 of the Tariff. </w:t>
      </w:r>
    </w:p>
    <w:p w14:paraId="63E54A7C" w14:textId="77777777" w:rsidR="008B4530" w:rsidRDefault="008B4530" w:rsidP="008B4530">
      <w:pPr>
        <w:spacing w:after="0" w:line="360" w:lineRule="auto"/>
        <w:rPr>
          <w:rFonts w:ascii="Times New Roman" w:hAnsi="Times New Roman"/>
        </w:rPr>
      </w:pPr>
    </w:p>
    <w:p w14:paraId="63E54A7D" w14:textId="77777777" w:rsidR="008B4530" w:rsidRDefault="008369D8" w:rsidP="008B4530">
      <w:pPr>
        <w:spacing w:after="0" w:line="360" w:lineRule="auto"/>
        <w:rPr>
          <w:rFonts w:ascii="Times New Roman" w:hAnsi="Times New Roman"/>
        </w:rPr>
      </w:pPr>
      <w:r w:rsidRPr="00E31BBB">
        <w:rPr>
          <w:rFonts w:ascii="Times New Roman" w:hAnsi="Times New Roman"/>
          <w:b/>
        </w:rPr>
        <w:t>Early Payment Shortfall Funding Amount (EPSF Amount)</w:t>
      </w:r>
      <w:r>
        <w:rPr>
          <w:rFonts w:ascii="Times New Roman" w:hAnsi="Times New Roman"/>
        </w:rPr>
        <w:t xml:space="preserve"> is defined in Section IV.B.2.4 of the Tariff.</w:t>
      </w:r>
    </w:p>
    <w:p w14:paraId="63E54A7E" w14:textId="77777777" w:rsidR="008B4530" w:rsidRPr="00E47933" w:rsidRDefault="008B4530" w:rsidP="008B4530">
      <w:pPr>
        <w:spacing w:after="0" w:line="360" w:lineRule="auto"/>
        <w:rPr>
          <w:rFonts w:ascii="Times New Roman" w:hAnsi="Times New Roman"/>
        </w:rPr>
      </w:pPr>
    </w:p>
    <w:p w14:paraId="63E54A7F" w14:textId="77777777" w:rsidR="008B4530" w:rsidRDefault="008369D8" w:rsidP="008B4530">
      <w:pPr>
        <w:spacing w:after="0" w:line="360" w:lineRule="auto"/>
        <w:rPr>
          <w:rFonts w:ascii="Times New Roman" w:hAnsi="Times New Roman"/>
        </w:rPr>
      </w:pPr>
      <w:r w:rsidRPr="008E2F7F">
        <w:rPr>
          <w:rFonts w:ascii="Times New Roman" w:hAnsi="Times New Roman"/>
          <w:b/>
        </w:rPr>
        <w:t>Early Payment Shortfall Funding Charge (EPSFC)</w:t>
      </w:r>
      <w:r w:rsidRPr="00E47933">
        <w:rPr>
          <w:rFonts w:ascii="Times New Roman" w:hAnsi="Times New Roman"/>
        </w:rPr>
        <w:t xml:space="preserve"> is defined in Section IV.B.2 of the Tariff. </w:t>
      </w:r>
    </w:p>
    <w:p w14:paraId="63E54A80" w14:textId="77777777" w:rsidR="008B4530" w:rsidRPr="00E47933" w:rsidRDefault="008B4530" w:rsidP="008B4530">
      <w:pPr>
        <w:spacing w:after="0" w:line="360" w:lineRule="auto"/>
        <w:rPr>
          <w:rFonts w:ascii="Times New Roman" w:hAnsi="Times New Roman"/>
        </w:rPr>
      </w:pPr>
    </w:p>
    <w:p w14:paraId="63E54A81" w14:textId="77777777" w:rsidR="008B4530" w:rsidRDefault="008369D8" w:rsidP="008B4530">
      <w:pPr>
        <w:spacing w:after="0" w:line="360" w:lineRule="auto"/>
        <w:rPr>
          <w:rFonts w:ascii="Times New Roman" w:hAnsi="Times New Roman"/>
        </w:rPr>
      </w:pPr>
      <w:r w:rsidRPr="008E2F7F">
        <w:rPr>
          <w:rFonts w:ascii="Times New Roman" w:hAnsi="Times New Roman"/>
          <w:b/>
        </w:rPr>
        <w:t>EAWW Amount</w:t>
      </w:r>
      <w:r w:rsidRPr="00E47933">
        <w:rPr>
          <w:rFonts w:ascii="Times New Roman" w:hAnsi="Times New Roman"/>
        </w:rPr>
        <w:t xml:space="preserve"> is defined in Section IV.B.2.3 of the Tariff. </w:t>
      </w:r>
    </w:p>
    <w:p w14:paraId="63E54A82" w14:textId="77777777" w:rsidR="008B4530" w:rsidRDefault="008B4530" w:rsidP="008B4530">
      <w:pPr>
        <w:spacing w:after="0" w:line="360" w:lineRule="auto"/>
        <w:rPr>
          <w:rFonts w:ascii="Times New Roman" w:hAnsi="Times New Roman"/>
        </w:rPr>
      </w:pPr>
    </w:p>
    <w:p w14:paraId="63E54A83" w14:textId="77777777" w:rsidR="008B4530" w:rsidRDefault="008369D8" w:rsidP="008B4530">
      <w:pPr>
        <w:spacing w:after="0" w:line="360" w:lineRule="auto"/>
        <w:rPr>
          <w:rFonts w:ascii="Times New Roman" w:hAnsi="Times New Roman"/>
        </w:rPr>
      </w:pPr>
      <w:r w:rsidRPr="00BD48C6">
        <w:rPr>
          <w:rFonts w:ascii="Times New Roman" w:hAnsi="Times New Roman"/>
          <w:b/>
        </w:rPr>
        <w:t>EBIT</w:t>
      </w:r>
      <w:r>
        <w:rPr>
          <w:rFonts w:ascii="Times New Roman" w:hAnsi="Times New Roman"/>
          <w:b/>
        </w:rPr>
        <w:t>D</w:t>
      </w:r>
      <w:r w:rsidRPr="00BD48C6">
        <w:rPr>
          <w:rFonts w:ascii="Times New Roman" w:hAnsi="Times New Roman"/>
          <w:b/>
        </w:rPr>
        <w:t>A-to-Interest Expense Ratio</w:t>
      </w:r>
      <w:r>
        <w:rPr>
          <w:rFonts w:ascii="Times New Roman" w:hAnsi="Times New Roman"/>
        </w:rPr>
        <w:t xml:space="preserve"> is, on any date, a Market Participant’s or Non-Market Participant Transmission Customer’s earnings before interest, taxes, depreciation and amortization in the most recent fiscal quarter divided by that Market Participant’s or Non-Market Participant Transmission Customer’s expense for interest in that fiscal quarter, in each case as shown on the most recent financial statements provided by such Market Participant or Non-Market Participant Transmission Customer to the ISO. </w:t>
      </w:r>
    </w:p>
    <w:p w14:paraId="63E54A84" w14:textId="77777777" w:rsidR="008B4530" w:rsidRDefault="008B4530" w:rsidP="008B4530">
      <w:pPr>
        <w:spacing w:after="0" w:line="360" w:lineRule="auto"/>
        <w:rPr>
          <w:rFonts w:ascii="Times New Roman" w:hAnsi="Times New Roman"/>
        </w:rPr>
      </w:pPr>
    </w:p>
    <w:p w14:paraId="63E54A85" w14:textId="63A440E2" w:rsidR="008B4530" w:rsidRDefault="008369D8" w:rsidP="008B4530">
      <w:pPr>
        <w:spacing w:after="0" w:line="360" w:lineRule="auto"/>
        <w:rPr>
          <w:rFonts w:ascii="Times New Roman" w:hAnsi="Times New Roman"/>
        </w:rPr>
      </w:pPr>
      <w:r w:rsidRPr="00A6327F">
        <w:rPr>
          <w:rFonts w:ascii="Times New Roman" w:hAnsi="Times New Roman"/>
          <w:b/>
        </w:rPr>
        <w:t>Economic Dispatch Point</w:t>
      </w:r>
      <w:r w:rsidRPr="00A6327F">
        <w:rPr>
          <w:rFonts w:ascii="Times New Roman" w:hAnsi="Times New Roman"/>
        </w:rPr>
        <w:t xml:space="preserve"> is the output</w:t>
      </w:r>
      <w:r w:rsidR="00683384" w:rsidRPr="009763E2">
        <w:rPr>
          <w:rFonts w:ascii="Times New Roman" w:hAnsi="Times New Roman"/>
        </w:rPr>
        <w:t>, reduction, or consumption</w:t>
      </w:r>
      <w:r w:rsidRPr="00A6327F">
        <w:rPr>
          <w:rFonts w:ascii="Times New Roman" w:hAnsi="Times New Roman"/>
        </w:rPr>
        <w:t xml:space="preserve"> level to which a Resource would have been dispatched, based on the Resource’s Supply Offer</w:t>
      </w:r>
      <w:r w:rsidR="00683384">
        <w:rPr>
          <w:rFonts w:ascii="Times New Roman" w:hAnsi="Times New Roman"/>
        </w:rPr>
        <w:t>, Demand Reduction Offer</w:t>
      </w:r>
      <w:proofErr w:type="gramStart"/>
      <w:r w:rsidR="00683384">
        <w:rPr>
          <w:rFonts w:ascii="Times New Roman" w:hAnsi="Times New Roman"/>
        </w:rPr>
        <w:t xml:space="preserve">, </w:t>
      </w:r>
      <w:r w:rsidRPr="00A6327F">
        <w:rPr>
          <w:rFonts w:ascii="Times New Roman" w:hAnsi="Times New Roman"/>
        </w:rPr>
        <w:t xml:space="preserve"> </w:t>
      </w:r>
      <w:r w:rsidRPr="00271561">
        <w:rPr>
          <w:rFonts w:ascii="Times New Roman" w:hAnsi="Times New Roman"/>
        </w:rPr>
        <w:t>or</w:t>
      </w:r>
      <w:proofErr w:type="gramEnd"/>
      <w:r w:rsidRPr="00271561">
        <w:rPr>
          <w:rFonts w:ascii="Times New Roman" w:hAnsi="Times New Roman"/>
        </w:rPr>
        <w:t xml:space="preserve"> Demand Bid</w:t>
      </w:r>
      <w:r w:rsidRPr="00A6327F">
        <w:rPr>
          <w:rFonts w:ascii="Times New Roman" w:hAnsi="Times New Roman"/>
        </w:rPr>
        <w:t xml:space="preserve"> and the Real-Time Price, and taking account of any operating limits, had the ISO not dispatched the Resource to another Desired Dispatch Point.</w:t>
      </w:r>
    </w:p>
    <w:p w14:paraId="63E54A86" w14:textId="77777777" w:rsidR="008B4530" w:rsidRPr="00E47933" w:rsidRDefault="008B4530" w:rsidP="008B4530">
      <w:pPr>
        <w:spacing w:after="0" w:line="360" w:lineRule="auto"/>
        <w:rPr>
          <w:rFonts w:ascii="Times New Roman" w:hAnsi="Times New Roman"/>
        </w:rPr>
      </w:pPr>
    </w:p>
    <w:p w14:paraId="63E54A87" w14:textId="564427FB" w:rsidR="008B4530" w:rsidRDefault="008369D8" w:rsidP="008B4530">
      <w:pPr>
        <w:spacing w:after="0" w:line="360" w:lineRule="auto"/>
        <w:rPr>
          <w:rFonts w:ascii="Times New Roman" w:hAnsi="Times New Roman"/>
        </w:rPr>
      </w:pPr>
      <w:r w:rsidRPr="008E2F7F">
        <w:rPr>
          <w:rFonts w:ascii="Times New Roman" w:hAnsi="Times New Roman"/>
          <w:b/>
        </w:rPr>
        <w:t>Economic Maximum Limit or Economic Max</w:t>
      </w:r>
      <w:r w:rsidRPr="00E47933">
        <w:rPr>
          <w:rFonts w:ascii="Times New Roman" w:hAnsi="Times New Roman"/>
        </w:rPr>
        <w:t xml:space="preserve"> is the maximum available output, in MW, of a</w:t>
      </w:r>
      <w:r w:rsidR="00466F54" w:rsidRPr="00466F54">
        <w:rPr>
          <w:rFonts w:ascii="Times New Roman" w:hAnsi="Times New Roman"/>
        </w:rPr>
        <w:t xml:space="preserve"> </w:t>
      </w:r>
      <w:r w:rsidR="00466F54">
        <w:rPr>
          <w:rFonts w:ascii="Times New Roman" w:hAnsi="Times New Roman"/>
        </w:rPr>
        <w:t>Generator Asset</w:t>
      </w:r>
      <w:r w:rsidRPr="00E47933">
        <w:rPr>
          <w:rFonts w:ascii="Times New Roman" w:hAnsi="Times New Roman"/>
        </w:rPr>
        <w:t xml:space="preserve"> that a Market Participant offers to supply in the Day-Ahead Energy Market or Real-Time Energy Market, as reflected in the </w:t>
      </w:r>
      <w:r w:rsidR="00466F54">
        <w:rPr>
          <w:rFonts w:ascii="Times New Roman" w:hAnsi="Times New Roman"/>
        </w:rPr>
        <w:t>Generator Asset</w:t>
      </w:r>
      <w:r w:rsidR="00466F54" w:rsidRPr="00E47933">
        <w:rPr>
          <w:rFonts w:ascii="Times New Roman" w:hAnsi="Times New Roman"/>
        </w:rPr>
        <w:t xml:space="preserve">’s </w:t>
      </w:r>
      <w:r w:rsidRPr="00E47933">
        <w:rPr>
          <w:rFonts w:ascii="Times New Roman" w:hAnsi="Times New Roman"/>
        </w:rPr>
        <w:t>Offer</w:t>
      </w:r>
      <w:r w:rsidR="00466F54">
        <w:rPr>
          <w:rFonts w:ascii="Times New Roman" w:hAnsi="Times New Roman"/>
        </w:rPr>
        <w:t xml:space="preserve"> Data</w:t>
      </w:r>
      <w:r w:rsidRPr="00E47933">
        <w:rPr>
          <w:rFonts w:ascii="Times New Roman" w:hAnsi="Times New Roman"/>
        </w:rPr>
        <w:t xml:space="preserve">.  This represents the highest MW output a Market Participant has offered for a </w:t>
      </w:r>
      <w:r w:rsidR="00466F54">
        <w:rPr>
          <w:rFonts w:ascii="Times New Roman" w:hAnsi="Times New Roman"/>
        </w:rPr>
        <w:t>Generator Asset</w:t>
      </w:r>
      <w:r w:rsidR="00466F54" w:rsidRPr="00E47933">
        <w:rPr>
          <w:rFonts w:ascii="Times New Roman" w:hAnsi="Times New Roman"/>
        </w:rPr>
        <w:t xml:space="preserve"> </w:t>
      </w:r>
      <w:r w:rsidRPr="00E47933">
        <w:rPr>
          <w:rFonts w:ascii="Times New Roman" w:hAnsi="Times New Roman"/>
        </w:rPr>
        <w:t xml:space="preserve">for economic dispatch.  A Market Participant must maintain an up-to-date Economic Maximum Limit </w:t>
      </w:r>
      <w:r w:rsidR="00466F54">
        <w:rPr>
          <w:rFonts w:ascii="Times New Roman" w:hAnsi="Times New Roman"/>
        </w:rPr>
        <w:t xml:space="preserve">(and where applicable, must provide the ISO with any telemetry required by ISO New England Operating Procedure No. 18 to allow the ISO to maintain an updated Economic Maximum Limit) </w:t>
      </w:r>
      <w:r w:rsidRPr="00E47933">
        <w:rPr>
          <w:rFonts w:ascii="Times New Roman" w:hAnsi="Times New Roman"/>
        </w:rPr>
        <w:t xml:space="preserve">for all hours in which a </w:t>
      </w:r>
      <w:r w:rsidR="00466F54">
        <w:rPr>
          <w:rFonts w:ascii="Times New Roman" w:hAnsi="Times New Roman"/>
        </w:rPr>
        <w:t>Generator Asset</w:t>
      </w:r>
      <w:r w:rsidR="00466F54" w:rsidRPr="00E47933">
        <w:rPr>
          <w:rFonts w:ascii="Times New Roman" w:hAnsi="Times New Roman"/>
        </w:rPr>
        <w:t xml:space="preserve"> </w:t>
      </w:r>
      <w:r w:rsidRPr="00E47933">
        <w:rPr>
          <w:rFonts w:ascii="Times New Roman" w:hAnsi="Times New Roman"/>
        </w:rPr>
        <w:t xml:space="preserve">has been offered into the Day-Ahead Energy Market or Real-Time Energy Market.  </w:t>
      </w:r>
    </w:p>
    <w:p w14:paraId="63E54A88" w14:textId="77777777" w:rsidR="008B4530" w:rsidRPr="00E47933" w:rsidRDefault="008B4530" w:rsidP="008B4530">
      <w:pPr>
        <w:spacing w:after="0" w:line="360" w:lineRule="auto"/>
        <w:rPr>
          <w:rFonts w:ascii="Times New Roman" w:hAnsi="Times New Roman"/>
        </w:rPr>
      </w:pPr>
    </w:p>
    <w:p w14:paraId="63E54A89" w14:textId="2AFE6E04" w:rsidR="008B4530" w:rsidRPr="00E47933" w:rsidRDefault="008369D8" w:rsidP="008B4530">
      <w:pPr>
        <w:spacing w:after="0" w:line="360" w:lineRule="auto"/>
        <w:rPr>
          <w:rFonts w:ascii="Times New Roman" w:hAnsi="Times New Roman"/>
        </w:rPr>
      </w:pPr>
      <w:r w:rsidRPr="002F7204">
        <w:rPr>
          <w:rFonts w:ascii="Times New Roman" w:hAnsi="Times New Roman"/>
          <w:b/>
        </w:rPr>
        <w:t>Economic Minimum Limit or Economic Min</w:t>
      </w:r>
      <w:r>
        <w:rPr>
          <w:rFonts w:ascii="Times New Roman" w:hAnsi="Times New Roman"/>
          <w:b/>
        </w:rPr>
        <w:t xml:space="preserve"> </w:t>
      </w:r>
      <w:r w:rsidRPr="003757A1">
        <w:rPr>
          <w:rFonts w:ascii="Times New Roman" w:hAnsi="Times New Roman"/>
        </w:rPr>
        <w:t>is</w:t>
      </w:r>
      <w:r>
        <w:rPr>
          <w:rFonts w:ascii="Times New Roman" w:hAnsi="Times New Roman"/>
          <w:b/>
        </w:rPr>
        <w:t xml:space="preserve"> </w:t>
      </w:r>
      <w:r>
        <w:rPr>
          <w:rFonts w:ascii="Times New Roman" w:hAnsi="Times New Roman"/>
        </w:rPr>
        <w:t xml:space="preserve">(a) for </w:t>
      </w:r>
      <w:r w:rsidR="00E379F7" w:rsidRPr="0057522E">
        <w:rPr>
          <w:rFonts w:ascii="Times New Roman" w:hAnsi="Times New Roman"/>
        </w:rPr>
        <w:t xml:space="preserve">a Generator Asset </w:t>
      </w:r>
      <w:r>
        <w:rPr>
          <w:rFonts w:ascii="Times New Roman" w:hAnsi="Times New Roman"/>
        </w:rPr>
        <w:t xml:space="preserve">with an incremental heat rate, the maximum of:  (i) the lowest sustainable output level as specified by physical design characteristics, environmental regulations or licensing limits; and (ii) the lowest sustainable output level at which a one </w:t>
      </w:r>
      <w:r>
        <w:rPr>
          <w:rFonts w:ascii="Times New Roman" w:hAnsi="Times New Roman"/>
        </w:rPr>
        <w:lastRenderedPageBreak/>
        <w:t xml:space="preserve">MW increment increase in the output level would not decrease the incremental cost, calculated based on the incremental heat rate, of providing an additional MW of output, and (b) for </w:t>
      </w:r>
      <w:r w:rsidR="00E379F7" w:rsidRPr="0057522E">
        <w:rPr>
          <w:rFonts w:ascii="Times New Roman" w:hAnsi="Times New Roman"/>
        </w:rPr>
        <w:t xml:space="preserve">a Generator Asset </w:t>
      </w:r>
      <w:r>
        <w:rPr>
          <w:rFonts w:ascii="Times New Roman" w:hAnsi="Times New Roman"/>
        </w:rPr>
        <w:t xml:space="preserve">without an incremental heat rate, the lowest sustainable output level that is consistent with the physical design characteristics of the </w:t>
      </w:r>
      <w:r w:rsidR="00E379F7" w:rsidRPr="0057522E">
        <w:rPr>
          <w:rFonts w:ascii="Times New Roman" w:hAnsi="Times New Roman"/>
        </w:rPr>
        <w:t xml:space="preserve">Generator Asset </w:t>
      </w:r>
      <w:r>
        <w:rPr>
          <w:rFonts w:ascii="Times New Roman" w:hAnsi="Times New Roman"/>
        </w:rPr>
        <w:t>and with meeting all environmental regulations and licensing limits</w:t>
      </w:r>
      <w:r w:rsidRPr="002F7204">
        <w:rPr>
          <w:rFonts w:ascii="Times New Roman" w:hAnsi="Times New Roman"/>
        </w:rPr>
        <w:t xml:space="preserve">, and (c) for </w:t>
      </w:r>
      <w:r w:rsidR="00E379F7" w:rsidRPr="0057522E">
        <w:rPr>
          <w:rFonts w:ascii="Times New Roman" w:hAnsi="Times New Roman"/>
        </w:rPr>
        <w:t xml:space="preserve">a Generator Asset </w:t>
      </w:r>
      <w:r w:rsidRPr="002F7204">
        <w:rPr>
          <w:rFonts w:ascii="Times New Roman" w:hAnsi="Times New Roman"/>
        </w:rPr>
        <w:t xml:space="preserve">undergoing Facility and Equipment Testing or auditing, the level to which the </w:t>
      </w:r>
      <w:r w:rsidR="00E379F7" w:rsidRPr="0057522E">
        <w:rPr>
          <w:rFonts w:ascii="Times New Roman" w:hAnsi="Times New Roman"/>
        </w:rPr>
        <w:t xml:space="preserve">Generator Asset </w:t>
      </w:r>
      <w:r w:rsidRPr="002F7204">
        <w:rPr>
          <w:rFonts w:ascii="Times New Roman" w:hAnsi="Times New Roman"/>
        </w:rPr>
        <w:t xml:space="preserve">requests and is approved to operate or is directed to operate for purposes of completing the Facility and Equipment Testing or auditing, and (d) for </w:t>
      </w:r>
      <w:r>
        <w:rPr>
          <w:rFonts w:ascii="Times New Roman" w:hAnsi="Times New Roman"/>
        </w:rPr>
        <w:t>N</w:t>
      </w:r>
      <w:r w:rsidRPr="002F7204">
        <w:rPr>
          <w:rFonts w:ascii="Times New Roman" w:hAnsi="Times New Roman"/>
        </w:rPr>
        <w:t>on-</w:t>
      </w:r>
      <w:proofErr w:type="spellStart"/>
      <w:r>
        <w:rPr>
          <w:rFonts w:ascii="Times New Roman" w:hAnsi="Times New Roman"/>
        </w:rPr>
        <w:t>D</w:t>
      </w:r>
      <w:r w:rsidRPr="002F7204">
        <w:rPr>
          <w:rFonts w:ascii="Times New Roman" w:hAnsi="Times New Roman"/>
        </w:rPr>
        <w:t>ispatchable</w:t>
      </w:r>
      <w:proofErr w:type="spellEnd"/>
      <w:r w:rsidRPr="002F7204">
        <w:rPr>
          <w:rFonts w:ascii="Times New Roman" w:hAnsi="Times New Roman"/>
        </w:rPr>
        <w:t xml:space="preserve"> Resources the output level at which a Market Participant anticipates its </w:t>
      </w:r>
      <w:r>
        <w:rPr>
          <w:rFonts w:ascii="Times New Roman" w:hAnsi="Times New Roman"/>
        </w:rPr>
        <w:t>N</w:t>
      </w:r>
      <w:r w:rsidRPr="002F7204">
        <w:rPr>
          <w:rFonts w:ascii="Times New Roman" w:hAnsi="Times New Roman"/>
        </w:rPr>
        <w:t>on-</w:t>
      </w:r>
      <w:proofErr w:type="spellStart"/>
      <w:r>
        <w:rPr>
          <w:rFonts w:ascii="Times New Roman" w:hAnsi="Times New Roman"/>
        </w:rPr>
        <w:t>D</w:t>
      </w:r>
      <w:r w:rsidRPr="002F7204">
        <w:rPr>
          <w:rFonts w:ascii="Times New Roman" w:hAnsi="Times New Roman"/>
        </w:rPr>
        <w:t>ispatchable</w:t>
      </w:r>
      <w:proofErr w:type="spellEnd"/>
      <w:r w:rsidRPr="002F7204">
        <w:rPr>
          <w:rFonts w:ascii="Times New Roman" w:hAnsi="Times New Roman"/>
        </w:rPr>
        <w:t xml:space="preserve"> Resource will be available to operate based on fuel limitations, physical design characteristics, environmental regulations or licensing limits.</w:t>
      </w:r>
      <w:r w:rsidRPr="00E47933">
        <w:rPr>
          <w:rFonts w:ascii="Times New Roman" w:hAnsi="Times New Roman"/>
        </w:rPr>
        <w:t xml:space="preserve"> </w:t>
      </w:r>
    </w:p>
    <w:p w14:paraId="63E54A8A" w14:textId="77777777" w:rsidR="008B4530" w:rsidRPr="00E47933" w:rsidRDefault="008B4530" w:rsidP="008B4530">
      <w:pPr>
        <w:spacing w:after="0" w:line="360" w:lineRule="auto"/>
        <w:rPr>
          <w:rFonts w:ascii="Times New Roman" w:hAnsi="Times New Roman"/>
        </w:rPr>
      </w:pPr>
    </w:p>
    <w:p w14:paraId="63E54A8B" w14:textId="7362ABD5" w:rsidR="008B4530" w:rsidRDefault="008369D8" w:rsidP="008B4530">
      <w:pPr>
        <w:spacing w:after="0" w:line="360" w:lineRule="auto"/>
        <w:rPr>
          <w:rFonts w:ascii="Times New Roman" w:hAnsi="Times New Roman"/>
        </w:rPr>
      </w:pPr>
      <w:r w:rsidRPr="008E2F7F">
        <w:rPr>
          <w:rFonts w:ascii="Times New Roman" w:hAnsi="Times New Roman"/>
          <w:b/>
        </w:rPr>
        <w:t>Economic Stud</w:t>
      </w:r>
      <w:r>
        <w:rPr>
          <w:rFonts w:ascii="Times New Roman" w:hAnsi="Times New Roman"/>
          <w:b/>
        </w:rPr>
        <w:t>y</w:t>
      </w:r>
      <w:r w:rsidRPr="00E47933">
        <w:rPr>
          <w:rFonts w:ascii="Times New Roman" w:hAnsi="Times New Roman"/>
        </w:rPr>
        <w:t xml:space="preserve"> </w:t>
      </w:r>
      <w:ins w:id="9" w:author="Author">
        <w:r w:rsidR="00D10EAB">
          <w:rPr>
            <w:rFonts w:ascii="Times New Roman" w:hAnsi="Times New Roman"/>
            <w:b/>
          </w:rPr>
          <w:t>or Economic Studies</w:t>
        </w:r>
        <w:r w:rsidR="00D10EAB" w:rsidRPr="00E47933">
          <w:rPr>
            <w:rFonts w:ascii="Times New Roman" w:hAnsi="Times New Roman"/>
          </w:rPr>
          <w:t xml:space="preserve"> </w:t>
        </w:r>
      </w:ins>
      <w:del w:id="10" w:author="Author">
        <w:r w:rsidRPr="00E47933" w:rsidDel="00D10EAB">
          <w:rPr>
            <w:rFonts w:ascii="Times New Roman" w:hAnsi="Times New Roman"/>
          </w:rPr>
          <w:delText>is</w:delText>
        </w:r>
      </w:del>
      <w:ins w:id="11" w:author="Author">
        <w:r w:rsidR="00D10EAB">
          <w:rPr>
            <w:rFonts w:ascii="Times New Roman" w:hAnsi="Times New Roman"/>
          </w:rPr>
          <w:t>are</w:t>
        </w:r>
      </w:ins>
      <w:r w:rsidRPr="00E47933">
        <w:rPr>
          <w:rFonts w:ascii="Times New Roman" w:hAnsi="Times New Roman"/>
        </w:rPr>
        <w:t xml:space="preserve"> </w:t>
      </w:r>
      <w:del w:id="12" w:author="Author">
        <w:r w:rsidRPr="00E47933" w:rsidDel="00D10EAB">
          <w:rPr>
            <w:rFonts w:ascii="Times New Roman" w:hAnsi="Times New Roman"/>
          </w:rPr>
          <w:delText>defined</w:delText>
        </w:r>
      </w:del>
      <w:ins w:id="13" w:author="Author">
        <w:r w:rsidR="00D10EAB">
          <w:rPr>
            <w:rFonts w:ascii="Times New Roman" w:hAnsi="Times New Roman"/>
          </w:rPr>
          <w:t>described</w:t>
        </w:r>
      </w:ins>
      <w:r w:rsidRPr="00E47933">
        <w:rPr>
          <w:rFonts w:ascii="Times New Roman" w:hAnsi="Times New Roman"/>
        </w:rPr>
        <w:t xml:space="preserve"> in Section </w:t>
      </w:r>
      <w:del w:id="14" w:author="Author">
        <w:r w:rsidRPr="00E47933" w:rsidDel="00D10EAB">
          <w:rPr>
            <w:rFonts w:ascii="Times New Roman" w:hAnsi="Times New Roman"/>
          </w:rPr>
          <w:delText>4.1(b)</w:delText>
        </w:r>
      </w:del>
      <w:ins w:id="15" w:author="Author">
        <w:r w:rsidR="00D10EAB">
          <w:rPr>
            <w:rFonts w:ascii="Times New Roman" w:hAnsi="Times New Roman"/>
          </w:rPr>
          <w:t>17</w:t>
        </w:r>
      </w:ins>
      <w:r w:rsidRPr="00E47933">
        <w:rPr>
          <w:rFonts w:ascii="Times New Roman" w:hAnsi="Times New Roman"/>
        </w:rPr>
        <w:t xml:space="preserve"> of Attachment K to the OATT</w:t>
      </w:r>
      <w:ins w:id="16" w:author="Author">
        <w:r w:rsidR="00D10EAB">
          <w:rPr>
            <w:rFonts w:ascii="Times New Roman" w:hAnsi="Times New Roman"/>
          </w:rPr>
          <w:t xml:space="preserve"> </w:t>
        </w:r>
        <w:r w:rsidR="00541A79">
          <w:rPr>
            <w:rFonts w:ascii="Times New Roman" w:hAnsi="Times New Roman"/>
          </w:rPr>
          <w:t xml:space="preserve">that are used </w:t>
        </w:r>
        <w:r w:rsidR="00D10EAB" w:rsidRPr="007177AB">
          <w:rPr>
            <w:rFonts w:ascii="Times New Roman" w:hAnsi="Times New Roman"/>
          </w:rPr>
          <w:t>to examine situations where potential regulated transmission solutions</w:t>
        </w:r>
        <w:r w:rsidR="00D10EAB">
          <w:rPr>
            <w:rFonts w:ascii="Times New Roman" w:hAnsi="Times New Roman"/>
          </w:rPr>
          <w:t>,</w:t>
        </w:r>
        <w:r w:rsidR="00D10EAB" w:rsidRPr="007177AB">
          <w:rPr>
            <w:rFonts w:ascii="Times New Roman" w:hAnsi="Times New Roman"/>
          </w:rPr>
          <w:t xml:space="preserve"> market responses</w:t>
        </w:r>
        <w:r w:rsidR="00D10EAB">
          <w:rPr>
            <w:rFonts w:ascii="Times New Roman" w:hAnsi="Times New Roman"/>
          </w:rPr>
          <w:t>,</w:t>
        </w:r>
        <w:r w:rsidR="00D10EAB" w:rsidRPr="007177AB">
          <w:rPr>
            <w:rFonts w:ascii="Times New Roman" w:hAnsi="Times New Roman"/>
          </w:rPr>
          <w:t xml:space="preserve"> or investments could result in (i) a net reduction in total production cost to supply system load based on the factors specified in Attachment N of th</w:t>
        </w:r>
        <w:r w:rsidR="00D10EAB" w:rsidRPr="00BB64C1">
          <w:rPr>
            <w:rFonts w:ascii="Times New Roman" w:hAnsi="Times New Roman"/>
          </w:rPr>
          <w:t>e</w:t>
        </w:r>
        <w:r w:rsidR="00D10EAB" w:rsidRPr="007177AB">
          <w:rPr>
            <w:rFonts w:ascii="Times New Roman" w:hAnsi="Times New Roman"/>
          </w:rPr>
          <w:t xml:space="preserve"> OATT, (ii) reduced congestion, or (iii) the integration of new resources or loads</w:t>
        </w:r>
        <w:r w:rsidR="00D10EAB">
          <w:rPr>
            <w:rFonts w:ascii="Times New Roman" w:hAnsi="Times New Roman"/>
          </w:rPr>
          <w:t>, or both,</w:t>
        </w:r>
        <w:r w:rsidR="00D10EAB" w:rsidRPr="007177AB">
          <w:rPr>
            <w:rFonts w:ascii="Times New Roman" w:hAnsi="Times New Roman"/>
          </w:rPr>
          <w:t xml:space="preserve"> on an aggregate or regional basis</w:t>
        </w:r>
      </w:ins>
      <w:r w:rsidRPr="00E47933">
        <w:rPr>
          <w:rFonts w:ascii="Times New Roman" w:hAnsi="Times New Roman"/>
        </w:rPr>
        <w:t xml:space="preserve">. </w:t>
      </w:r>
    </w:p>
    <w:p w14:paraId="63E54A8C" w14:textId="77777777" w:rsidR="008B4530" w:rsidRDefault="008B4530" w:rsidP="008B4530">
      <w:pPr>
        <w:spacing w:after="0" w:line="360" w:lineRule="auto"/>
        <w:rPr>
          <w:rFonts w:ascii="Times New Roman" w:hAnsi="Times New Roman"/>
        </w:rPr>
      </w:pPr>
    </w:p>
    <w:p w14:paraId="63E54A8D" w14:textId="28CC36E5" w:rsidR="008B4530" w:rsidRDefault="008369D8" w:rsidP="008B4530">
      <w:pPr>
        <w:spacing w:after="0" w:line="360" w:lineRule="auto"/>
        <w:rPr>
          <w:rFonts w:ascii="Times New Roman" w:hAnsi="Times New Roman"/>
        </w:rPr>
      </w:pPr>
      <w:r w:rsidRPr="00A6327F">
        <w:rPr>
          <w:rFonts w:ascii="Times New Roman" w:hAnsi="Times New Roman"/>
          <w:b/>
        </w:rPr>
        <w:t>Effective Offer</w:t>
      </w:r>
      <w:r w:rsidRPr="00A6327F">
        <w:rPr>
          <w:rFonts w:ascii="Times New Roman" w:hAnsi="Times New Roman"/>
        </w:rPr>
        <w:t xml:space="preserve"> is the Supply Offer</w:t>
      </w:r>
      <w:r w:rsidR="00662304">
        <w:rPr>
          <w:rFonts w:ascii="Times New Roman" w:hAnsi="Times New Roman"/>
        </w:rPr>
        <w:t>, Demand Reduction Offer,</w:t>
      </w:r>
      <w:r w:rsidRPr="00A6327F">
        <w:rPr>
          <w:rFonts w:ascii="Times New Roman" w:hAnsi="Times New Roman"/>
        </w:rPr>
        <w:t xml:space="preserve"> </w:t>
      </w:r>
      <w:r w:rsidR="00662304">
        <w:rPr>
          <w:rFonts w:ascii="Times New Roman" w:hAnsi="Times New Roman"/>
        </w:rPr>
        <w:t xml:space="preserve">or </w:t>
      </w:r>
      <w:r w:rsidRPr="002B2963">
        <w:rPr>
          <w:rFonts w:ascii="Times New Roman" w:hAnsi="Times New Roman"/>
        </w:rPr>
        <w:t xml:space="preserve">Demand Bid </w:t>
      </w:r>
      <w:r w:rsidRPr="00A6327F">
        <w:rPr>
          <w:rFonts w:ascii="Times New Roman" w:hAnsi="Times New Roman"/>
        </w:rPr>
        <w:t xml:space="preserve">that </w:t>
      </w:r>
      <w:r w:rsidR="00662304">
        <w:rPr>
          <w:rFonts w:ascii="Times New Roman" w:hAnsi="Times New Roman"/>
        </w:rPr>
        <w:t xml:space="preserve">is </w:t>
      </w:r>
      <w:r w:rsidRPr="00A6327F">
        <w:rPr>
          <w:rFonts w:ascii="Times New Roman" w:hAnsi="Times New Roman"/>
        </w:rPr>
        <w:t xml:space="preserve">used for NCPC calculation purposes as specified in Section </w:t>
      </w:r>
      <w:proofErr w:type="gramStart"/>
      <w:r w:rsidRPr="00A6327F">
        <w:rPr>
          <w:rFonts w:ascii="Times New Roman" w:hAnsi="Times New Roman"/>
        </w:rPr>
        <w:t>III.F.1</w:t>
      </w:r>
      <w:r w:rsidR="00662304">
        <w:rPr>
          <w:rFonts w:ascii="Times New Roman" w:hAnsi="Times New Roman"/>
        </w:rPr>
        <w:t>(</w:t>
      </w:r>
      <w:proofErr w:type="gramEnd"/>
      <w:r w:rsidRPr="00A6327F">
        <w:rPr>
          <w:rFonts w:ascii="Times New Roman" w:hAnsi="Times New Roman"/>
        </w:rPr>
        <w:t>a</w:t>
      </w:r>
      <w:r w:rsidR="00662304">
        <w:rPr>
          <w:rFonts w:ascii="Times New Roman" w:hAnsi="Times New Roman"/>
        </w:rPr>
        <w:t>)</w:t>
      </w:r>
      <w:r w:rsidRPr="00A6327F">
        <w:rPr>
          <w:rFonts w:ascii="Times New Roman" w:hAnsi="Times New Roman"/>
        </w:rPr>
        <w:t>.</w:t>
      </w:r>
    </w:p>
    <w:p w14:paraId="63E54A8E" w14:textId="77777777" w:rsidR="008B4530" w:rsidRDefault="008B4530" w:rsidP="008B4530">
      <w:pPr>
        <w:spacing w:after="0" w:line="360" w:lineRule="auto"/>
        <w:rPr>
          <w:rFonts w:ascii="Times New Roman" w:hAnsi="Times New Roman"/>
        </w:rPr>
      </w:pPr>
    </w:p>
    <w:p w14:paraId="63E54A8F" w14:textId="77777777" w:rsidR="008B4530" w:rsidRDefault="008369D8" w:rsidP="008B4530">
      <w:pPr>
        <w:spacing w:after="0" w:line="360" w:lineRule="auto"/>
        <w:rPr>
          <w:rFonts w:ascii="Times New Roman" w:hAnsi="Times New Roman"/>
        </w:rPr>
      </w:pPr>
      <w:r w:rsidRPr="00BD48C6">
        <w:rPr>
          <w:rFonts w:ascii="Times New Roman" w:hAnsi="Times New Roman"/>
          <w:b/>
        </w:rPr>
        <w:t>EFT</w:t>
      </w:r>
      <w:r>
        <w:rPr>
          <w:rFonts w:ascii="Times New Roman" w:hAnsi="Times New Roman"/>
        </w:rPr>
        <w:t xml:space="preserve"> is electronic funds transfer.</w:t>
      </w:r>
    </w:p>
    <w:p w14:paraId="63E54A90" w14:textId="77777777" w:rsidR="008B4530" w:rsidRPr="00E47933" w:rsidRDefault="008B4530" w:rsidP="008B4530">
      <w:pPr>
        <w:spacing w:after="0" w:line="360" w:lineRule="auto"/>
        <w:rPr>
          <w:rFonts w:ascii="Times New Roman" w:hAnsi="Times New Roman"/>
        </w:rPr>
      </w:pPr>
    </w:p>
    <w:p w14:paraId="63E54A91" w14:textId="77777777" w:rsidR="008B4530" w:rsidRDefault="008369D8" w:rsidP="008B4530">
      <w:pPr>
        <w:spacing w:after="0" w:line="360" w:lineRule="auto"/>
        <w:rPr>
          <w:rFonts w:ascii="Times New Roman" w:hAnsi="Times New Roman"/>
        </w:rPr>
      </w:pPr>
      <w:r w:rsidRPr="008E2F7F">
        <w:rPr>
          <w:rFonts w:ascii="Times New Roman" w:hAnsi="Times New Roman"/>
          <w:b/>
        </w:rPr>
        <w:t>Elective Transmission Upgrade</w:t>
      </w:r>
      <w:r w:rsidRPr="00E47933">
        <w:rPr>
          <w:rFonts w:ascii="Times New Roman" w:hAnsi="Times New Roman"/>
        </w:rPr>
        <w:t xml:space="preserve"> is </w:t>
      </w:r>
      <w:r>
        <w:rPr>
          <w:rFonts w:ascii="Times New Roman" w:hAnsi="Times New Roman"/>
        </w:rPr>
        <w:t>defined in Section I of Schedule 25 of the OATT.</w:t>
      </w:r>
      <w:r w:rsidRPr="00E47933">
        <w:rPr>
          <w:rFonts w:ascii="Times New Roman" w:hAnsi="Times New Roman"/>
        </w:rPr>
        <w:t xml:space="preserve"> </w:t>
      </w:r>
    </w:p>
    <w:p w14:paraId="63E54A92" w14:textId="77777777" w:rsidR="008B4530" w:rsidRDefault="008B4530" w:rsidP="008B4530">
      <w:pPr>
        <w:spacing w:after="0" w:line="360" w:lineRule="auto"/>
        <w:rPr>
          <w:rFonts w:ascii="Times New Roman" w:hAnsi="Times New Roman"/>
        </w:rPr>
      </w:pPr>
    </w:p>
    <w:p w14:paraId="63E54A93" w14:textId="77777777" w:rsidR="008B4530" w:rsidRDefault="008369D8" w:rsidP="008B4530">
      <w:pPr>
        <w:spacing w:after="0" w:line="360" w:lineRule="auto"/>
        <w:rPr>
          <w:rFonts w:ascii="Times New Roman" w:hAnsi="Times New Roman"/>
        </w:rPr>
      </w:pPr>
      <w:r w:rsidRPr="00D35608">
        <w:rPr>
          <w:rFonts w:ascii="Times New Roman" w:hAnsi="Times New Roman"/>
          <w:b/>
        </w:rPr>
        <w:t xml:space="preserve">Elective Transmission Upgrade </w:t>
      </w:r>
      <w:r>
        <w:rPr>
          <w:rFonts w:ascii="Times New Roman" w:hAnsi="Times New Roman"/>
          <w:b/>
        </w:rPr>
        <w:t>Interconnection Customer</w:t>
      </w:r>
      <w:r w:rsidRPr="00D35608">
        <w:rPr>
          <w:rFonts w:ascii="Times New Roman" w:hAnsi="Times New Roman"/>
          <w:b/>
        </w:rPr>
        <w:t xml:space="preserve"> </w:t>
      </w:r>
      <w:r>
        <w:rPr>
          <w:rFonts w:ascii="Times New Roman" w:hAnsi="Times New Roman"/>
        </w:rPr>
        <w:t>is defined in Schedule 25 of the OATT.</w:t>
      </w:r>
    </w:p>
    <w:p w14:paraId="63E54A94" w14:textId="77777777" w:rsidR="008B4530" w:rsidRPr="00E47933" w:rsidRDefault="008B4530" w:rsidP="008B4530">
      <w:pPr>
        <w:spacing w:after="0" w:line="360" w:lineRule="auto"/>
        <w:rPr>
          <w:rFonts w:ascii="Times New Roman" w:hAnsi="Times New Roman"/>
        </w:rPr>
      </w:pPr>
    </w:p>
    <w:p w14:paraId="63E54A95" w14:textId="77777777" w:rsidR="008B4530" w:rsidRDefault="008369D8" w:rsidP="008B4530">
      <w:pPr>
        <w:spacing w:after="0" w:line="360" w:lineRule="auto"/>
        <w:rPr>
          <w:rFonts w:ascii="Times New Roman" w:hAnsi="Times New Roman"/>
        </w:rPr>
      </w:pPr>
      <w:r w:rsidRPr="008E2F7F">
        <w:rPr>
          <w:rFonts w:ascii="Times New Roman" w:hAnsi="Times New Roman"/>
          <w:b/>
        </w:rPr>
        <w:t>Electric Reliability Organization (ERO)</w:t>
      </w:r>
      <w:r w:rsidRPr="00E47933">
        <w:rPr>
          <w:rFonts w:ascii="Times New Roman" w:hAnsi="Times New Roman"/>
        </w:rPr>
        <w:t xml:space="preserve"> is defined in 18 C.F.R. § 39.1. </w:t>
      </w:r>
    </w:p>
    <w:p w14:paraId="36EBE357" w14:textId="77777777" w:rsidR="00FA2690" w:rsidRDefault="008369D8" w:rsidP="00FA2690">
      <w:pPr>
        <w:tabs>
          <w:tab w:val="left" w:pos="2299"/>
        </w:tabs>
        <w:spacing w:after="0" w:line="360" w:lineRule="auto"/>
        <w:rPr>
          <w:rFonts w:ascii="Times New Roman" w:hAnsi="Times New Roman"/>
        </w:rPr>
      </w:pPr>
      <w:r w:rsidRPr="00E47933">
        <w:rPr>
          <w:rFonts w:ascii="Times New Roman" w:hAnsi="Times New Roman"/>
        </w:rPr>
        <w:t xml:space="preserve"> </w:t>
      </w:r>
    </w:p>
    <w:p w14:paraId="127D51FB" w14:textId="77777777" w:rsidR="00FA2690" w:rsidRPr="001561CA" w:rsidRDefault="00FA2690" w:rsidP="00FA2690">
      <w:pPr>
        <w:tabs>
          <w:tab w:val="left" w:pos="2299"/>
        </w:tabs>
        <w:spacing w:after="0" w:line="360" w:lineRule="auto"/>
        <w:rPr>
          <w:rFonts w:ascii="Times New Roman" w:hAnsi="Times New Roman"/>
        </w:rPr>
      </w:pPr>
      <w:r w:rsidRPr="001561CA">
        <w:rPr>
          <w:rFonts w:ascii="Times New Roman" w:hAnsi="Times New Roman"/>
          <w:b/>
        </w:rPr>
        <w:t xml:space="preserve">Electric Storage </w:t>
      </w:r>
      <w:r>
        <w:rPr>
          <w:rFonts w:ascii="Times New Roman" w:hAnsi="Times New Roman"/>
          <w:b/>
        </w:rPr>
        <w:t>Facility</w:t>
      </w:r>
      <w:r w:rsidRPr="001561CA">
        <w:rPr>
          <w:rFonts w:ascii="Times New Roman" w:hAnsi="Times New Roman"/>
        </w:rPr>
        <w:t xml:space="preserve"> </w:t>
      </w:r>
      <w:r>
        <w:rPr>
          <w:rFonts w:ascii="Times New Roman" w:hAnsi="Times New Roman"/>
        </w:rPr>
        <w:t xml:space="preserve">is a storage facility that participates in the New England Markets as </w:t>
      </w:r>
      <w:r w:rsidRPr="001561CA">
        <w:rPr>
          <w:rFonts w:ascii="Times New Roman" w:hAnsi="Times New Roman"/>
        </w:rPr>
        <w:t>described in Section III.1.10.6 of Market Rule 1.</w:t>
      </w:r>
    </w:p>
    <w:p w14:paraId="63E54A96" w14:textId="77777777" w:rsidR="008B4530" w:rsidRPr="00E47933" w:rsidRDefault="008369D8" w:rsidP="008B4530">
      <w:pPr>
        <w:tabs>
          <w:tab w:val="left" w:pos="2299"/>
        </w:tabs>
        <w:spacing w:after="0" w:line="360" w:lineRule="auto"/>
        <w:rPr>
          <w:rFonts w:ascii="Times New Roman" w:hAnsi="Times New Roman"/>
        </w:rPr>
      </w:pPr>
      <w:r>
        <w:rPr>
          <w:rFonts w:ascii="Times New Roman" w:hAnsi="Times New Roman"/>
        </w:rPr>
        <w:tab/>
      </w:r>
    </w:p>
    <w:p w14:paraId="63E54A99" w14:textId="77777777" w:rsidR="008B4530" w:rsidRDefault="008369D8" w:rsidP="008B4530">
      <w:pPr>
        <w:spacing w:after="0" w:line="360" w:lineRule="auto"/>
        <w:rPr>
          <w:rFonts w:ascii="Times New Roman" w:hAnsi="Times New Roman"/>
        </w:rPr>
      </w:pPr>
      <w:r w:rsidRPr="008E2F7F">
        <w:rPr>
          <w:rFonts w:ascii="Times New Roman" w:hAnsi="Times New Roman"/>
          <w:b/>
        </w:rPr>
        <w:t>Eligible Customer</w:t>
      </w:r>
      <w:r w:rsidRPr="00E47933">
        <w:rPr>
          <w:rFonts w:ascii="Times New Roman" w:hAnsi="Times New Roman"/>
        </w:rPr>
        <w:t xml:space="preserve"> is: (i) </w:t>
      </w:r>
      <w:proofErr w:type="gramStart"/>
      <w:r w:rsidRPr="00E47933">
        <w:rPr>
          <w:rFonts w:ascii="Times New Roman" w:hAnsi="Times New Roman"/>
        </w:rPr>
        <w:t>Any</w:t>
      </w:r>
      <w:proofErr w:type="gramEnd"/>
      <w:r w:rsidRPr="00E47933">
        <w:rPr>
          <w:rFonts w:ascii="Times New Roman" w:hAnsi="Times New Roman"/>
        </w:rPr>
        <w:t xml:space="preserve"> entity that is engaged, or proposes to engage, in the wholesale or retail electric power business is an Eligible Customer under the OATT.  (ii) Any electric utility (including any power marketer), Federal power marketing agency, or any other entity generating electric energy for sale </w:t>
      </w:r>
      <w:r w:rsidRPr="00E47933">
        <w:rPr>
          <w:rFonts w:ascii="Times New Roman" w:hAnsi="Times New Roman"/>
        </w:rPr>
        <w:lastRenderedPageBreak/>
        <w:t xml:space="preserve">or for resale is an Eligible Customer under the OATT.  Electric energy sold or produced by such entity may be electric energy produced in the United States, Canada or Mexico. However, with respect to transmission service that the Commission is prohibited from ordering by Section 212(h) of the Federal Power Act, such entity is eligible only if the service is provided pursuant to a state requirement that the Transmission Owner with which that entity is directly interconnected or the distribution company having the service territory in which that entity is located (if that entity is a retail customer) offer the unbundled transmission service or Local Delivery Service, or pursuant to a voluntary offer of such service by the Transmission Owner with which that entity is directly interconnected or the distribution company having the service territory in which that entity is located (if that entity is a retail customer).  (iii) Any end user taking or eligible to take unbundled transmission service or Local Delivery Service pursuant to a state requirement that the Transmission Owner with which that end user is directly interconnected or the distribution company having the service territory in which that entity is located (if that entity is a retail customer) offer the transmission service or Local Delivery Service, or pursuant to a voluntary offer of such service by the Transmission Owner with which that end user is directly interconnected, or the distribution company having the service territory in which that entity is located (if that entity is a retail customer) is an Eligible Customer under the OATT. </w:t>
      </w:r>
    </w:p>
    <w:p w14:paraId="63E54A9A" w14:textId="77777777" w:rsidR="008B4530" w:rsidRPr="00E47933" w:rsidRDefault="008B4530" w:rsidP="008B4530">
      <w:pPr>
        <w:spacing w:after="0" w:line="360" w:lineRule="auto"/>
        <w:rPr>
          <w:rFonts w:ascii="Times New Roman" w:hAnsi="Times New Roman"/>
        </w:rPr>
      </w:pPr>
    </w:p>
    <w:p w14:paraId="63E54A9B" w14:textId="77777777" w:rsidR="008B4530" w:rsidRDefault="008369D8" w:rsidP="008B4530">
      <w:pPr>
        <w:spacing w:after="0" w:line="360" w:lineRule="auto"/>
        <w:rPr>
          <w:rFonts w:ascii="Times New Roman" w:hAnsi="Times New Roman"/>
        </w:rPr>
      </w:pPr>
      <w:r w:rsidRPr="008E2F7F">
        <w:rPr>
          <w:rFonts w:ascii="Times New Roman" w:hAnsi="Times New Roman"/>
          <w:b/>
        </w:rPr>
        <w:t>Eligible FTR Bidder</w:t>
      </w:r>
      <w:r w:rsidRPr="00E47933">
        <w:rPr>
          <w:rFonts w:ascii="Times New Roman" w:hAnsi="Times New Roman"/>
        </w:rPr>
        <w:t xml:space="preserve"> is an entity that has satisfied applicable financial assurance criteria, and shall not include the auctioneer, its </w:t>
      </w:r>
      <w:r>
        <w:rPr>
          <w:rFonts w:ascii="Times New Roman" w:hAnsi="Times New Roman"/>
        </w:rPr>
        <w:t>A</w:t>
      </w:r>
      <w:r w:rsidRPr="00E47933">
        <w:rPr>
          <w:rFonts w:ascii="Times New Roman" w:hAnsi="Times New Roman"/>
        </w:rPr>
        <w:t xml:space="preserve">ffiliates, and their officers, directors, employees, consultants and other representatives. </w:t>
      </w:r>
    </w:p>
    <w:p w14:paraId="63E54A9C" w14:textId="77777777" w:rsidR="008B4530" w:rsidRPr="00E47933" w:rsidRDefault="008B4530" w:rsidP="008B4530">
      <w:pPr>
        <w:spacing w:after="0" w:line="360" w:lineRule="auto"/>
        <w:rPr>
          <w:rFonts w:ascii="Times New Roman" w:hAnsi="Times New Roman"/>
        </w:rPr>
      </w:pPr>
    </w:p>
    <w:p w14:paraId="63E54A9D" w14:textId="77777777" w:rsidR="008B4530" w:rsidRDefault="008369D8" w:rsidP="008B4530">
      <w:pPr>
        <w:spacing w:after="0" w:line="360" w:lineRule="auto"/>
        <w:rPr>
          <w:rFonts w:ascii="Times New Roman" w:hAnsi="Times New Roman"/>
        </w:rPr>
      </w:pPr>
      <w:r w:rsidRPr="008E2F7F">
        <w:rPr>
          <w:rFonts w:ascii="Times New Roman" w:hAnsi="Times New Roman"/>
          <w:b/>
        </w:rPr>
        <w:t>Emergency</w:t>
      </w:r>
      <w:r>
        <w:rPr>
          <w:rFonts w:ascii="Times New Roman" w:hAnsi="Times New Roman"/>
          <w:b/>
        </w:rPr>
        <w:t xml:space="preserve"> </w:t>
      </w:r>
      <w:r w:rsidRPr="00E47933">
        <w:rPr>
          <w:rFonts w:ascii="Times New Roman" w:hAnsi="Times New Roman"/>
        </w:rPr>
        <w:t>is an abnormal system condition</w:t>
      </w:r>
      <w:r>
        <w:rPr>
          <w:rFonts w:ascii="Times New Roman" w:hAnsi="Times New Roman"/>
        </w:rPr>
        <w:t xml:space="preserve"> on the bulk power systems of New England or neighboring Control Areas</w:t>
      </w:r>
      <w:r w:rsidRPr="00E47933">
        <w:rPr>
          <w:rFonts w:ascii="Times New Roman" w:hAnsi="Times New Roman"/>
        </w:rPr>
        <w:t xml:space="preserve"> requiring manual or automatic action to maintain system frequency, or to prevent the involuntary loss of load, equipment damage, or tripping of system elements that could adversely affect the reliability of an electric system or the safety of persons or property; or a fuel shortage requiring departure from normal operating procedures in order to minimize the use of such scarce fuel; or a condition that requires implementation of Emergency procedures as defined in the ISO New England Manuals. </w:t>
      </w:r>
    </w:p>
    <w:p w14:paraId="63E54A9E" w14:textId="77777777" w:rsidR="008B4530" w:rsidRPr="00E47933" w:rsidRDefault="008B4530" w:rsidP="008B4530">
      <w:pPr>
        <w:spacing w:after="0" w:line="360" w:lineRule="auto"/>
        <w:rPr>
          <w:rFonts w:ascii="Times New Roman" w:hAnsi="Times New Roman"/>
        </w:rPr>
      </w:pPr>
    </w:p>
    <w:p w14:paraId="63E54A9F" w14:textId="77777777" w:rsidR="008B4530" w:rsidRPr="00E47933" w:rsidRDefault="008369D8" w:rsidP="008B4530">
      <w:pPr>
        <w:spacing w:after="0" w:line="360" w:lineRule="auto"/>
        <w:rPr>
          <w:rFonts w:ascii="Times New Roman" w:hAnsi="Times New Roman"/>
        </w:rPr>
      </w:pPr>
      <w:r w:rsidRPr="008E2F7F">
        <w:rPr>
          <w:rFonts w:ascii="Times New Roman" w:hAnsi="Times New Roman"/>
          <w:b/>
        </w:rPr>
        <w:t>Emergency Condition</w:t>
      </w:r>
      <w:r w:rsidRPr="00E47933">
        <w:rPr>
          <w:rFonts w:ascii="Times New Roman" w:hAnsi="Times New Roman"/>
        </w:rPr>
        <w:t xml:space="preserve"> means an Emergency has been declared by the ISO in accordance with the procedures set forth in the ISO New England Manuals and ISO New England Administrative Procedures. </w:t>
      </w:r>
    </w:p>
    <w:p w14:paraId="63E54AA0" w14:textId="77777777" w:rsidR="008B4530" w:rsidRDefault="008B4530" w:rsidP="008B4530">
      <w:pPr>
        <w:spacing w:after="0" w:line="360" w:lineRule="auto"/>
        <w:rPr>
          <w:rFonts w:ascii="Times New Roman" w:hAnsi="Times New Roman"/>
        </w:rPr>
      </w:pPr>
    </w:p>
    <w:p w14:paraId="63E54AA1" w14:textId="77777777" w:rsidR="008B4530" w:rsidRDefault="008369D8" w:rsidP="008B4530">
      <w:pPr>
        <w:spacing w:after="0" w:line="360" w:lineRule="auto"/>
        <w:rPr>
          <w:rFonts w:ascii="Times New Roman" w:hAnsi="Times New Roman"/>
        </w:rPr>
      </w:pPr>
      <w:r w:rsidRPr="008E2F7F">
        <w:rPr>
          <w:rFonts w:ascii="Times New Roman" w:hAnsi="Times New Roman"/>
          <w:b/>
        </w:rPr>
        <w:t>Emergency Energy</w:t>
      </w:r>
      <w:r w:rsidRPr="00E47933">
        <w:rPr>
          <w:rFonts w:ascii="Times New Roman" w:hAnsi="Times New Roman"/>
        </w:rPr>
        <w:t xml:space="preserve"> is energy transferred from one control area operator to another in an Emergency. </w:t>
      </w:r>
    </w:p>
    <w:p w14:paraId="63E54AA2" w14:textId="77777777" w:rsidR="008B4530" w:rsidRDefault="008B4530" w:rsidP="008B4530">
      <w:pPr>
        <w:spacing w:after="0" w:line="360" w:lineRule="auto"/>
        <w:rPr>
          <w:rFonts w:ascii="Times New Roman" w:hAnsi="Times New Roman"/>
        </w:rPr>
      </w:pPr>
    </w:p>
    <w:p w14:paraId="63E54AA3" w14:textId="2FE2DE85" w:rsidR="008B4530" w:rsidRDefault="008369D8" w:rsidP="008B4530">
      <w:pPr>
        <w:spacing w:after="0" w:line="360" w:lineRule="auto"/>
        <w:rPr>
          <w:rFonts w:ascii="Times New Roman" w:hAnsi="Times New Roman"/>
        </w:rPr>
      </w:pPr>
      <w:r w:rsidRPr="008E2F7F">
        <w:rPr>
          <w:rFonts w:ascii="Times New Roman" w:hAnsi="Times New Roman"/>
          <w:b/>
        </w:rPr>
        <w:lastRenderedPageBreak/>
        <w:t>Emergency Minimum Limit or Emergency Min</w:t>
      </w:r>
      <w:r w:rsidRPr="00E47933">
        <w:rPr>
          <w:rFonts w:ascii="Times New Roman" w:hAnsi="Times New Roman"/>
        </w:rPr>
        <w:t xml:space="preserve"> means the minimum </w:t>
      </w:r>
      <w:r w:rsidR="00785ACD">
        <w:rPr>
          <w:rFonts w:ascii="Times New Roman" w:hAnsi="Times New Roman"/>
        </w:rPr>
        <w:t>output</w:t>
      </w:r>
      <w:r w:rsidRPr="00E47933">
        <w:rPr>
          <w:rFonts w:ascii="Times New Roman" w:hAnsi="Times New Roman"/>
        </w:rPr>
        <w:t xml:space="preserve">, in MWs, that a </w:t>
      </w:r>
      <w:r w:rsidR="00785ACD">
        <w:rPr>
          <w:rFonts w:ascii="Times New Roman" w:hAnsi="Times New Roman"/>
        </w:rPr>
        <w:t xml:space="preserve">Generator Asset </w:t>
      </w:r>
      <w:r w:rsidRPr="00E47933">
        <w:rPr>
          <w:rFonts w:ascii="Times New Roman" w:hAnsi="Times New Roman"/>
        </w:rPr>
        <w:t xml:space="preserve">can deliver for a limited period of time without exceeding specified limits of equipment stability and operating permits. </w:t>
      </w:r>
    </w:p>
    <w:p w14:paraId="63E54AA4" w14:textId="77777777" w:rsidR="008B4530" w:rsidRPr="00E47933" w:rsidRDefault="008B4530" w:rsidP="008B4530">
      <w:pPr>
        <w:spacing w:after="0" w:line="360" w:lineRule="auto"/>
        <w:rPr>
          <w:rFonts w:ascii="Times New Roman" w:hAnsi="Times New Roman"/>
        </w:rPr>
      </w:pPr>
    </w:p>
    <w:p w14:paraId="63E54AA5" w14:textId="77777777" w:rsidR="008B4530" w:rsidRPr="00B03D77" w:rsidRDefault="008369D8" w:rsidP="008B4530">
      <w:pPr>
        <w:spacing w:after="0" w:line="360" w:lineRule="auto"/>
        <w:rPr>
          <w:rFonts w:ascii="Times New Roman" w:hAnsi="Times New Roman"/>
        </w:rPr>
      </w:pPr>
      <w:r>
        <w:rPr>
          <w:rFonts w:ascii="Times New Roman" w:hAnsi="Times New Roman"/>
          <w:b/>
        </w:rPr>
        <w:t xml:space="preserve">EMS </w:t>
      </w:r>
      <w:r w:rsidRPr="00B03D77">
        <w:rPr>
          <w:rFonts w:ascii="Times New Roman" w:hAnsi="Times New Roman"/>
        </w:rPr>
        <w:t xml:space="preserve">is energy management system. </w:t>
      </w:r>
    </w:p>
    <w:p w14:paraId="63E54AA6" w14:textId="77777777" w:rsidR="008B4530" w:rsidRPr="00E47933" w:rsidRDefault="008B4530" w:rsidP="008B4530">
      <w:pPr>
        <w:spacing w:after="0" w:line="360" w:lineRule="auto"/>
        <w:rPr>
          <w:rFonts w:ascii="Times New Roman" w:hAnsi="Times New Roman"/>
        </w:rPr>
      </w:pPr>
    </w:p>
    <w:p w14:paraId="63E54AA7" w14:textId="77777777" w:rsidR="008B4530" w:rsidRDefault="008369D8" w:rsidP="008B4530">
      <w:pPr>
        <w:spacing w:after="0" w:line="360" w:lineRule="auto"/>
        <w:rPr>
          <w:rFonts w:ascii="Times New Roman" w:hAnsi="Times New Roman"/>
        </w:rPr>
      </w:pPr>
      <w:r w:rsidRPr="008E2F7F">
        <w:rPr>
          <w:rFonts w:ascii="Times New Roman" w:hAnsi="Times New Roman"/>
          <w:b/>
        </w:rPr>
        <w:t>End-of-Round Price</w:t>
      </w:r>
      <w:r w:rsidRPr="00E47933">
        <w:rPr>
          <w:rFonts w:ascii="Times New Roman" w:hAnsi="Times New Roman"/>
        </w:rPr>
        <w:t xml:space="preserve"> is the lowest price associated with a round of a Forward Capacity Auction, as described in Section III.13.2.3.1 of Market Rule 1. </w:t>
      </w:r>
    </w:p>
    <w:p w14:paraId="63E54AA8" w14:textId="77777777" w:rsidR="008B4530" w:rsidRDefault="008B4530" w:rsidP="008B4530">
      <w:pPr>
        <w:spacing w:after="0" w:line="360" w:lineRule="auto"/>
        <w:rPr>
          <w:rFonts w:ascii="Times New Roman" w:hAnsi="Times New Roman"/>
        </w:rPr>
      </w:pPr>
    </w:p>
    <w:p w14:paraId="63E54AA9" w14:textId="77777777" w:rsidR="008B4530" w:rsidRDefault="008369D8" w:rsidP="008B4530">
      <w:pPr>
        <w:spacing w:after="0" w:line="360" w:lineRule="auto"/>
        <w:rPr>
          <w:rFonts w:ascii="Times New Roman" w:hAnsi="Times New Roman"/>
        </w:rPr>
      </w:pPr>
      <w:r w:rsidRPr="00B03D77">
        <w:rPr>
          <w:rFonts w:ascii="Times New Roman" w:hAnsi="Times New Roman"/>
          <w:b/>
        </w:rPr>
        <w:t>End User Participant</w:t>
      </w:r>
      <w:r>
        <w:rPr>
          <w:rFonts w:ascii="Times New Roman" w:hAnsi="Times New Roman"/>
        </w:rPr>
        <w:t xml:space="preserve"> is defined in Section 1 of the Participants Agreement.</w:t>
      </w:r>
    </w:p>
    <w:p w14:paraId="63E54AAA" w14:textId="77777777" w:rsidR="008B4530" w:rsidRPr="00E47933" w:rsidRDefault="008B4530" w:rsidP="008B4530">
      <w:pPr>
        <w:spacing w:after="0" w:line="360" w:lineRule="auto"/>
        <w:rPr>
          <w:rFonts w:ascii="Times New Roman" w:hAnsi="Times New Roman"/>
        </w:rPr>
      </w:pPr>
    </w:p>
    <w:p w14:paraId="63E54AAB" w14:textId="77777777" w:rsidR="008B4530" w:rsidRDefault="008369D8" w:rsidP="008B4530">
      <w:pPr>
        <w:spacing w:after="0" w:line="360" w:lineRule="auto"/>
        <w:rPr>
          <w:rFonts w:ascii="Times New Roman" w:hAnsi="Times New Roman"/>
        </w:rPr>
      </w:pPr>
      <w:r w:rsidRPr="008E2F7F">
        <w:rPr>
          <w:rFonts w:ascii="Times New Roman" w:hAnsi="Times New Roman"/>
          <w:b/>
        </w:rPr>
        <w:t>Energy</w:t>
      </w:r>
      <w:r w:rsidRPr="00E47933">
        <w:rPr>
          <w:rFonts w:ascii="Times New Roman" w:hAnsi="Times New Roman"/>
        </w:rPr>
        <w:t xml:space="preserve"> is power produced in the form of electricity, measured in </w:t>
      </w:r>
      <w:proofErr w:type="spellStart"/>
      <w:r w:rsidRPr="00E47933">
        <w:rPr>
          <w:rFonts w:ascii="Times New Roman" w:hAnsi="Times New Roman"/>
        </w:rPr>
        <w:t>kilowatthours</w:t>
      </w:r>
      <w:proofErr w:type="spellEnd"/>
      <w:r w:rsidRPr="00E47933">
        <w:rPr>
          <w:rFonts w:ascii="Times New Roman" w:hAnsi="Times New Roman"/>
        </w:rPr>
        <w:t xml:space="preserve"> or </w:t>
      </w:r>
      <w:proofErr w:type="spellStart"/>
      <w:r w:rsidRPr="00E47933">
        <w:rPr>
          <w:rFonts w:ascii="Times New Roman" w:hAnsi="Times New Roman"/>
        </w:rPr>
        <w:t>megawatthours</w:t>
      </w:r>
      <w:proofErr w:type="spellEnd"/>
      <w:r w:rsidRPr="00E47933">
        <w:rPr>
          <w:rFonts w:ascii="Times New Roman" w:hAnsi="Times New Roman"/>
        </w:rPr>
        <w:t xml:space="preserve">. </w:t>
      </w:r>
    </w:p>
    <w:p w14:paraId="63E54AAC" w14:textId="77777777" w:rsidR="008B4530" w:rsidRPr="00E47933" w:rsidRDefault="008B4530" w:rsidP="008B4530">
      <w:pPr>
        <w:spacing w:after="0" w:line="360" w:lineRule="auto"/>
        <w:rPr>
          <w:rFonts w:ascii="Times New Roman" w:hAnsi="Times New Roman"/>
        </w:rPr>
      </w:pPr>
    </w:p>
    <w:p w14:paraId="63E54AAD" w14:textId="77777777" w:rsidR="008B4530" w:rsidRDefault="008369D8" w:rsidP="008B4530">
      <w:pPr>
        <w:spacing w:after="0" w:line="360" w:lineRule="auto"/>
        <w:rPr>
          <w:rFonts w:ascii="Times New Roman" w:hAnsi="Times New Roman"/>
        </w:rPr>
      </w:pPr>
      <w:r w:rsidRPr="008E2F7F">
        <w:rPr>
          <w:rFonts w:ascii="Times New Roman" w:hAnsi="Times New Roman"/>
          <w:b/>
        </w:rPr>
        <w:t>Energy Administration Service (EAS)</w:t>
      </w:r>
      <w:r w:rsidRPr="00E47933">
        <w:rPr>
          <w:rFonts w:ascii="Times New Roman" w:hAnsi="Times New Roman"/>
        </w:rPr>
        <w:t xml:space="preserve"> is the service provided by the ISO, as described in Schedule 2</w:t>
      </w:r>
      <w:r>
        <w:rPr>
          <w:rFonts w:ascii="Times New Roman" w:hAnsi="Times New Roman"/>
        </w:rPr>
        <w:t xml:space="preserve"> of Section IV.A of the Tariff</w:t>
      </w:r>
      <w:r w:rsidRPr="00E47933">
        <w:rPr>
          <w:rFonts w:ascii="Times New Roman" w:hAnsi="Times New Roman"/>
        </w:rPr>
        <w:t xml:space="preserve">. </w:t>
      </w:r>
    </w:p>
    <w:p w14:paraId="63E54AAE" w14:textId="77777777" w:rsidR="008B4530" w:rsidRPr="00E47933" w:rsidRDefault="008B4530" w:rsidP="008B4530">
      <w:pPr>
        <w:spacing w:after="0" w:line="360" w:lineRule="auto"/>
        <w:rPr>
          <w:rFonts w:ascii="Times New Roman" w:hAnsi="Times New Roman"/>
        </w:rPr>
      </w:pPr>
    </w:p>
    <w:p w14:paraId="63E54AAF" w14:textId="77777777" w:rsidR="008B4530" w:rsidRDefault="008369D8" w:rsidP="008B4530">
      <w:pPr>
        <w:spacing w:after="0" w:line="360" w:lineRule="auto"/>
        <w:rPr>
          <w:rFonts w:ascii="Times New Roman" w:hAnsi="Times New Roman"/>
        </w:rPr>
      </w:pPr>
      <w:r w:rsidRPr="008E2F7F">
        <w:rPr>
          <w:rFonts w:ascii="Times New Roman" w:hAnsi="Times New Roman"/>
          <w:b/>
        </w:rPr>
        <w:t>Energy Component</w:t>
      </w:r>
      <w:r w:rsidRPr="00E47933">
        <w:rPr>
          <w:rFonts w:ascii="Times New Roman" w:hAnsi="Times New Roman"/>
        </w:rPr>
        <w:t xml:space="preserve"> means the Locational Marginal Price at the reference point. </w:t>
      </w:r>
    </w:p>
    <w:p w14:paraId="63E54AB0" w14:textId="77777777" w:rsidR="008B4530" w:rsidRPr="00E47933" w:rsidRDefault="008B4530" w:rsidP="008B4530">
      <w:pPr>
        <w:spacing w:after="0" w:line="360" w:lineRule="auto"/>
        <w:rPr>
          <w:rFonts w:ascii="Times New Roman" w:hAnsi="Times New Roman"/>
        </w:rPr>
      </w:pPr>
    </w:p>
    <w:p w14:paraId="63E54AB1" w14:textId="77777777" w:rsidR="008B4530" w:rsidRDefault="008369D8" w:rsidP="008B4530">
      <w:pPr>
        <w:spacing w:after="0" w:line="360" w:lineRule="auto"/>
        <w:rPr>
          <w:rFonts w:ascii="Times New Roman" w:hAnsi="Times New Roman"/>
        </w:rPr>
      </w:pPr>
      <w:r w:rsidRPr="008E2F7F">
        <w:rPr>
          <w:rFonts w:ascii="Times New Roman" w:hAnsi="Times New Roman"/>
          <w:b/>
        </w:rPr>
        <w:t>Energy Efficiency</w:t>
      </w:r>
      <w:r w:rsidRPr="00E47933">
        <w:rPr>
          <w:rFonts w:ascii="Times New Roman" w:hAnsi="Times New Roman"/>
        </w:rPr>
        <w:t xml:space="preserve"> is installed measures (e.g., products, equipment, systems, services, practices and/or strategies) on end-use customer facilities that reduce the total amount of electrical energy needed, while delivering a comparable or improved level of end-use service.  Such measures include, but are not limited to, the installation of more energy efficient lighting, motors, refrigeration, HVAC equipment and control systems, envelope measures, operations and maintenance procedures, and industrial process equipment. </w:t>
      </w:r>
    </w:p>
    <w:p w14:paraId="63E54AB2" w14:textId="77777777" w:rsidR="008B4530" w:rsidRPr="00E47933" w:rsidRDefault="008B4530" w:rsidP="008B4530">
      <w:pPr>
        <w:spacing w:after="0" w:line="360" w:lineRule="auto"/>
        <w:rPr>
          <w:rFonts w:ascii="Times New Roman" w:hAnsi="Times New Roman"/>
        </w:rPr>
      </w:pPr>
    </w:p>
    <w:p w14:paraId="63E54AB3" w14:textId="77777777" w:rsidR="008B4530" w:rsidRDefault="008369D8" w:rsidP="008B4530">
      <w:pPr>
        <w:spacing w:after="0" w:line="360" w:lineRule="auto"/>
        <w:rPr>
          <w:rFonts w:ascii="Times New Roman" w:hAnsi="Times New Roman"/>
        </w:rPr>
      </w:pPr>
      <w:r w:rsidRPr="008E2F7F">
        <w:rPr>
          <w:rFonts w:ascii="Times New Roman" w:hAnsi="Times New Roman"/>
          <w:b/>
        </w:rPr>
        <w:t>Energy Imbalance Service</w:t>
      </w:r>
      <w:r w:rsidRPr="00E47933">
        <w:rPr>
          <w:rFonts w:ascii="Times New Roman" w:hAnsi="Times New Roman"/>
        </w:rPr>
        <w:t xml:space="preserve"> is the form of Ancillary Service described in Schedule 4 of the OATT. </w:t>
      </w:r>
    </w:p>
    <w:p w14:paraId="63E54AB4" w14:textId="77777777" w:rsidR="008B4530" w:rsidRPr="00E47933" w:rsidRDefault="008B4530" w:rsidP="008B4530">
      <w:pPr>
        <w:spacing w:after="0" w:line="360" w:lineRule="auto"/>
        <w:rPr>
          <w:rFonts w:ascii="Times New Roman" w:hAnsi="Times New Roman"/>
        </w:rPr>
      </w:pPr>
    </w:p>
    <w:p w14:paraId="63E54AB5" w14:textId="77777777" w:rsidR="008B4530" w:rsidRDefault="008369D8" w:rsidP="008B4530">
      <w:pPr>
        <w:spacing w:after="0" w:line="360" w:lineRule="auto"/>
        <w:rPr>
          <w:rFonts w:ascii="Times New Roman" w:hAnsi="Times New Roman"/>
        </w:rPr>
      </w:pPr>
      <w:r w:rsidRPr="008E2F7F">
        <w:rPr>
          <w:rFonts w:ascii="Times New Roman" w:hAnsi="Times New Roman"/>
          <w:b/>
        </w:rPr>
        <w:t>Energy Market</w:t>
      </w:r>
      <w:r w:rsidRPr="00E47933">
        <w:rPr>
          <w:rFonts w:ascii="Times New Roman" w:hAnsi="Times New Roman"/>
        </w:rPr>
        <w:t xml:space="preserve"> is, collectively, the Day-Ahead Energy Market and the Real-Time Energy Market. </w:t>
      </w:r>
    </w:p>
    <w:p w14:paraId="63E54AB6" w14:textId="77777777" w:rsidR="008B4530" w:rsidRPr="00E47933" w:rsidRDefault="008B4530" w:rsidP="008B4530">
      <w:pPr>
        <w:spacing w:after="0" w:line="360" w:lineRule="auto"/>
        <w:rPr>
          <w:rFonts w:ascii="Times New Roman" w:hAnsi="Times New Roman"/>
        </w:rPr>
      </w:pPr>
    </w:p>
    <w:p w14:paraId="63E54AB7" w14:textId="36583A8A" w:rsidR="008B4530" w:rsidRDefault="008369D8" w:rsidP="008B4530">
      <w:pPr>
        <w:spacing w:after="0" w:line="360" w:lineRule="auto"/>
        <w:rPr>
          <w:rFonts w:ascii="Times New Roman" w:hAnsi="Times New Roman"/>
        </w:rPr>
      </w:pPr>
      <w:r w:rsidRPr="008E2F7F">
        <w:rPr>
          <w:rFonts w:ascii="Times New Roman" w:hAnsi="Times New Roman"/>
          <w:b/>
        </w:rPr>
        <w:t>Energy Non-Zero Spot Market Settlement Hours</w:t>
      </w:r>
      <w:r w:rsidRPr="00E47933">
        <w:rPr>
          <w:rFonts w:ascii="Times New Roman" w:hAnsi="Times New Roman"/>
        </w:rPr>
        <w:t xml:space="preserve"> are </w:t>
      </w:r>
      <w:r w:rsidR="00C2097F">
        <w:rPr>
          <w:rFonts w:ascii="Times New Roman" w:hAnsi="Times New Roman"/>
        </w:rPr>
        <w:t xml:space="preserve">the sum of the </w:t>
      </w:r>
      <w:r w:rsidRPr="00E47933">
        <w:rPr>
          <w:rFonts w:ascii="Times New Roman" w:hAnsi="Times New Roman"/>
        </w:rPr>
        <w:t xml:space="preserve">hours for which the Customer has a positive or negative Real-Time System Adjusted Net Interchange </w:t>
      </w:r>
      <w:r w:rsidR="00C2097F">
        <w:rPr>
          <w:rFonts w:ascii="Times New Roman" w:hAnsi="Times New Roman"/>
        </w:rPr>
        <w:t>or for which the Customer has a positive or negative Real-Time Demand Reduction Obligation</w:t>
      </w:r>
      <w:r w:rsidR="00C2097F" w:rsidRPr="00E47933">
        <w:rPr>
          <w:rFonts w:ascii="Times New Roman" w:hAnsi="Times New Roman"/>
        </w:rPr>
        <w:t xml:space="preserve"> </w:t>
      </w:r>
      <w:r w:rsidRPr="00E47933">
        <w:rPr>
          <w:rFonts w:ascii="Times New Roman" w:hAnsi="Times New Roman"/>
        </w:rPr>
        <w:t xml:space="preserve">as determined by the ISO settlement process for the Energy Market. </w:t>
      </w:r>
    </w:p>
    <w:p w14:paraId="63E54AB8" w14:textId="77777777" w:rsidR="008B4530" w:rsidRDefault="008B4530" w:rsidP="008B4530">
      <w:pPr>
        <w:spacing w:after="0" w:line="360" w:lineRule="auto"/>
        <w:rPr>
          <w:rFonts w:ascii="Times New Roman" w:hAnsi="Times New Roman"/>
        </w:rPr>
      </w:pPr>
    </w:p>
    <w:p w14:paraId="63E54ABB" w14:textId="77777777" w:rsidR="008B4530" w:rsidRDefault="008369D8" w:rsidP="008B4530">
      <w:pPr>
        <w:spacing w:after="0" w:line="360" w:lineRule="auto"/>
        <w:rPr>
          <w:rFonts w:ascii="Times New Roman" w:hAnsi="Times New Roman"/>
        </w:rPr>
      </w:pPr>
      <w:r w:rsidRPr="002F7204">
        <w:rPr>
          <w:rFonts w:ascii="Times New Roman" w:hAnsi="Times New Roman"/>
          <w:b/>
        </w:rPr>
        <w:t>Energy Offer Floor</w:t>
      </w:r>
      <w:r w:rsidRPr="002F7204">
        <w:rPr>
          <w:rFonts w:ascii="Times New Roman" w:hAnsi="Times New Roman"/>
        </w:rPr>
        <w:t xml:space="preserve"> is negative $150/MWh.</w:t>
      </w:r>
    </w:p>
    <w:p w14:paraId="63E54ABC" w14:textId="77777777" w:rsidR="008B4530" w:rsidRPr="00E47933" w:rsidRDefault="008B4530" w:rsidP="008B4530">
      <w:pPr>
        <w:spacing w:after="0" w:line="360" w:lineRule="auto"/>
        <w:rPr>
          <w:rFonts w:ascii="Times New Roman" w:hAnsi="Times New Roman"/>
        </w:rPr>
      </w:pPr>
    </w:p>
    <w:p w14:paraId="63E54ABD" w14:textId="6F697739" w:rsidR="008B4530" w:rsidRDefault="008369D8" w:rsidP="008B4530">
      <w:pPr>
        <w:spacing w:after="0" w:line="360" w:lineRule="auto"/>
        <w:rPr>
          <w:rFonts w:ascii="Times New Roman" w:hAnsi="Times New Roman"/>
        </w:rPr>
      </w:pPr>
      <w:r w:rsidRPr="008E2F7F">
        <w:rPr>
          <w:rFonts w:ascii="Times New Roman" w:hAnsi="Times New Roman"/>
          <w:b/>
        </w:rPr>
        <w:t>Energy Transaction Units (Energy TUs)</w:t>
      </w:r>
      <w:r w:rsidRPr="00E47933">
        <w:rPr>
          <w:rFonts w:ascii="Times New Roman" w:hAnsi="Times New Roman"/>
        </w:rPr>
        <w:t xml:space="preserve"> are the sum for the month for a Customer of Bilateral Contract Block-Hours, Demand Bid Block-Hours, Asset Related Demand Bid Block-Hours, Supply Offer Block-Hours</w:t>
      </w:r>
      <w:r w:rsidR="00C2097F">
        <w:rPr>
          <w:rFonts w:ascii="Times New Roman" w:hAnsi="Times New Roman"/>
        </w:rPr>
        <w:t>, Demand Reduction Offer Block-Hours,</w:t>
      </w:r>
      <w:r w:rsidRPr="00E47933">
        <w:rPr>
          <w:rFonts w:ascii="Times New Roman" w:hAnsi="Times New Roman"/>
        </w:rPr>
        <w:t xml:space="preserve"> and Energy Non-Zero Spot Market Settlement Hours. </w:t>
      </w:r>
    </w:p>
    <w:p w14:paraId="63E54ABE" w14:textId="77777777" w:rsidR="008B4530" w:rsidRPr="00E47933" w:rsidRDefault="008B4530" w:rsidP="008B4530">
      <w:pPr>
        <w:spacing w:after="0" w:line="360" w:lineRule="auto"/>
        <w:rPr>
          <w:rFonts w:ascii="Times New Roman" w:hAnsi="Times New Roman"/>
        </w:rPr>
      </w:pPr>
    </w:p>
    <w:p w14:paraId="63E54AC1" w14:textId="77777777" w:rsidR="008B4530" w:rsidRPr="00E47933" w:rsidRDefault="008369D8" w:rsidP="008B4530">
      <w:pPr>
        <w:spacing w:after="0" w:line="360" w:lineRule="auto"/>
        <w:rPr>
          <w:rFonts w:ascii="Times New Roman" w:hAnsi="Times New Roman"/>
        </w:rPr>
      </w:pPr>
      <w:r w:rsidRPr="002A2EEF">
        <w:rPr>
          <w:rFonts w:ascii="Times New Roman" w:hAnsi="Times New Roman"/>
          <w:b/>
        </w:rPr>
        <w:t>Equipment Damage Reimbursement</w:t>
      </w:r>
      <w:r>
        <w:rPr>
          <w:rFonts w:ascii="Times New Roman" w:hAnsi="Times New Roman"/>
        </w:rPr>
        <w:t xml:space="preserve"> is the compensation paid to the owner of a Designated </w:t>
      </w:r>
      <w:proofErr w:type="spellStart"/>
      <w:r>
        <w:rPr>
          <w:rFonts w:ascii="Times New Roman" w:hAnsi="Times New Roman"/>
        </w:rPr>
        <w:t>Blackstart</w:t>
      </w:r>
      <w:proofErr w:type="spellEnd"/>
      <w:r>
        <w:rPr>
          <w:rFonts w:ascii="Times New Roman" w:hAnsi="Times New Roman"/>
        </w:rPr>
        <w:t xml:space="preserve"> Resource as specified in Section 5.5 of Schedule 16 to the OATT.</w:t>
      </w:r>
    </w:p>
    <w:p w14:paraId="63E54AC2" w14:textId="77777777" w:rsidR="008B4530" w:rsidRPr="00E47933" w:rsidRDefault="008B4530" w:rsidP="008B4530">
      <w:pPr>
        <w:spacing w:after="0" w:line="360" w:lineRule="auto"/>
        <w:rPr>
          <w:rFonts w:ascii="Times New Roman" w:hAnsi="Times New Roman"/>
        </w:rPr>
      </w:pPr>
    </w:p>
    <w:p w14:paraId="63E54AC3" w14:textId="77777777" w:rsidR="008B4530" w:rsidRDefault="008369D8" w:rsidP="008B4530">
      <w:pPr>
        <w:spacing w:after="0" w:line="360" w:lineRule="auto"/>
        <w:rPr>
          <w:rFonts w:ascii="Times New Roman" w:hAnsi="Times New Roman"/>
        </w:rPr>
      </w:pPr>
      <w:r w:rsidRPr="008E2F7F">
        <w:rPr>
          <w:rFonts w:ascii="Times New Roman" w:hAnsi="Times New Roman"/>
          <w:b/>
        </w:rPr>
        <w:t>Equivalent Demand Forced Outage Rate (EFORd</w:t>
      </w:r>
      <w:r w:rsidRPr="00E47933">
        <w:rPr>
          <w:rFonts w:ascii="Times New Roman" w:hAnsi="Times New Roman"/>
        </w:rPr>
        <w:t xml:space="preserve">) means the portion of time a unit is in demand, but is unavailable due to forced outages. </w:t>
      </w:r>
    </w:p>
    <w:p w14:paraId="63E54AC4" w14:textId="77777777" w:rsidR="008B4530" w:rsidRDefault="008B4530" w:rsidP="008B4530">
      <w:pPr>
        <w:spacing w:after="0" w:line="360" w:lineRule="auto"/>
        <w:rPr>
          <w:rFonts w:ascii="Times New Roman" w:hAnsi="Times New Roman"/>
        </w:rPr>
      </w:pPr>
    </w:p>
    <w:p w14:paraId="63E54AC5" w14:textId="0719F1A0" w:rsidR="008B4530" w:rsidRDefault="008369D8" w:rsidP="008B4530">
      <w:pPr>
        <w:spacing w:after="0" w:line="360" w:lineRule="auto"/>
        <w:rPr>
          <w:rFonts w:ascii="Times New Roman" w:hAnsi="Times New Roman"/>
        </w:rPr>
      </w:pPr>
      <w:r w:rsidRPr="00BD48C6">
        <w:rPr>
          <w:rFonts w:ascii="Times New Roman" w:hAnsi="Times New Roman"/>
          <w:b/>
        </w:rPr>
        <w:t>Estimated Capacity Load Obligation</w:t>
      </w:r>
      <w:r>
        <w:rPr>
          <w:rFonts w:ascii="Times New Roman" w:hAnsi="Times New Roman"/>
        </w:rPr>
        <w:t xml:space="preserve"> is, for the purposes of the ISO New England Financial Assurance Policy, </w:t>
      </w:r>
      <w:r w:rsidR="0088392E">
        <w:rPr>
          <w:rFonts w:ascii="Times New Roman" w:hAnsi="Times New Roman"/>
        </w:rPr>
        <w:t xml:space="preserve">a Market Participant’s share of Zonal Capacity Obligation </w:t>
      </w:r>
      <w:r>
        <w:rPr>
          <w:rFonts w:ascii="Times New Roman" w:hAnsi="Times New Roman"/>
        </w:rPr>
        <w:t xml:space="preserve">from the latest available month, adjusted as appropriate to account for any relevant Capacity Load Obligation </w:t>
      </w:r>
      <w:proofErr w:type="spellStart"/>
      <w:r>
        <w:rPr>
          <w:rFonts w:ascii="Times New Roman" w:hAnsi="Times New Roman"/>
        </w:rPr>
        <w:t>Bilaterals</w:t>
      </w:r>
      <w:proofErr w:type="spellEnd"/>
      <w:r>
        <w:rPr>
          <w:rFonts w:ascii="Times New Roman" w:hAnsi="Times New Roman"/>
        </w:rPr>
        <w:t>, HQICCs, and Self-Supplied FCA Resource designations for the applicable month.</w:t>
      </w:r>
    </w:p>
    <w:p w14:paraId="63E54AC6" w14:textId="77777777" w:rsidR="008B4530" w:rsidRDefault="008B4530" w:rsidP="008B4530">
      <w:pPr>
        <w:spacing w:after="0" w:line="360" w:lineRule="auto"/>
        <w:rPr>
          <w:rFonts w:ascii="Times New Roman" w:hAnsi="Times New Roman"/>
        </w:rPr>
      </w:pPr>
    </w:p>
    <w:p w14:paraId="63E54AC7" w14:textId="77777777" w:rsidR="008B4530" w:rsidRDefault="008369D8" w:rsidP="008B4530">
      <w:pPr>
        <w:spacing w:after="0" w:line="360" w:lineRule="auto"/>
        <w:rPr>
          <w:rFonts w:ascii="Times New Roman" w:hAnsi="Times New Roman"/>
        </w:rPr>
      </w:pPr>
      <w:r w:rsidRPr="00194942">
        <w:rPr>
          <w:rFonts w:ascii="Times New Roman" w:hAnsi="Times New Roman"/>
          <w:b/>
        </w:rPr>
        <w:t>Establish Claimed Capability Audit</w:t>
      </w:r>
      <w:r>
        <w:rPr>
          <w:rFonts w:ascii="Times New Roman" w:hAnsi="Times New Roman"/>
        </w:rPr>
        <w:t xml:space="preserve"> is the audit performed pursuant to Section III.1.5.1.2.</w:t>
      </w:r>
    </w:p>
    <w:p w14:paraId="63E54AC8" w14:textId="77777777" w:rsidR="008B4530" w:rsidRDefault="008B4530" w:rsidP="008B4530">
      <w:pPr>
        <w:spacing w:after="0" w:line="360" w:lineRule="auto"/>
        <w:rPr>
          <w:rFonts w:ascii="Times New Roman" w:hAnsi="Times New Roman"/>
        </w:rPr>
      </w:pPr>
    </w:p>
    <w:p w14:paraId="63E54AC9" w14:textId="77777777" w:rsidR="008B4530" w:rsidRDefault="008369D8" w:rsidP="008B4530">
      <w:pPr>
        <w:spacing w:after="0" w:line="360" w:lineRule="auto"/>
        <w:rPr>
          <w:rFonts w:ascii="Times New Roman" w:hAnsi="Times New Roman"/>
        </w:rPr>
      </w:pPr>
      <w:r w:rsidRPr="008E2F7F">
        <w:rPr>
          <w:rFonts w:ascii="Times New Roman" w:hAnsi="Times New Roman"/>
          <w:b/>
        </w:rPr>
        <w:t>Excepted Transaction</w:t>
      </w:r>
      <w:r w:rsidRPr="00E47933">
        <w:rPr>
          <w:rFonts w:ascii="Times New Roman" w:hAnsi="Times New Roman"/>
        </w:rPr>
        <w:t xml:space="preserve"> is a transaction specified in Section II.40 of the Tariff for the applicable period specified in that Section. </w:t>
      </w:r>
    </w:p>
    <w:p w14:paraId="63E54ACA" w14:textId="77777777" w:rsidR="008B4530" w:rsidRPr="00E47933" w:rsidRDefault="008B4530" w:rsidP="008B4530">
      <w:pPr>
        <w:spacing w:after="0" w:line="360" w:lineRule="auto"/>
        <w:rPr>
          <w:rFonts w:ascii="Times New Roman" w:hAnsi="Times New Roman"/>
        </w:rPr>
      </w:pPr>
    </w:p>
    <w:p w14:paraId="63E54ACB" w14:textId="77777777" w:rsidR="008B4530" w:rsidRDefault="008369D8" w:rsidP="008B4530">
      <w:pPr>
        <w:spacing w:after="0" w:line="360" w:lineRule="auto"/>
        <w:rPr>
          <w:rFonts w:ascii="Times New Roman" w:hAnsi="Times New Roman"/>
        </w:rPr>
      </w:pPr>
      <w:r w:rsidRPr="008E2F7F">
        <w:rPr>
          <w:rFonts w:ascii="Times New Roman" w:hAnsi="Times New Roman"/>
          <w:b/>
        </w:rPr>
        <w:t>Existing Capacity Qualification Deadline</w:t>
      </w:r>
      <w:r w:rsidRPr="00E47933">
        <w:rPr>
          <w:rFonts w:ascii="Times New Roman" w:hAnsi="Times New Roman"/>
        </w:rPr>
        <w:t xml:space="preserve"> is a deadline, specified in Section III.13.1.10 of Market Rule 1, for submission of certain qualification materials for the Forward Capacity Auction, as discussed in Section III.13.1 of Market Rule 1. </w:t>
      </w:r>
    </w:p>
    <w:p w14:paraId="63E54ACC" w14:textId="77777777" w:rsidR="008B4530" w:rsidRPr="00E47933" w:rsidRDefault="008B4530" w:rsidP="008B4530">
      <w:pPr>
        <w:spacing w:after="0" w:line="360" w:lineRule="auto"/>
        <w:rPr>
          <w:rFonts w:ascii="Times New Roman" w:hAnsi="Times New Roman"/>
        </w:rPr>
      </w:pPr>
    </w:p>
    <w:p w14:paraId="63E54ACD" w14:textId="77777777" w:rsidR="008B4530" w:rsidRDefault="008369D8" w:rsidP="008B4530">
      <w:pPr>
        <w:spacing w:after="0" w:line="360" w:lineRule="auto"/>
        <w:rPr>
          <w:rFonts w:ascii="Times New Roman" w:hAnsi="Times New Roman"/>
        </w:rPr>
      </w:pPr>
      <w:r w:rsidRPr="008E2F7F">
        <w:rPr>
          <w:rFonts w:ascii="Times New Roman" w:hAnsi="Times New Roman"/>
          <w:b/>
        </w:rPr>
        <w:t>Existing Capacity Qualification Package</w:t>
      </w:r>
      <w:r w:rsidRPr="00E47933">
        <w:rPr>
          <w:rFonts w:ascii="Times New Roman" w:hAnsi="Times New Roman"/>
        </w:rPr>
        <w:t xml:space="preserve"> is information submitted </w:t>
      </w:r>
      <w:r>
        <w:rPr>
          <w:rFonts w:ascii="Times New Roman" w:hAnsi="Times New Roman"/>
        </w:rPr>
        <w:t xml:space="preserve">for </w:t>
      </w:r>
      <w:r w:rsidRPr="00E47933">
        <w:rPr>
          <w:rFonts w:ascii="Times New Roman" w:hAnsi="Times New Roman"/>
        </w:rPr>
        <w:t xml:space="preserve">certain existing resources prior to participation in the Forward Capacity Auction, as described in Section III.13.1 of Market Rule 1. </w:t>
      </w:r>
    </w:p>
    <w:p w14:paraId="63E54ACE" w14:textId="77777777" w:rsidR="008B4530" w:rsidRPr="00E47933" w:rsidRDefault="008B4530" w:rsidP="008B4530">
      <w:pPr>
        <w:spacing w:after="0" w:line="360" w:lineRule="auto"/>
        <w:rPr>
          <w:rFonts w:ascii="Times New Roman" w:hAnsi="Times New Roman"/>
        </w:rPr>
      </w:pPr>
    </w:p>
    <w:p w14:paraId="63E54ACF" w14:textId="2CECB1CF" w:rsidR="008B4530" w:rsidRDefault="008369D8" w:rsidP="008B4530">
      <w:pPr>
        <w:spacing w:after="0" w:line="360" w:lineRule="auto"/>
        <w:rPr>
          <w:rFonts w:ascii="Times New Roman" w:hAnsi="Times New Roman"/>
        </w:rPr>
      </w:pPr>
      <w:r w:rsidRPr="00A7795D">
        <w:rPr>
          <w:rFonts w:ascii="Times New Roman" w:hAnsi="Times New Roman"/>
          <w:b/>
        </w:rPr>
        <w:t>Existing Capacity Resource</w:t>
      </w:r>
      <w:r w:rsidRPr="00E47933">
        <w:rPr>
          <w:rFonts w:ascii="Times New Roman" w:hAnsi="Times New Roman"/>
        </w:rPr>
        <w:t xml:space="preserve"> is any resource that does not meet any of the eligibility criteria to participate in the Forward Capacity Auction as a New Capacity Resource. </w:t>
      </w:r>
    </w:p>
    <w:p w14:paraId="63E54AD0" w14:textId="77777777" w:rsidR="008B4530" w:rsidRDefault="008B4530" w:rsidP="008B4530">
      <w:pPr>
        <w:spacing w:after="0" w:line="360" w:lineRule="auto"/>
        <w:rPr>
          <w:rFonts w:ascii="Times New Roman" w:hAnsi="Times New Roman"/>
        </w:rPr>
      </w:pPr>
    </w:p>
    <w:p w14:paraId="63E54AD1" w14:textId="77777777" w:rsidR="008B4530" w:rsidRDefault="008369D8" w:rsidP="008B4530">
      <w:pPr>
        <w:spacing w:after="0" w:line="360" w:lineRule="auto"/>
        <w:rPr>
          <w:rFonts w:ascii="Times New Roman" w:hAnsi="Times New Roman"/>
        </w:rPr>
      </w:pPr>
      <w:r w:rsidRPr="008E2F7F">
        <w:rPr>
          <w:rFonts w:ascii="Times New Roman" w:hAnsi="Times New Roman"/>
          <w:b/>
        </w:rPr>
        <w:t xml:space="preserve">Existing Capacity </w:t>
      </w:r>
      <w:r>
        <w:rPr>
          <w:rFonts w:ascii="Times New Roman" w:hAnsi="Times New Roman"/>
          <w:b/>
        </w:rPr>
        <w:t xml:space="preserve">Retirement </w:t>
      </w:r>
      <w:r w:rsidRPr="008E2F7F">
        <w:rPr>
          <w:rFonts w:ascii="Times New Roman" w:hAnsi="Times New Roman"/>
          <w:b/>
        </w:rPr>
        <w:t>Deadline</w:t>
      </w:r>
      <w:r>
        <w:rPr>
          <w:rFonts w:ascii="Times New Roman" w:hAnsi="Times New Roman"/>
          <w:b/>
        </w:rPr>
        <w:t xml:space="preserve"> </w:t>
      </w:r>
      <w:r w:rsidRPr="00E47933">
        <w:rPr>
          <w:rFonts w:ascii="Times New Roman" w:hAnsi="Times New Roman"/>
        </w:rPr>
        <w:t>is a deadline, specified in Section III.13.1.10 of Market Rule 1, for submission of certain qualification materials for the Forward Capacity Auction, as discussed in Section III.13.1 of Market Rule 1.</w:t>
      </w:r>
    </w:p>
    <w:p w14:paraId="63E54AD2" w14:textId="77777777" w:rsidR="008B4530" w:rsidRPr="00E47933" w:rsidRDefault="008B4530" w:rsidP="008B4530">
      <w:pPr>
        <w:spacing w:after="0" w:line="360" w:lineRule="auto"/>
        <w:rPr>
          <w:rFonts w:ascii="Times New Roman" w:hAnsi="Times New Roman"/>
        </w:rPr>
      </w:pPr>
    </w:p>
    <w:p w14:paraId="63E54AD3" w14:textId="77777777" w:rsidR="008B4530" w:rsidRDefault="008369D8" w:rsidP="008B4530">
      <w:pPr>
        <w:spacing w:after="0" w:line="360" w:lineRule="auto"/>
        <w:rPr>
          <w:rFonts w:ascii="Times New Roman" w:hAnsi="Times New Roman"/>
        </w:rPr>
      </w:pPr>
      <w:r w:rsidRPr="008E2F7F">
        <w:rPr>
          <w:rFonts w:ascii="Times New Roman" w:hAnsi="Times New Roman"/>
          <w:b/>
        </w:rPr>
        <w:t xml:space="preserve">Existing Capacity </w:t>
      </w:r>
      <w:r>
        <w:rPr>
          <w:rFonts w:ascii="Times New Roman" w:hAnsi="Times New Roman"/>
          <w:b/>
        </w:rPr>
        <w:t xml:space="preserve">Retirement </w:t>
      </w:r>
      <w:r w:rsidRPr="008E2F7F">
        <w:rPr>
          <w:rFonts w:ascii="Times New Roman" w:hAnsi="Times New Roman"/>
          <w:b/>
        </w:rPr>
        <w:t>Package</w:t>
      </w:r>
      <w:r w:rsidRPr="00E47933">
        <w:rPr>
          <w:rFonts w:ascii="Times New Roman" w:hAnsi="Times New Roman"/>
        </w:rPr>
        <w:t xml:space="preserve"> is information submitted </w:t>
      </w:r>
      <w:r>
        <w:rPr>
          <w:rFonts w:ascii="Times New Roman" w:hAnsi="Times New Roman"/>
        </w:rPr>
        <w:t>for</w:t>
      </w:r>
      <w:r w:rsidRPr="00E47933">
        <w:rPr>
          <w:rFonts w:ascii="Times New Roman" w:hAnsi="Times New Roman"/>
        </w:rPr>
        <w:t xml:space="preserve"> certain existing resources prior to participation in the Forward Capacity Auction, as described in Section III.13.1 of Market Rule 1. </w:t>
      </w:r>
    </w:p>
    <w:p w14:paraId="63E54AD4" w14:textId="77777777" w:rsidR="008B4530" w:rsidRPr="00E47933" w:rsidRDefault="008B4530" w:rsidP="008B4530">
      <w:pPr>
        <w:spacing w:after="0" w:line="360" w:lineRule="auto"/>
        <w:rPr>
          <w:rFonts w:ascii="Times New Roman" w:hAnsi="Times New Roman"/>
        </w:rPr>
      </w:pPr>
    </w:p>
    <w:p w14:paraId="63E54AD5" w14:textId="46795B62" w:rsidR="008B4530" w:rsidRDefault="008369D8" w:rsidP="008B4530">
      <w:pPr>
        <w:spacing w:after="0" w:line="360" w:lineRule="auto"/>
        <w:rPr>
          <w:rFonts w:ascii="Times New Roman" w:hAnsi="Times New Roman"/>
        </w:rPr>
      </w:pPr>
      <w:r w:rsidRPr="008E2F7F">
        <w:rPr>
          <w:rFonts w:ascii="Times New Roman" w:hAnsi="Times New Roman"/>
          <w:b/>
        </w:rPr>
        <w:t xml:space="preserve">Existing Demand </w:t>
      </w:r>
      <w:r w:rsidR="00683384">
        <w:rPr>
          <w:rFonts w:ascii="Times New Roman" w:hAnsi="Times New Roman"/>
          <w:b/>
        </w:rPr>
        <w:t xml:space="preserve">Capacity </w:t>
      </w:r>
      <w:r w:rsidRPr="008E2F7F">
        <w:rPr>
          <w:rFonts w:ascii="Times New Roman" w:hAnsi="Times New Roman"/>
          <w:b/>
        </w:rPr>
        <w:t>Resource</w:t>
      </w:r>
      <w:r w:rsidRPr="00E47933">
        <w:rPr>
          <w:rFonts w:ascii="Times New Roman" w:hAnsi="Times New Roman"/>
        </w:rPr>
        <w:t xml:space="preserve"> is a type of Demand </w:t>
      </w:r>
      <w:r w:rsidR="00683384">
        <w:rPr>
          <w:rFonts w:ascii="Times New Roman" w:hAnsi="Times New Roman"/>
        </w:rPr>
        <w:t xml:space="preserve">Capacity </w:t>
      </w:r>
      <w:r w:rsidRPr="00E47933">
        <w:rPr>
          <w:rFonts w:ascii="Times New Roman" w:hAnsi="Times New Roman"/>
        </w:rPr>
        <w:t>Resource participating in the Forward Capacity Market, as defined in Section III.13.1.4.</w:t>
      </w:r>
      <w:r w:rsidR="00683384">
        <w:rPr>
          <w:rFonts w:ascii="Times New Roman" w:hAnsi="Times New Roman"/>
        </w:rPr>
        <w:t>2</w:t>
      </w:r>
      <w:r w:rsidRPr="00E47933">
        <w:rPr>
          <w:rFonts w:ascii="Times New Roman" w:hAnsi="Times New Roman"/>
        </w:rPr>
        <w:t xml:space="preserve"> of Market Rule 1. </w:t>
      </w:r>
    </w:p>
    <w:p w14:paraId="63E54AD6" w14:textId="77777777" w:rsidR="008B4530" w:rsidRPr="00E47933" w:rsidRDefault="008B4530" w:rsidP="008B4530">
      <w:pPr>
        <w:spacing w:after="0" w:line="360" w:lineRule="auto"/>
        <w:rPr>
          <w:rFonts w:ascii="Times New Roman" w:hAnsi="Times New Roman"/>
        </w:rPr>
      </w:pPr>
    </w:p>
    <w:p w14:paraId="63E54AD7" w14:textId="77777777" w:rsidR="008B4530" w:rsidRDefault="008369D8" w:rsidP="008B4530">
      <w:pPr>
        <w:spacing w:after="0" w:line="360" w:lineRule="auto"/>
        <w:rPr>
          <w:rFonts w:ascii="Times New Roman" w:hAnsi="Times New Roman"/>
        </w:rPr>
      </w:pPr>
      <w:r w:rsidRPr="00A7795D">
        <w:rPr>
          <w:rFonts w:ascii="Times New Roman" w:hAnsi="Times New Roman"/>
          <w:b/>
        </w:rPr>
        <w:t>Existing Generating Capacity Resource</w:t>
      </w:r>
      <w:r w:rsidRPr="00E47933">
        <w:rPr>
          <w:rFonts w:ascii="Times New Roman" w:hAnsi="Times New Roman"/>
        </w:rPr>
        <w:t xml:space="preserve"> is a type of resource participating in the Forward Capacity Market, as defined in Section III.13.1.2.1 of Market Rule 1. </w:t>
      </w:r>
    </w:p>
    <w:p w14:paraId="63E54AD8" w14:textId="77777777" w:rsidR="008B4530" w:rsidRPr="00E47933" w:rsidRDefault="008B4530" w:rsidP="008B4530">
      <w:pPr>
        <w:spacing w:after="0" w:line="360" w:lineRule="auto"/>
        <w:rPr>
          <w:rFonts w:ascii="Times New Roman" w:hAnsi="Times New Roman"/>
        </w:rPr>
      </w:pPr>
    </w:p>
    <w:p w14:paraId="63E54AD9" w14:textId="77777777" w:rsidR="008B4530" w:rsidRDefault="008369D8" w:rsidP="008B4530">
      <w:pPr>
        <w:spacing w:after="0" w:line="360" w:lineRule="auto"/>
        <w:rPr>
          <w:rFonts w:ascii="Times New Roman" w:hAnsi="Times New Roman"/>
        </w:rPr>
      </w:pPr>
      <w:r w:rsidRPr="008E2F7F">
        <w:rPr>
          <w:rFonts w:ascii="Times New Roman" w:hAnsi="Times New Roman"/>
          <w:b/>
        </w:rPr>
        <w:t>Existing Import Capacity Resource</w:t>
      </w:r>
      <w:r w:rsidRPr="00E47933">
        <w:rPr>
          <w:rFonts w:ascii="Times New Roman" w:hAnsi="Times New Roman"/>
        </w:rPr>
        <w:t xml:space="preserve"> is a type of resource participating in the Forward Capacity Market, as defined in Section III.13.1.3.1 of Market Rule 1. </w:t>
      </w:r>
    </w:p>
    <w:p w14:paraId="63E54ADA" w14:textId="77777777" w:rsidR="008B4530" w:rsidRDefault="008B4530" w:rsidP="008B4530">
      <w:pPr>
        <w:spacing w:after="0" w:line="360" w:lineRule="auto"/>
        <w:rPr>
          <w:rFonts w:ascii="Times New Roman" w:hAnsi="Times New Roman"/>
        </w:rPr>
      </w:pPr>
    </w:p>
    <w:p w14:paraId="63E54ADB" w14:textId="77777777" w:rsidR="008B4530" w:rsidRDefault="008369D8" w:rsidP="008B4530">
      <w:pPr>
        <w:spacing w:after="0" w:line="360" w:lineRule="auto"/>
        <w:rPr>
          <w:rFonts w:ascii="Times New Roman" w:hAnsi="Times New Roman"/>
        </w:rPr>
      </w:pPr>
      <w:r w:rsidRPr="00D35608">
        <w:rPr>
          <w:rFonts w:ascii="Times New Roman" w:hAnsi="Times New Roman"/>
          <w:b/>
        </w:rPr>
        <w:t>Expedited Study Request</w:t>
      </w:r>
      <w:r>
        <w:rPr>
          <w:rFonts w:ascii="Times New Roman" w:hAnsi="Times New Roman"/>
        </w:rPr>
        <w:t xml:space="preserve"> is defined in Section II.34.7 of the OATT.</w:t>
      </w:r>
    </w:p>
    <w:p w14:paraId="63E54ADC" w14:textId="77777777" w:rsidR="008B4530" w:rsidRPr="00E47933" w:rsidRDefault="008B4530" w:rsidP="008B4530">
      <w:pPr>
        <w:spacing w:after="0" w:line="360" w:lineRule="auto"/>
        <w:rPr>
          <w:rFonts w:ascii="Times New Roman" w:hAnsi="Times New Roman"/>
        </w:rPr>
      </w:pPr>
    </w:p>
    <w:p w14:paraId="63E54ADD" w14:textId="77777777" w:rsidR="008B4530" w:rsidRDefault="008369D8" w:rsidP="008B4530">
      <w:pPr>
        <w:spacing w:after="0" w:line="360" w:lineRule="auto"/>
        <w:rPr>
          <w:rFonts w:ascii="Times New Roman" w:hAnsi="Times New Roman"/>
        </w:rPr>
      </w:pPr>
      <w:r w:rsidRPr="008E2F7F">
        <w:rPr>
          <w:rFonts w:ascii="Times New Roman" w:hAnsi="Times New Roman"/>
          <w:b/>
        </w:rPr>
        <w:t>Export-Adjusted LSR</w:t>
      </w:r>
      <w:r w:rsidRPr="00E47933">
        <w:rPr>
          <w:rFonts w:ascii="Times New Roman" w:hAnsi="Times New Roman"/>
        </w:rPr>
        <w:t xml:space="preserve"> is as defined in Section </w:t>
      </w:r>
      <w:proofErr w:type="gramStart"/>
      <w:r w:rsidRPr="00E47933">
        <w:rPr>
          <w:rFonts w:ascii="Times New Roman" w:hAnsi="Times New Roman"/>
        </w:rPr>
        <w:t>III.12.4(</w:t>
      </w:r>
      <w:proofErr w:type="gramEnd"/>
      <w:r w:rsidRPr="00E47933">
        <w:rPr>
          <w:rFonts w:ascii="Times New Roman" w:hAnsi="Times New Roman"/>
        </w:rPr>
        <w:t xml:space="preserve">b)(ii). </w:t>
      </w:r>
    </w:p>
    <w:p w14:paraId="63E54ADE" w14:textId="77777777" w:rsidR="008B4530" w:rsidRPr="00E47933" w:rsidRDefault="008B4530" w:rsidP="008B4530">
      <w:pPr>
        <w:spacing w:after="0" w:line="360" w:lineRule="auto"/>
        <w:rPr>
          <w:rFonts w:ascii="Times New Roman" w:hAnsi="Times New Roman"/>
        </w:rPr>
      </w:pPr>
    </w:p>
    <w:p w14:paraId="63E54ADF" w14:textId="77777777" w:rsidR="008B4530" w:rsidRDefault="008369D8" w:rsidP="008B4530">
      <w:pPr>
        <w:spacing w:after="0" w:line="360" w:lineRule="auto"/>
        <w:rPr>
          <w:rFonts w:ascii="Times New Roman" w:hAnsi="Times New Roman"/>
        </w:rPr>
      </w:pPr>
      <w:r w:rsidRPr="008E2F7F">
        <w:rPr>
          <w:rFonts w:ascii="Times New Roman" w:hAnsi="Times New Roman"/>
          <w:b/>
        </w:rPr>
        <w:t>Export Bid</w:t>
      </w:r>
      <w:r w:rsidRPr="00E47933">
        <w:rPr>
          <w:rFonts w:ascii="Times New Roman" w:hAnsi="Times New Roman"/>
        </w:rPr>
        <w:t xml:space="preserve"> is a bid that may be submitted by certain resources in the Forward Capacity Auction to export capacity to an external Control Area, as described in Section III.13.1.2.3.1.3 of Market Rule 1. </w:t>
      </w:r>
    </w:p>
    <w:p w14:paraId="63E54AE0" w14:textId="77777777" w:rsidR="008B4530" w:rsidRPr="00E47933" w:rsidRDefault="008B4530" w:rsidP="008B4530">
      <w:pPr>
        <w:spacing w:after="0" w:line="360" w:lineRule="auto"/>
        <w:rPr>
          <w:rFonts w:ascii="Times New Roman" w:hAnsi="Times New Roman"/>
        </w:rPr>
      </w:pPr>
    </w:p>
    <w:p w14:paraId="63E54AE1" w14:textId="77777777" w:rsidR="008B4530" w:rsidRDefault="008369D8" w:rsidP="008B4530">
      <w:pPr>
        <w:spacing w:after="0" w:line="360" w:lineRule="auto"/>
        <w:rPr>
          <w:rFonts w:ascii="Times New Roman" w:hAnsi="Times New Roman"/>
        </w:rPr>
      </w:pPr>
      <w:r w:rsidRPr="008E2F7F">
        <w:rPr>
          <w:rFonts w:ascii="Times New Roman" w:hAnsi="Times New Roman"/>
          <w:b/>
        </w:rPr>
        <w:t xml:space="preserve">Exports </w:t>
      </w:r>
      <w:r w:rsidRPr="00A7795D">
        <w:rPr>
          <w:rFonts w:ascii="Times New Roman" w:hAnsi="Times New Roman"/>
        </w:rPr>
        <w:t>are Real-Time External Transactions</w:t>
      </w:r>
      <w:r w:rsidRPr="00E47933">
        <w:rPr>
          <w:rFonts w:ascii="Times New Roman" w:hAnsi="Times New Roman"/>
        </w:rPr>
        <w:t xml:space="preserve">, which are limited to sales from the New England Control Area, for exporting energy out of the New England Control Area. </w:t>
      </w:r>
    </w:p>
    <w:p w14:paraId="63E54AE2" w14:textId="77777777" w:rsidR="008B4530" w:rsidRDefault="008B4530" w:rsidP="008B4530">
      <w:pPr>
        <w:spacing w:after="0" w:line="360" w:lineRule="auto"/>
        <w:rPr>
          <w:rFonts w:ascii="Times New Roman" w:hAnsi="Times New Roman"/>
        </w:rPr>
      </w:pPr>
    </w:p>
    <w:p w14:paraId="63E54AE3" w14:textId="77777777" w:rsidR="008B4530" w:rsidRDefault="008369D8" w:rsidP="008B4530">
      <w:pPr>
        <w:spacing w:after="0" w:line="360" w:lineRule="auto"/>
        <w:rPr>
          <w:rFonts w:ascii="Times New Roman" w:hAnsi="Times New Roman"/>
        </w:rPr>
      </w:pPr>
      <w:r>
        <w:rPr>
          <w:rFonts w:ascii="Times New Roman" w:hAnsi="Times New Roman"/>
          <w:b/>
        </w:rPr>
        <w:t xml:space="preserve">External Elective Transmission Upgrade (External ETU) </w:t>
      </w:r>
      <w:r>
        <w:rPr>
          <w:rFonts w:ascii="Times New Roman" w:hAnsi="Times New Roman"/>
        </w:rPr>
        <w:t>is defined in Section I of Schedule 25 of the OATT.</w:t>
      </w:r>
    </w:p>
    <w:p w14:paraId="63E54AE4" w14:textId="77777777" w:rsidR="008B4530" w:rsidRPr="00E47933" w:rsidRDefault="008B4530" w:rsidP="008B4530">
      <w:pPr>
        <w:spacing w:after="0" w:line="360" w:lineRule="auto"/>
        <w:rPr>
          <w:rFonts w:ascii="Times New Roman" w:hAnsi="Times New Roman"/>
        </w:rPr>
      </w:pPr>
    </w:p>
    <w:p w14:paraId="63E54AE5" w14:textId="77777777" w:rsidR="008B4530" w:rsidRDefault="008369D8" w:rsidP="008B4530">
      <w:pPr>
        <w:spacing w:after="0" w:line="360" w:lineRule="auto"/>
        <w:rPr>
          <w:rFonts w:ascii="Times New Roman" w:hAnsi="Times New Roman"/>
        </w:rPr>
      </w:pPr>
      <w:r w:rsidRPr="008E2F7F">
        <w:rPr>
          <w:rFonts w:ascii="Times New Roman" w:hAnsi="Times New Roman"/>
          <w:b/>
        </w:rPr>
        <w:t>External Market Monitor</w:t>
      </w:r>
      <w:r w:rsidRPr="00E47933">
        <w:rPr>
          <w:rFonts w:ascii="Times New Roman" w:hAnsi="Times New Roman"/>
        </w:rPr>
        <w:t xml:space="preserve"> means the person or entity appointed by the ISO Board of Directors pursuant to Section III.A.1.2 of Appendix </w:t>
      </w:r>
      <w:proofErr w:type="gramStart"/>
      <w:r w:rsidRPr="00E47933">
        <w:rPr>
          <w:rFonts w:ascii="Times New Roman" w:hAnsi="Times New Roman"/>
        </w:rPr>
        <w:t>A</w:t>
      </w:r>
      <w:proofErr w:type="gramEnd"/>
      <w:r w:rsidRPr="00E47933">
        <w:rPr>
          <w:rFonts w:ascii="Times New Roman" w:hAnsi="Times New Roman"/>
        </w:rPr>
        <w:t xml:space="preserve"> of Market Rule</w:t>
      </w:r>
      <w:r>
        <w:rPr>
          <w:rFonts w:ascii="Times New Roman" w:hAnsi="Times New Roman"/>
        </w:rPr>
        <w:t xml:space="preserve"> 1</w:t>
      </w:r>
      <w:r w:rsidRPr="00E47933">
        <w:rPr>
          <w:rFonts w:ascii="Times New Roman" w:hAnsi="Times New Roman"/>
        </w:rPr>
        <w:t xml:space="preserve"> to carry out the market monitoring and mitigation functions specified in Appendix A and elsewhere in Market Rule</w:t>
      </w:r>
      <w:r>
        <w:rPr>
          <w:rFonts w:ascii="Times New Roman" w:hAnsi="Times New Roman"/>
        </w:rPr>
        <w:t xml:space="preserve"> 1</w:t>
      </w:r>
      <w:r w:rsidRPr="00E47933">
        <w:rPr>
          <w:rFonts w:ascii="Times New Roman" w:hAnsi="Times New Roman"/>
        </w:rPr>
        <w:t xml:space="preserve">. </w:t>
      </w:r>
    </w:p>
    <w:p w14:paraId="63E54AE6" w14:textId="77777777" w:rsidR="008B4530" w:rsidRPr="00E47933" w:rsidRDefault="008B4530" w:rsidP="008B4530">
      <w:pPr>
        <w:spacing w:after="0" w:line="360" w:lineRule="auto"/>
        <w:rPr>
          <w:rFonts w:ascii="Times New Roman" w:hAnsi="Times New Roman"/>
        </w:rPr>
      </w:pPr>
    </w:p>
    <w:p w14:paraId="63E54AE7" w14:textId="77777777" w:rsidR="008B4530" w:rsidRDefault="008369D8" w:rsidP="008B4530">
      <w:pPr>
        <w:spacing w:after="0" w:line="360" w:lineRule="auto"/>
        <w:rPr>
          <w:rFonts w:ascii="Times New Roman" w:hAnsi="Times New Roman"/>
        </w:rPr>
      </w:pPr>
      <w:r w:rsidRPr="008E2F7F">
        <w:rPr>
          <w:rFonts w:ascii="Times New Roman" w:hAnsi="Times New Roman"/>
          <w:b/>
        </w:rPr>
        <w:t>External Node</w:t>
      </w:r>
      <w:r w:rsidRPr="00E47933">
        <w:rPr>
          <w:rFonts w:ascii="Times New Roman" w:hAnsi="Times New Roman"/>
        </w:rPr>
        <w:t xml:space="preserve"> is a proxy bus or buses used for establishing a Locational Marginal Price for energy received by Market Participants from, or delivered by Market Participants to, a neighboring Control Area or for establishing Locational Marginal Prices associated with energy delivered through the New England </w:t>
      </w:r>
      <w:r w:rsidRPr="00A7795D">
        <w:rPr>
          <w:rFonts w:ascii="Times New Roman" w:hAnsi="Times New Roman"/>
        </w:rPr>
        <w:lastRenderedPageBreak/>
        <w:t>Control Area by Non-Market Participants</w:t>
      </w:r>
      <w:r w:rsidRPr="00E47933">
        <w:rPr>
          <w:rFonts w:ascii="Times New Roman" w:hAnsi="Times New Roman"/>
        </w:rPr>
        <w:t xml:space="preserve"> for use in calculating Non-Market Participant Congestion Costs and loss costs. </w:t>
      </w:r>
    </w:p>
    <w:p w14:paraId="63E54AE8" w14:textId="77777777" w:rsidR="008B4530" w:rsidRPr="00E47933" w:rsidRDefault="008B4530" w:rsidP="008B4530">
      <w:pPr>
        <w:spacing w:after="0" w:line="360" w:lineRule="auto"/>
        <w:rPr>
          <w:rFonts w:ascii="Times New Roman" w:hAnsi="Times New Roman"/>
        </w:rPr>
      </w:pPr>
    </w:p>
    <w:p w14:paraId="63E54AE9" w14:textId="77777777" w:rsidR="008B4530" w:rsidRDefault="008369D8" w:rsidP="008B4530">
      <w:pPr>
        <w:spacing w:after="0" w:line="360" w:lineRule="auto"/>
        <w:rPr>
          <w:rFonts w:ascii="Times New Roman" w:hAnsi="Times New Roman"/>
        </w:rPr>
      </w:pPr>
      <w:r w:rsidRPr="008E2F7F">
        <w:rPr>
          <w:rFonts w:ascii="Times New Roman" w:hAnsi="Times New Roman"/>
          <w:b/>
        </w:rPr>
        <w:t>External Resource</w:t>
      </w:r>
      <w:r w:rsidRPr="00E47933">
        <w:rPr>
          <w:rFonts w:ascii="Times New Roman" w:hAnsi="Times New Roman"/>
        </w:rPr>
        <w:t xml:space="preserve"> means a generation resource located outside the metered boundaries of the New England Control Area. </w:t>
      </w:r>
    </w:p>
    <w:p w14:paraId="63E54AEA" w14:textId="77777777" w:rsidR="008B4530" w:rsidRPr="00E47933" w:rsidRDefault="008B4530" w:rsidP="008B4530">
      <w:pPr>
        <w:spacing w:after="0" w:line="360" w:lineRule="auto"/>
        <w:rPr>
          <w:rFonts w:ascii="Times New Roman" w:hAnsi="Times New Roman"/>
        </w:rPr>
      </w:pPr>
    </w:p>
    <w:p w14:paraId="49E0695D" w14:textId="77777777" w:rsidR="002A3565" w:rsidRDefault="008369D8" w:rsidP="002A3565">
      <w:pPr>
        <w:spacing w:after="0" w:line="360" w:lineRule="auto"/>
        <w:rPr>
          <w:rFonts w:ascii="Times New Roman" w:hAnsi="Times New Roman"/>
        </w:rPr>
      </w:pPr>
      <w:r w:rsidRPr="008E2F7F">
        <w:rPr>
          <w:rFonts w:ascii="Times New Roman" w:hAnsi="Times New Roman"/>
          <w:b/>
        </w:rPr>
        <w:t>External Transaction</w:t>
      </w:r>
      <w:r w:rsidRPr="00E47933">
        <w:rPr>
          <w:rFonts w:ascii="Times New Roman" w:hAnsi="Times New Roman"/>
        </w:rPr>
        <w:t xml:space="preserve"> is </w:t>
      </w:r>
      <w:r>
        <w:rPr>
          <w:rFonts w:ascii="Times New Roman" w:hAnsi="Times New Roman"/>
        </w:rPr>
        <w:t>the import</w:t>
      </w:r>
      <w:r w:rsidRPr="00E47933">
        <w:rPr>
          <w:rFonts w:ascii="Times New Roman" w:hAnsi="Times New Roman"/>
        </w:rPr>
        <w:t xml:space="preserve"> of </w:t>
      </w:r>
      <w:r>
        <w:rPr>
          <w:rFonts w:ascii="Times New Roman" w:hAnsi="Times New Roman"/>
        </w:rPr>
        <w:t xml:space="preserve">external </w:t>
      </w:r>
      <w:r w:rsidRPr="00730C4C">
        <w:rPr>
          <w:rFonts w:ascii="Times New Roman" w:hAnsi="Times New Roman"/>
        </w:rPr>
        <w:t>e</w:t>
      </w:r>
      <w:r>
        <w:rPr>
          <w:rFonts w:ascii="Times New Roman" w:hAnsi="Times New Roman"/>
        </w:rPr>
        <w:t xml:space="preserve">nergy </w:t>
      </w:r>
      <w:r w:rsidRPr="00730C4C">
        <w:rPr>
          <w:rFonts w:ascii="Times New Roman" w:hAnsi="Times New Roman"/>
        </w:rPr>
        <w:t>into th</w:t>
      </w:r>
      <w:r w:rsidRPr="00E47933">
        <w:rPr>
          <w:rFonts w:ascii="Times New Roman" w:hAnsi="Times New Roman"/>
        </w:rPr>
        <w:t>e New England Control Area</w:t>
      </w:r>
      <w:r>
        <w:rPr>
          <w:rFonts w:ascii="Times New Roman" w:hAnsi="Times New Roman"/>
        </w:rPr>
        <w:t xml:space="preserve"> by a Market Participant</w:t>
      </w:r>
      <w:r w:rsidRPr="00E47933">
        <w:rPr>
          <w:rFonts w:ascii="Times New Roman" w:hAnsi="Times New Roman"/>
        </w:rPr>
        <w:t xml:space="preserve"> or</w:t>
      </w:r>
      <w:r>
        <w:rPr>
          <w:rFonts w:ascii="Times New Roman" w:hAnsi="Times New Roman"/>
        </w:rPr>
        <w:t xml:space="preserve"> the export</w:t>
      </w:r>
      <w:r w:rsidRPr="00E47933">
        <w:rPr>
          <w:rFonts w:ascii="Times New Roman" w:hAnsi="Times New Roman"/>
        </w:rPr>
        <w:t xml:space="preserve"> of </w:t>
      </w:r>
      <w:r>
        <w:rPr>
          <w:rFonts w:ascii="Times New Roman" w:hAnsi="Times New Roman"/>
        </w:rPr>
        <w:t xml:space="preserve">internal </w:t>
      </w:r>
      <w:r w:rsidRPr="00E47933">
        <w:rPr>
          <w:rFonts w:ascii="Times New Roman" w:hAnsi="Times New Roman"/>
        </w:rPr>
        <w:t xml:space="preserve">energy </w:t>
      </w:r>
      <w:r>
        <w:rPr>
          <w:rFonts w:ascii="Times New Roman" w:hAnsi="Times New Roman"/>
        </w:rPr>
        <w:t>out of</w:t>
      </w:r>
      <w:r w:rsidRPr="00E47933">
        <w:rPr>
          <w:rFonts w:ascii="Times New Roman" w:hAnsi="Times New Roman"/>
        </w:rPr>
        <w:t xml:space="preserve"> the New England Control Area</w:t>
      </w:r>
      <w:r>
        <w:rPr>
          <w:rFonts w:ascii="Times New Roman" w:hAnsi="Times New Roman"/>
        </w:rPr>
        <w:t xml:space="preserve"> by a Market Participant</w:t>
      </w:r>
      <w:r w:rsidRPr="00E47933">
        <w:rPr>
          <w:rFonts w:ascii="Times New Roman" w:hAnsi="Times New Roman"/>
        </w:rPr>
        <w:t xml:space="preserve"> in the Day-Ahead Energy Market and/or Real-Time Energy Market</w:t>
      </w:r>
      <w:r>
        <w:rPr>
          <w:rFonts w:ascii="Times New Roman" w:hAnsi="Times New Roman"/>
        </w:rPr>
        <w:t>,</w:t>
      </w:r>
      <w:r w:rsidRPr="00E47933">
        <w:rPr>
          <w:rFonts w:ascii="Times New Roman" w:hAnsi="Times New Roman"/>
        </w:rPr>
        <w:t xml:space="preserve"> or</w:t>
      </w:r>
      <w:r>
        <w:rPr>
          <w:rFonts w:ascii="Times New Roman" w:hAnsi="Times New Roman"/>
        </w:rPr>
        <w:t xml:space="preserve"> the wheeling of external energy</w:t>
      </w:r>
      <w:r w:rsidRPr="00E47933">
        <w:rPr>
          <w:rFonts w:ascii="Times New Roman" w:hAnsi="Times New Roman"/>
        </w:rPr>
        <w:t xml:space="preserve"> through </w:t>
      </w:r>
      <w:r>
        <w:rPr>
          <w:rFonts w:ascii="Times New Roman" w:hAnsi="Times New Roman"/>
        </w:rPr>
        <w:t xml:space="preserve">the New England Control Area </w:t>
      </w:r>
      <w:r w:rsidRPr="00E47933">
        <w:rPr>
          <w:rFonts w:ascii="Times New Roman" w:hAnsi="Times New Roman"/>
        </w:rPr>
        <w:t>by a</w:t>
      </w:r>
      <w:r>
        <w:rPr>
          <w:rFonts w:ascii="Times New Roman" w:hAnsi="Times New Roman"/>
        </w:rPr>
        <w:t xml:space="preserve"> Market Participant or a</w:t>
      </w:r>
      <w:r w:rsidRPr="00E47933">
        <w:rPr>
          <w:rFonts w:ascii="Times New Roman" w:hAnsi="Times New Roman"/>
        </w:rPr>
        <w:t xml:space="preserve"> Non-Market Participant in the Real-Time Energy Market. </w:t>
      </w:r>
    </w:p>
    <w:p w14:paraId="4136FB5D" w14:textId="77777777" w:rsidR="002A3565" w:rsidRPr="002405A0" w:rsidRDefault="002A3565" w:rsidP="002A3565">
      <w:pPr>
        <w:spacing w:after="0" w:line="360" w:lineRule="auto"/>
        <w:rPr>
          <w:rFonts w:ascii="Times New Roman" w:hAnsi="Times New Roman"/>
        </w:rPr>
      </w:pPr>
    </w:p>
    <w:p w14:paraId="7555EBCF" w14:textId="77777777" w:rsidR="002A3565" w:rsidRDefault="002A3565" w:rsidP="002A3565">
      <w:pPr>
        <w:spacing w:after="0" w:line="360" w:lineRule="auto"/>
        <w:rPr>
          <w:rFonts w:ascii="Times New Roman" w:hAnsi="Times New Roman"/>
        </w:rPr>
      </w:pPr>
      <w:r w:rsidRPr="002405A0">
        <w:rPr>
          <w:rFonts w:ascii="Times New Roman" w:hAnsi="Times New Roman"/>
          <w:b/>
        </w:rPr>
        <w:t>External Transaction Cap</w:t>
      </w:r>
      <w:r w:rsidRPr="002405A0">
        <w:rPr>
          <w:rFonts w:ascii="Times New Roman" w:hAnsi="Times New Roman"/>
        </w:rPr>
        <w:t xml:space="preserve"> is $2,000/MWh for External Transactions other than Coordinated External Transactions and $1,000/MWh for Coordinated External Transactions.</w:t>
      </w:r>
    </w:p>
    <w:p w14:paraId="7C4459E9" w14:textId="77777777" w:rsidR="002A3565" w:rsidRDefault="002A3565" w:rsidP="002A3565">
      <w:pPr>
        <w:spacing w:after="0" w:line="360" w:lineRule="auto"/>
        <w:rPr>
          <w:rFonts w:ascii="Times New Roman" w:hAnsi="Times New Roman"/>
        </w:rPr>
      </w:pPr>
    </w:p>
    <w:p w14:paraId="63E54AEB" w14:textId="653A2745" w:rsidR="008B4530" w:rsidRDefault="002A3565" w:rsidP="002A3565">
      <w:pPr>
        <w:spacing w:after="0" w:line="360" w:lineRule="auto"/>
        <w:rPr>
          <w:rFonts w:ascii="Times New Roman" w:hAnsi="Times New Roman"/>
        </w:rPr>
      </w:pPr>
      <w:r w:rsidRPr="00B54CAC">
        <w:rPr>
          <w:rFonts w:ascii="Times New Roman" w:hAnsi="Times New Roman"/>
          <w:b/>
          <w:bCs/>
        </w:rPr>
        <w:t>External Transaction Floor</w:t>
      </w:r>
      <w:r w:rsidRPr="00B54CAC">
        <w:rPr>
          <w:rFonts w:ascii="Times New Roman" w:hAnsi="Times New Roman"/>
        </w:rPr>
        <w:t xml:space="preserve"> is the Energy Offer Floor for External Transactions other than Coordinated External Transactions and negative $1,000/MWh for Coordinated External Transactions.</w:t>
      </w:r>
    </w:p>
    <w:p w14:paraId="63E54AEC" w14:textId="77777777" w:rsidR="008B4530" w:rsidRDefault="008B4530" w:rsidP="008B4530">
      <w:pPr>
        <w:spacing w:after="0" w:line="360" w:lineRule="auto"/>
        <w:rPr>
          <w:rFonts w:ascii="Times New Roman" w:hAnsi="Times New Roman"/>
        </w:rPr>
      </w:pPr>
    </w:p>
    <w:p w14:paraId="63E54AED" w14:textId="77777777" w:rsidR="008B4530" w:rsidRDefault="008369D8" w:rsidP="008B4530">
      <w:pPr>
        <w:spacing w:after="0" w:line="360" w:lineRule="auto"/>
        <w:rPr>
          <w:rFonts w:ascii="Times New Roman" w:hAnsi="Times New Roman"/>
        </w:rPr>
      </w:pPr>
      <w:r>
        <w:rPr>
          <w:rFonts w:ascii="Times New Roman" w:hAnsi="Times New Roman"/>
          <w:b/>
        </w:rPr>
        <w:t>External Transmission Project</w:t>
      </w:r>
      <w:r>
        <w:rPr>
          <w:rFonts w:ascii="Times New Roman" w:hAnsi="Times New Roman"/>
        </w:rPr>
        <w:t xml:space="preserve"> is a transmission project comprising facilities located wholly outside the New England Control Area and regarding which an agreement has been reached whereby New England ratepayers will support all or a portion of the cost of the facilities.</w:t>
      </w:r>
    </w:p>
    <w:p w14:paraId="63E54AEE" w14:textId="77777777" w:rsidR="008B4530" w:rsidRPr="00E47933" w:rsidRDefault="008B4530" w:rsidP="008B4530">
      <w:pPr>
        <w:spacing w:after="0" w:line="360" w:lineRule="auto"/>
        <w:rPr>
          <w:rFonts w:ascii="Times New Roman" w:hAnsi="Times New Roman"/>
        </w:rPr>
      </w:pPr>
    </w:p>
    <w:p w14:paraId="63E54AEF" w14:textId="77777777" w:rsidR="008B4530" w:rsidRDefault="008369D8" w:rsidP="008B4530">
      <w:pPr>
        <w:spacing w:after="0" w:line="360" w:lineRule="auto"/>
        <w:rPr>
          <w:rFonts w:ascii="Times New Roman" w:hAnsi="Times New Roman"/>
        </w:rPr>
      </w:pPr>
      <w:r w:rsidRPr="008E2F7F">
        <w:rPr>
          <w:rFonts w:ascii="Times New Roman" w:hAnsi="Times New Roman"/>
          <w:b/>
        </w:rPr>
        <w:t>Facilities Study</w:t>
      </w:r>
      <w:r w:rsidRPr="00E47933">
        <w:rPr>
          <w:rFonts w:ascii="Times New Roman" w:hAnsi="Times New Roman"/>
        </w:rPr>
        <w:t xml:space="preserve"> is an engineering study conducted pursuant to the OATT by the ISO (or, in the case of Local Service or interconnections to Local Area Facilities</w:t>
      </w:r>
      <w:r>
        <w:rPr>
          <w:rFonts w:ascii="Times New Roman" w:hAnsi="Times New Roman"/>
        </w:rPr>
        <w:t xml:space="preserve"> as defined in the TOA</w:t>
      </w:r>
      <w:r w:rsidRPr="00E47933">
        <w:rPr>
          <w:rFonts w:ascii="Times New Roman" w:hAnsi="Times New Roman"/>
        </w:rPr>
        <w:t xml:space="preserve">, </w:t>
      </w:r>
      <w:r>
        <w:rPr>
          <w:rFonts w:ascii="Times New Roman" w:hAnsi="Times New Roman"/>
        </w:rPr>
        <w:t xml:space="preserve">by </w:t>
      </w:r>
      <w:r w:rsidRPr="00E47933">
        <w:rPr>
          <w:rFonts w:ascii="Times New Roman" w:hAnsi="Times New Roman"/>
        </w:rPr>
        <w:t xml:space="preserve">one or more affected PTOs) or some other entity designated by the ISO in consultation with any affected Transmission Owner(s), to determine the required modifications to the PTF and Non-PTF, including the cost and scheduled completion date for such modifications, that will be required to provide a requested transmission service or interconnection on the PTF and Non-PTF. </w:t>
      </w:r>
    </w:p>
    <w:p w14:paraId="63E54AF0" w14:textId="77777777" w:rsidR="008B4530" w:rsidRDefault="008B4530" w:rsidP="008B4530">
      <w:pPr>
        <w:spacing w:after="0" w:line="360" w:lineRule="auto"/>
        <w:rPr>
          <w:rFonts w:ascii="Times New Roman" w:hAnsi="Times New Roman"/>
        </w:rPr>
      </w:pPr>
    </w:p>
    <w:p w14:paraId="63E54AF1" w14:textId="77777777" w:rsidR="008B4530" w:rsidRDefault="008369D8" w:rsidP="008B4530">
      <w:pPr>
        <w:spacing w:after="0" w:line="360" w:lineRule="auto"/>
        <w:rPr>
          <w:rFonts w:ascii="Times New Roman" w:hAnsi="Times New Roman"/>
          <w:color w:val="000000"/>
        </w:rPr>
      </w:pPr>
      <w:r>
        <w:rPr>
          <w:rFonts w:ascii="Times New Roman" w:hAnsi="Times New Roman"/>
          <w:b/>
        </w:rPr>
        <w:t>Facility and Equipment</w:t>
      </w:r>
      <w:r w:rsidRPr="00C45769">
        <w:rPr>
          <w:rFonts w:ascii="Times New Roman" w:hAnsi="Times New Roman"/>
          <w:b/>
        </w:rPr>
        <w:t xml:space="preserve"> Testing</w:t>
      </w:r>
      <w:r>
        <w:rPr>
          <w:rFonts w:ascii="Times New Roman" w:hAnsi="Times New Roman"/>
        </w:rPr>
        <w:t xml:space="preserve"> </w:t>
      </w:r>
      <w:r w:rsidRPr="00C45769">
        <w:rPr>
          <w:rFonts w:ascii="Times New Roman" w:hAnsi="Times New Roman"/>
        </w:rPr>
        <w:t xml:space="preserve">means </w:t>
      </w:r>
      <w:r w:rsidRPr="00C45769">
        <w:rPr>
          <w:rFonts w:ascii="Times New Roman" w:hAnsi="Times New Roman"/>
          <w:color w:val="000000"/>
        </w:rPr>
        <w:t xml:space="preserve">operation of a </w:t>
      </w:r>
      <w:r>
        <w:rPr>
          <w:rFonts w:ascii="Times New Roman" w:hAnsi="Times New Roman"/>
          <w:color w:val="000000"/>
        </w:rPr>
        <w:t>Resource</w:t>
      </w:r>
      <w:r w:rsidRPr="00C45769">
        <w:rPr>
          <w:rFonts w:ascii="Times New Roman" w:hAnsi="Times New Roman"/>
          <w:color w:val="000000"/>
        </w:rPr>
        <w:t xml:space="preserve"> </w:t>
      </w:r>
      <w:r>
        <w:rPr>
          <w:rFonts w:ascii="Times New Roman" w:hAnsi="Times New Roman"/>
          <w:color w:val="000000"/>
        </w:rPr>
        <w:t xml:space="preserve">to evaluate </w:t>
      </w:r>
      <w:r w:rsidRPr="00C45769">
        <w:rPr>
          <w:rFonts w:ascii="Times New Roman" w:hAnsi="Times New Roman"/>
          <w:color w:val="000000"/>
        </w:rPr>
        <w:t xml:space="preserve">the functionality of </w:t>
      </w:r>
      <w:r>
        <w:rPr>
          <w:rFonts w:ascii="Times New Roman" w:hAnsi="Times New Roman"/>
          <w:color w:val="000000"/>
        </w:rPr>
        <w:t>the facility or equipment utilized in the operation of the facility</w:t>
      </w:r>
      <w:r w:rsidRPr="00C45769">
        <w:rPr>
          <w:rFonts w:ascii="Times New Roman" w:hAnsi="Times New Roman"/>
          <w:color w:val="000000"/>
        </w:rPr>
        <w:t>.</w:t>
      </w:r>
    </w:p>
    <w:p w14:paraId="63E54AF2" w14:textId="77777777" w:rsidR="008B4530" w:rsidRDefault="008B4530" w:rsidP="008B4530">
      <w:pPr>
        <w:spacing w:after="0" w:line="360" w:lineRule="auto"/>
        <w:rPr>
          <w:rFonts w:ascii="Times New Roman" w:hAnsi="Times New Roman"/>
        </w:rPr>
      </w:pPr>
    </w:p>
    <w:p w14:paraId="63E54AF3" w14:textId="77777777" w:rsidR="008B4530" w:rsidRDefault="008369D8" w:rsidP="008B4530">
      <w:pPr>
        <w:spacing w:after="0" w:line="360" w:lineRule="auto"/>
        <w:rPr>
          <w:rFonts w:ascii="Times New Roman" w:hAnsi="Times New Roman"/>
        </w:rPr>
      </w:pPr>
      <w:r w:rsidRPr="002D4108">
        <w:rPr>
          <w:rFonts w:ascii="Times New Roman" w:hAnsi="Times New Roman"/>
          <w:b/>
        </w:rPr>
        <w:lastRenderedPageBreak/>
        <w:t xml:space="preserve">Failure to Maintain </w:t>
      </w:r>
      <w:proofErr w:type="spellStart"/>
      <w:r w:rsidRPr="002D4108">
        <w:rPr>
          <w:rFonts w:ascii="Times New Roman" w:hAnsi="Times New Roman"/>
          <w:b/>
        </w:rPr>
        <w:t>Blackstart</w:t>
      </w:r>
      <w:proofErr w:type="spellEnd"/>
      <w:r w:rsidRPr="002D4108">
        <w:rPr>
          <w:rFonts w:ascii="Times New Roman" w:hAnsi="Times New Roman"/>
          <w:b/>
        </w:rPr>
        <w:t xml:space="preserve"> Capability</w:t>
      </w:r>
      <w:r>
        <w:rPr>
          <w:rFonts w:ascii="Times New Roman" w:hAnsi="Times New Roman"/>
        </w:rPr>
        <w:t xml:space="preserve"> is a failure of a </w:t>
      </w:r>
      <w:proofErr w:type="spellStart"/>
      <w:r>
        <w:rPr>
          <w:rFonts w:ascii="Times New Roman" w:hAnsi="Times New Roman"/>
        </w:rPr>
        <w:t>Blackstart</w:t>
      </w:r>
      <w:proofErr w:type="spellEnd"/>
      <w:r>
        <w:rPr>
          <w:rFonts w:ascii="Times New Roman" w:hAnsi="Times New Roman"/>
        </w:rPr>
        <w:t xml:space="preserve"> Owner or Designated </w:t>
      </w:r>
      <w:proofErr w:type="spellStart"/>
      <w:r>
        <w:rPr>
          <w:rFonts w:ascii="Times New Roman" w:hAnsi="Times New Roman"/>
        </w:rPr>
        <w:t>Blackstart</w:t>
      </w:r>
      <w:proofErr w:type="spellEnd"/>
      <w:r>
        <w:rPr>
          <w:rFonts w:ascii="Times New Roman" w:hAnsi="Times New Roman"/>
        </w:rPr>
        <w:t xml:space="preserve"> Resource to meet the </w:t>
      </w:r>
      <w:proofErr w:type="spellStart"/>
      <w:r>
        <w:rPr>
          <w:rFonts w:ascii="Times New Roman" w:hAnsi="Times New Roman"/>
        </w:rPr>
        <w:t>Blackstart</w:t>
      </w:r>
      <w:proofErr w:type="spellEnd"/>
      <w:r>
        <w:rPr>
          <w:rFonts w:ascii="Times New Roman" w:hAnsi="Times New Roman"/>
        </w:rPr>
        <w:t xml:space="preserve"> Service Minimum Criteria or </w:t>
      </w:r>
      <w:proofErr w:type="spellStart"/>
      <w:r>
        <w:rPr>
          <w:rFonts w:ascii="Times New Roman" w:hAnsi="Times New Roman"/>
        </w:rPr>
        <w:t>Blackstart</w:t>
      </w:r>
      <w:proofErr w:type="spellEnd"/>
      <w:r>
        <w:rPr>
          <w:rFonts w:ascii="Times New Roman" w:hAnsi="Times New Roman"/>
        </w:rPr>
        <w:t xml:space="preserve"> Service obligations, but does not include a Failure to Perform </w:t>
      </w:r>
      <w:proofErr w:type="gramStart"/>
      <w:r>
        <w:rPr>
          <w:rFonts w:ascii="Times New Roman" w:hAnsi="Times New Roman"/>
        </w:rPr>
        <w:t>During</w:t>
      </w:r>
      <w:proofErr w:type="gramEnd"/>
      <w:r>
        <w:rPr>
          <w:rFonts w:ascii="Times New Roman" w:hAnsi="Times New Roman"/>
        </w:rPr>
        <w:t xml:space="preserve"> a System Restoration event. </w:t>
      </w:r>
    </w:p>
    <w:p w14:paraId="63E54AF4" w14:textId="77777777" w:rsidR="008B4530" w:rsidRDefault="008B4530" w:rsidP="008B4530">
      <w:pPr>
        <w:spacing w:after="0" w:line="360" w:lineRule="auto"/>
        <w:rPr>
          <w:rFonts w:ascii="Times New Roman" w:hAnsi="Times New Roman"/>
        </w:rPr>
      </w:pPr>
    </w:p>
    <w:p w14:paraId="63E54AF5" w14:textId="77777777" w:rsidR="008B4530" w:rsidRDefault="008369D8" w:rsidP="008B4530">
      <w:pPr>
        <w:spacing w:after="0" w:line="360" w:lineRule="auto"/>
        <w:rPr>
          <w:rFonts w:ascii="Times New Roman" w:hAnsi="Times New Roman"/>
        </w:rPr>
      </w:pPr>
      <w:r w:rsidRPr="002D4108">
        <w:rPr>
          <w:rFonts w:ascii="Times New Roman" w:hAnsi="Times New Roman"/>
          <w:b/>
        </w:rPr>
        <w:t xml:space="preserve">Failure to Perform During </w:t>
      </w:r>
      <w:r>
        <w:rPr>
          <w:rFonts w:ascii="Times New Roman" w:hAnsi="Times New Roman"/>
          <w:b/>
        </w:rPr>
        <w:t>a</w:t>
      </w:r>
      <w:r w:rsidRPr="002D4108">
        <w:rPr>
          <w:rFonts w:ascii="Times New Roman" w:hAnsi="Times New Roman"/>
          <w:b/>
        </w:rPr>
        <w:t xml:space="preserve"> System Restoration</w:t>
      </w:r>
      <w:r>
        <w:rPr>
          <w:rFonts w:ascii="Times New Roman" w:hAnsi="Times New Roman"/>
        </w:rPr>
        <w:t xml:space="preserve"> is a failure of a </w:t>
      </w:r>
      <w:proofErr w:type="spellStart"/>
      <w:r>
        <w:rPr>
          <w:rFonts w:ascii="Times New Roman" w:hAnsi="Times New Roman"/>
        </w:rPr>
        <w:t>Blackstart</w:t>
      </w:r>
      <w:proofErr w:type="spellEnd"/>
      <w:r>
        <w:rPr>
          <w:rFonts w:ascii="Times New Roman" w:hAnsi="Times New Roman"/>
        </w:rPr>
        <w:t xml:space="preserve"> Owner or Designated </w:t>
      </w:r>
      <w:proofErr w:type="spellStart"/>
      <w:r>
        <w:rPr>
          <w:rFonts w:ascii="Times New Roman" w:hAnsi="Times New Roman"/>
        </w:rPr>
        <w:t>Blackstart</w:t>
      </w:r>
      <w:proofErr w:type="spellEnd"/>
      <w:r>
        <w:rPr>
          <w:rFonts w:ascii="Times New Roman" w:hAnsi="Times New Roman"/>
        </w:rPr>
        <w:t xml:space="preserve"> Resource to follow ISO or Local Control Center dispatch instructions or perform in accordance with the dispatch instructions or the </w:t>
      </w:r>
      <w:proofErr w:type="spellStart"/>
      <w:r>
        <w:rPr>
          <w:rFonts w:ascii="Times New Roman" w:hAnsi="Times New Roman"/>
        </w:rPr>
        <w:t>Blackstart</w:t>
      </w:r>
      <w:proofErr w:type="spellEnd"/>
      <w:r>
        <w:rPr>
          <w:rFonts w:ascii="Times New Roman" w:hAnsi="Times New Roman"/>
        </w:rPr>
        <w:t xml:space="preserve"> Service Minimum Criteria and </w:t>
      </w:r>
      <w:proofErr w:type="spellStart"/>
      <w:r>
        <w:rPr>
          <w:rFonts w:ascii="Times New Roman" w:hAnsi="Times New Roman"/>
        </w:rPr>
        <w:t>Blackstart</w:t>
      </w:r>
      <w:proofErr w:type="spellEnd"/>
      <w:r>
        <w:rPr>
          <w:rFonts w:ascii="Times New Roman" w:hAnsi="Times New Roman"/>
        </w:rPr>
        <w:t xml:space="preserve"> Service obligations, described within the ISO New England Operating Documents, during a restoration of the New England Transmission System.</w:t>
      </w:r>
    </w:p>
    <w:p w14:paraId="63E54AF6" w14:textId="77777777" w:rsidR="008B4530" w:rsidRDefault="008B4530" w:rsidP="008B4530">
      <w:pPr>
        <w:spacing w:after="0" w:line="360" w:lineRule="auto"/>
        <w:rPr>
          <w:rFonts w:ascii="Times New Roman" w:hAnsi="Times New Roman"/>
        </w:rPr>
      </w:pPr>
    </w:p>
    <w:p w14:paraId="63E54AF7" w14:textId="77777777" w:rsidR="008B4530" w:rsidRDefault="008369D8" w:rsidP="008B4530">
      <w:pPr>
        <w:spacing w:after="0" w:line="360" w:lineRule="auto"/>
        <w:rPr>
          <w:rFonts w:ascii="Times New Roman" w:hAnsi="Times New Roman"/>
        </w:rPr>
      </w:pPr>
      <w:r w:rsidRPr="00D31756">
        <w:rPr>
          <w:rFonts w:ascii="Times New Roman" w:hAnsi="Times New Roman"/>
          <w:b/>
        </w:rPr>
        <w:t>Fast Start Demand Response Resource</w:t>
      </w:r>
      <w:r>
        <w:rPr>
          <w:rFonts w:ascii="Times New Roman" w:hAnsi="Times New Roman"/>
          <w:b/>
        </w:rPr>
        <w:t xml:space="preserve"> </w:t>
      </w:r>
      <w:r>
        <w:rPr>
          <w:rFonts w:ascii="Times New Roman" w:hAnsi="Times New Roman"/>
        </w:rPr>
        <w:t xml:space="preserve">is a Demand Response Resource that meets the following criteria: (i) </w:t>
      </w:r>
      <w:r w:rsidRPr="00D31756">
        <w:rPr>
          <w:rFonts w:ascii="Times New Roman" w:hAnsi="Times New Roman"/>
        </w:rPr>
        <w:t>Minimum Reduction Time does not exceed one hour;</w:t>
      </w:r>
      <w:r>
        <w:rPr>
          <w:rFonts w:ascii="Times New Roman" w:hAnsi="Times New Roman"/>
        </w:rPr>
        <w:t xml:space="preserve"> (ii) </w:t>
      </w:r>
      <w:r w:rsidRPr="00D31756">
        <w:rPr>
          <w:rFonts w:ascii="Times New Roman" w:hAnsi="Times New Roman"/>
        </w:rPr>
        <w:t xml:space="preserve">Minimum Time Between Reductions does not exceed one hour; </w:t>
      </w:r>
      <w:r>
        <w:rPr>
          <w:rFonts w:ascii="Times New Roman" w:hAnsi="Times New Roman"/>
        </w:rPr>
        <w:t xml:space="preserve">(iii) </w:t>
      </w:r>
      <w:r w:rsidRPr="00D31756">
        <w:rPr>
          <w:rFonts w:ascii="Times New Roman" w:hAnsi="Times New Roman"/>
        </w:rPr>
        <w:t xml:space="preserve">Demand Response Resource Start-Up Time plus Demand Response Resource Notification Time does not exceed 30 minutes; </w:t>
      </w:r>
      <w:r>
        <w:rPr>
          <w:rFonts w:ascii="Times New Roman" w:hAnsi="Times New Roman"/>
        </w:rPr>
        <w:t>(iv) has p</w:t>
      </w:r>
      <w:r w:rsidRPr="00D31756">
        <w:rPr>
          <w:rFonts w:ascii="Times New Roman" w:hAnsi="Times New Roman"/>
        </w:rPr>
        <w:t xml:space="preserve">ersonnel available to respond to </w:t>
      </w:r>
      <w:r>
        <w:rPr>
          <w:rFonts w:ascii="Times New Roman" w:hAnsi="Times New Roman"/>
        </w:rPr>
        <w:t>Dispatch Instructions</w:t>
      </w:r>
      <w:r w:rsidRPr="00D31756">
        <w:rPr>
          <w:rFonts w:ascii="Times New Roman" w:hAnsi="Times New Roman"/>
        </w:rPr>
        <w:t xml:space="preserve"> or has automatic remote </w:t>
      </w:r>
      <w:r>
        <w:rPr>
          <w:rFonts w:ascii="Times New Roman" w:hAnsi="Times New Roman"/>
        </w:rPr>
        <w:t>response</w:t>
      </w:r>
      <w:r w:rsidRPr="00D31756">
        <w:rPr>
          <w:rFonts w:ascii="Times New Roman" w:hAnsi="Times New Roman"/>
        </w:rPr>
        <w:t xml:space="preserve"> capability; </w:t>
      </w:r>
      <w:r>
        <w:rPr>
          <w:rFonts w:ascii="Times New Roman" w:hAnsi="Times New Roman"/>
        </w:rPr>
        <w:t>and (v) i</w:t>
      </w:r>
      <w:r w:rsidRPr="00D31756">
        <w:rPr>
          <w:rFonts w:ascii="Times New Roman" w:hAnsi="Times New Roman"/>
        </w:rPr>
        <w:t>s</w:t>
      </w:r>
      <w:r w:rsidRPr="00F02252">
        <w:rPr>
          <w:rFonts w:ascii="Times New Roman" w:hAnsi="Times New Roman"/>
        </w:rPr>
        <w:t xml:space="preserve"> capable of receiving and acknowledging a </w:t>
      </w:r>
      <w:r>
        <w:rPr>
          <w:rFonts w:ascii="Times New Roman" w:hAnsi="Times New Roman"/>
        </w:rPr>
        <w:t>D</w:t>
      </w:r>
      <w:r w:rsidRPr="00F02252">
        <w:rPr>
          <w:rFonts w:ascii="Times New Roman" w:hAnsi="Times New Roman"/>
        </w:rPr>
        <w:t xml:space="preserve">ispatch </w:t>
      </w:r>
      <w:r>
        <w:rPr>
          <w:rFonts w:ascii="Times New Roman" w:hAnsi="Times New Roman"/>
        </w:rPr>
        <w:t>I</w:t>
      </w:r>
      <w:r w:rsidRPr="00F02252">
        <w:rPr>
          <w:rFonts w:ascii="Times New Roman" w:hAnsi="Times New Roman"/>
        </w:rPr>
        <w:t>nstruction electronically</w:t>
      </w:r>
      <w:r w:rsidRPr="00D31756">
        <w:rPr>
          <w:rFonts w:ascii="Times New Roman" w:hAnsi="Times New Roman"/>
        </w:rPr>
        <w:t>.</w:t>
      </w:r>
    </w:p>
    <w:p w14:paraId="63E54AF8" w14:textId="77777777" w:rsidR="008B4530" w:rsidRDefault="008B4530" w:rsidP="008B4530">
      <w:pPr>
        <w:spacing w:after="0" w:line="360" w:lineRule="auto"/>
        <w:rPr>
          <w:rFonts w:ascii="Times New Roman" w:hAnsi="Times New Roman"/>
        </w:rPr>
      </w:pPr>
    </w:p>
    <w:p w14:paraId="63E54AFB" w14:textId="01F6A622" w:rsidR="008B4530" w:rsidRDefault="008369D8" w:rsidP="008B4530">
      <w:pPr>
        <w:spacing w:after="0" w:line="360" w:lineRule="auto"/>
        <w:rPr>
          <w:rFonts w:ascii="Times New Roman" w:hAnsi="Times New Roman"/>
        </w:rPr>
      </w:pPr>
      <w:r w:rsidRPr="00A7795D">
        <w:rPr>
          <w:rFonts w:ascii="Times New Roman" w:hAnsi="Times New Roman"/>
          <w:b/>
        </w:rPr>
        <w:t>Fast Start Generator</w:t>
      </w:r>
      <w:r w:rsidRPr="00E47933">
        <w:rPr>
          <w:rFonts w:ascii="Times New Roman" w:hAnsi="Times New Roman"/>
        </w:rPr>
        <w:t xml:space="preserve"> means a </w:t>
      </w:r>
      <w:r w:rsidR="00785ACD">
        <w:rPr>
          <w:rFonts w:ascii="Times New Roman" w:hAnsi="Times New Roman"/>
        </w:rPr>
        <w:t>Generator Asset</w:t>
      </w:r>
      <w:r w:rsidR="00785ACD" w:rsidRPr="00E47933">
        <w:rPr>
          <w:rFonts w:ascii="Times New Roman" w:hAnsi="Times New Roman"/>
        </w:rPr>
        <w:t xml:space="preserve"> </w:t>
      </w:r>
      <w:r w:rsidRPr="00E47933">
        <w:rPr>
          <w:rFonts w:ascii="Times New Roman" w:hAnsi="Times New Roman"/>
        </w:rPr>
        <w:t xml:space="preserve">that the ISO </w:t>
      </w:r>
      <w:r w:rsidR="00785ACD">
        <w:rPr>
          <w:rFonts w:ascii="Times New Roman" w:hAnsi="Times New Roman"/>
        </w:rPr>
        <w:t xml:space="preserve">can </w:t>
      </w:r>
      <w:r w:rsidRPr="00E47933">
        <w:rPr>
          <w:rFonts w:ascii="Times New Roman" w:hAnsi="Times New Roman"/>
        </w:rPr>
        <w:t xml:space="preserve">dispatch </w:t>
      </w:r>
      <w:r w:rsidR="00785ACD">
        <w:rPr>
          <w:rFonts w:ascii="Times New Roman" w:hAnsi="Times New Roman"/>
        </w:rPr>
        <w:t xml:space="preserve">to an on-line or off-line state </w:t>
      </w:r>
      <w:r w:rsidRPr="00E47933">
        <w:rPr>
          <w:rFonts w:ascii="Times New Roman" w:hAnsi="Times New Roman"/>
        </w:rPr>
        <w:t xml:space="preserve">through electronic dispatch and that meets the following criteria:  (i) </w:t>
      </w:r>
      <w:r>
        <w:rPr>
          <w:rFonts w:ascii="Times New Roman" w:hAnsi="Times New Roman"/>
        </w:rPr>
        <w:t>M</w:t>
      </w:r>
      <w:r w:rsidRPr="00E47933">
        <w:rPr>
          <w:rFonts w:ascii="Times New Roman" w:hAnsi="Times New Roman"/>
        </w:rPr>
        <w:t xml:space="preserve">inimum </w:t>
      </w:r>
      <w:r>
        <w:rPr>
          <w:rFonts w:ascii="Times New Roman" w:hAnsi="Times New Roman"/>
        </w:rPr>
        <w:t>R</w:t>
      </w:r>
      <w:r w:rsidRPr="00E47933">
        <w:rPr>
          <w:rFonts w:ascii="Times New Roman" w:hAnsi="Times New Roman"/>
        </w:rPr>
        <w:t xml:space="preserve">un </w:t>
      </w:r>
      <w:r>
        <w:rPr>
          <w:rFonts w:ascii="Times New Roman" w:hAnsi="Times New Roman"/>
        </w:rPr>
        <w:t>T</w:t>
      </w:r>
      <w:r w:rsidRPr="00E47933">
        <w:rPr>
          <w:rFonts w:ascii="Times New Roman" w:hAnsi="Times New Roman"/>
        </w:rPr>
        <w:t xml:space="preserve">ime does not exceed one hour; (ii) </w:t>
      </w:r>
      <w:r>
        <w:rPr>
          <w:rFonts w:ascii="Times New Roman" w:hAnsi="Times New Roman"/>
        </w:rPr>
        <w:t>M</w:t>
      </w:r>
      <w:r w:rsidRPr="00E47933">
        <w:rPr>
          <w:rFonts w:ascii="Times New Roman" w:hAnsi="Times New Roman"/>
        </w:rPr>
        <w:t xml:space="preserve">inimum </w:t>
      </w:r>
      <w:r>
        <w:rPr>
          <w:rFonts w:ascii="Times New Roman" w:hAnsi="Times New Roman"/>
        </w:rPr>
        <w:t>D</w:t>
      </w:r>
      <w:r w:rsidRPr="00E47933">
        <w:rPr>
          <w:rFonts w:ascii="Times New Roman" w:hAnsi="Times New Roman"/>
        </w:rPr>
        <w:t xml:space="preserve">own </w:t>
      </w:r>
      <w:r>
        <w:rPr>
          <w:rFonts w:ascii="Times New Roman" w:hAnsi="Times New Roman"/>
        </w:rPr>
        <w:t>T</w:t>
      </w:r>
      <w:r w:rsidRPr="00E47933">
        <w:rPr>
          <w:rFonts w:ascii="Times New Roman" w:hAnsi="Times New Roman"/>
        </w:rPr>
        <w:t xml:space="preserve">ime does not exceed one hour; (iii) </w:t>
      </w:r>
      <w:r>
        <w:rPr>
          <w:rFonts w:ascii="Times New Roman" w:hAnsi="Times New Roman"/>
        </w:rPr>
        <w:t>cold Notification Time plus cold Start-Up Time</w:t>
      </w:r>
      <w:r w:rsidRPr="00E47933">
        <w:rPr>
          <w:rFonts w:ascii="Times New Roman" w:hAnsi="Times New Roman"/>
        </w:rPr>
        <w:t xml:space="preserve"> does not exceed 30 minutes; (iv) available for dispatch </w:t>
      </w:r>
      <w:r w:rsidR="00785ACD">
        <w:rPr>
          <w:rFonts w:ascii="Times New Roman" w:hAnsi="Times New Roman"/>
        </w:rPr>
        <w:t xml:space="preserve">(when it is either in an on-line or off-line state) </w:t>
      </w:r>
      <w:r w:rsidRPr="00E47933">
        <w:rPr>
          <w:rFonts w:ascii="Times New Roman" w:hAnsi="Times New Roman"/>
        </w:rPr>
        <w:t xml:space="preserve">and manned or has automatic remote dispatch capability; </w:t>
      </w:r>
      <w:r>
        <w:rPr>
          <w:rFonts w:ascii="Times New Roman" w:hAnsi="Times New Roman"/>
        </w:rPr>
        <w:t xml:space="preserve">and </w:t>
      </w:r>
      <w:r w:rsidRPr="00E47933">
        <w:rPr>
          <w:rFonts w:ascii="Times New Roman" w:hAnsi="Times New Roman"/>
        </w:rPr>
        <w:t xml:space="preserve">(v) capable of receiving and acknowledging a start-up or shut-down </w:t>
      </w:r>
      <w:r>
        <w:rPr>
          <w:rFonts w:ascii="Times New Roman" w:hAnsi="Times New Roman"/>
        </w:rPr>
        <w:t>D</w:t>
      </w:r>
      <w:r w:rsidRPr="00E47933">
        <w:rPr>
          <w:rFonts w:ascii="Times New Roman" w:hAnsi="Times New Roman"/>
        </w:rPr>
        <w:t xml:space="preserve">ispatch </w:t>
      </w:r>
      <w:r>
        <w:rPr>
          <w:rFonts w:ascii="Times New Roman" w:hAnsi="Times New Roman"/>
        </w:rPr>
        <w:t>I</w:t>
      </w:r>
      <w:r w:rsidRPr="00E47933">
        <w:rPr>
          <w:rFonts w:ascii="Times New Roman" w:hAnsi="Times New Roman"/>
        </w:rPr>
        <w:t xml:space="preserve">nstruction electronically. </w:t>
      </w:r>
    </w:p>
    <w:p w14:paraId="63E54AFC" w14:textId="77777777" w:rsidR="008B4530" w:rsidRPr="00E47933" w:rsidRDefault="008B4530" w:rsidP="008B4530">
      <w:pPr>
        <w:spacing w:after="0" w:line="360" w:lineRule="auto"/>
        <w:rPr>
          <w:rFonts w:ascii="Times New Roman" w:hAnsi="Times New Roman"/>
        </w:rPr>
      </w:pPr>
    </w:p>
    <w:p w14:paraId="63E54AFD" w14:textId="77777777" w:rsidR="008B4530" w:rsidRDefault="008369D8" w:rsidP="008B4530">
      <w:pPr>
        <w:spacing w:after="0" w:line="360" w:lineRule="auto"/>
        <w:rPr>
          <w:rFonts w:ascii="Times New Roman" w:hAnsi="Times New Roman"/>
        </w:rPr>
      </w:pPr>
      <w:r w:rsidRPr="00A7795D">
        <w:rPr>
          <w:rFonts w:ascii="Times New Roman" w:hAnsi="Times New Roman"/>
          <w:b/>
        </w:rPr>
        <w:t>FCA Cleared Export Transaction</w:t>
      </w:r>
      <w:r w:rsidRPr="00E47933">
        <w:rPr>
          <w:rFonts w:ascii="Times New Roman" w:hAnsi="Times New Roman"/>
        </w:rPr>
        <w:t xml:space="preserve"> is defined in Section </w:t>
      </w:r>
      <w:proofErr w:type="gramStart"/>
      <w:r w:rsidRPr="00E47933">
        <w:rPr>
          <w:rFonts w:ascii="Times New Roman" w:hAnsi="Times New Roman"/>
        </w:rPr>
        <w:t>III.1.10</w:t>
      </w:r>
      <w:r>
        <w:rPr>
          <w:rFonts w:ascii="Times New Roman" w:hAnsi="Times New Roman"/>
        </w:rPr>
        <w:t>.7</w:t>
      </w:r>
      <w:r w:rsidRPr="00E47933">
        <w:rPr>
          <w:rFonts w:ascii="Times New Roman" w:hAnsi="Times New Roman"/>
        </w:rPr>
        <w:t>(</w:t>
      </w:r>
      <w:proofErr w:type="gramEnd"/>
      <w:r w:rsidRPr="00E47933">
        <w:rPr>
          <w:rFonts w:ascii="Times New Roman" w:hAnsi="Times New Roman"/>
        </w:rPr>
        <w:t xml:space="preserve">f)(ii) of Market Rule 1. </w:t>
      </w:r>
    </w:p>
    <w:p w14:paraId="63E54AFE" w14:textId="77777777" w:rsidR="008B4530" w:rsidRPr="00E47933" w:rsidRDefault="008B4530" w:rsidP="008B4530">
      <w:pPr>
        <w:spacing w:after="0" w:line="360" w:lineRule="auto"/>
        <w:rPr>
          <w:rFonts w:ascii="Times New Roman" w:hAnsi="Times New Roman"/>
        </w:rPr>
      </w:pPr>
    </w:p>
    <w:p w14:paraId="63E54AFF" w14:textId="77777777" w:rsidR="008B4530" w:rsidRDefault="008369D8" w:rsidP="008B4530">
      <w:pPr>
        <w:spacing w:after="0" w:line="360" w:lineRule="auto"/>
        <w:rPr>
          <w:rFonts w:ascii="Times New Roman" w:hAnsi="Times New Roman"/>
        </w:rPr>
      </w:pPr>
      <w:r w:rsidRPr="008A081C">
        <w:rPr>
          <w:rFonts w:ascii="Times New Roman" w:hAnsi="Times New Roman"/>
          <w:b/>
        </w:rPr>
        <w:t>FCA Qualified Capacity</w:t>
      </w:r>
      <w:r>
        <w:rPr>
          <w:rFonts w:ascii="Times New Roman" w:hAnsi="Times New Roman"/>
        </w:rPr>
        <w:t xml:space="preserve"> is the Qualified Capacity that is used in a Forward Capacity Auction.</w:t>
      </w:r>
    </w:p>
    <w:p w14:paraId="63E54B00" w14:textId="77777777" w:rsidR="008B4530" w:rsidRDefault="008B4530" w:rsidP="008B4530">
      <w:pPr>
        <w:spacing w:after="0" w:line="360" w:lineRule="auto"/>
        <w:rPr>
          <w:rFonts w:ascii="Times New Roman" w:hAnsi="Times New Roman"/>
        </w:rPr>
      </w:pPr>
    </w:p>
    <w:p w14:paraId="63E54B01" w14:textId="77777777" w:rsidR="008B4530" w:rsidRDefault="008369D8" w:rsidP="008B4530">
      <w:pPr>
        <w:spacing w:after="0" w:line="360" w:lineRule="auto"/>
        <w:rPr>
          <w:rFonts w:ascii="Times New Roman" w:hAnsi="Times New Roman"/>
        </w:rPr>
      </w:pPr>
      <w:r w:rsidRPr="004B53EE">
        <w:rPr>
          <w:rFonts w:ascii="Times New Roman" w:hAnsi="Times New Roman"/>
          <w:b/>
        </w:rPr>
        <w:t>FCM Capacity Charge Requirements</w:t>
      </w:r>
      <w:r>
        <w:rPr>
          <w:rFonts w:ascii="Times New Roman" w:hAnsi="Times New Roman"/>
        </w:rPr>
        <w:t xml:space="preserve"> are calculated in accordance with Section VII.C of the ISO New England Financial Assurance Policy.</w:t>
      </w:r>
    </w:p>
    <w:p w14:paraId="63E54B02" w14:textId="77777777" w:rsidR="008B4530" w:rsidRDefault="008B4530" w:rsidP="008B4530">
      <w:pPr>
        <w:spacing w:after="0" w:line="360" w:lineRule="auto"/>
        <w:rPr>
          <w:rFonts w:ascii="Times New Roman" w:hAnsi="Times New Roman"/>
        </w:rPr>
      </w:pPr>
    </w:p>
    <w:p w14:paraId="63E54B03" w14:textId="77777777" w:rsidR="003839C8" w:rsidRDefault="003839C8" w:rsidP="003839C8">
      <w:pPr>
        <w:spacing w:after="0" w:line="360" w:lineRule="auto"/>
        <w:rPr>
          <w:rFonts w:ascii="Times New Roman" w:hAnsi="Times New Roman"/>
        </w:rPr>
      </w:pPr>
      <w:r>
        <w:rPr>
          <w:rFonts w:ascii="Times New Roman" w:hAnsi="Times New Roman"/>
          <w:b/>
        </w:rPr>
        <w:t xml:space="preserve">FCM Charge Rate </w:t>
      </w:r>
      <w:r>
        <w:rPr>
          <w:rFonts w:ascii="Times New Roman" w:hAnsi="Times New Roman"/>
        </w:rPr>
        <w:t>is calculated in accordance with Section VII.C of the ISO New England Financial Assurance Policy.</w:t>
      </w:r>
    </w:p>
    <w:p w14:paraId="63E54B04" w14:textId="77777777" w:rsidR="003839C8" w:rsidRDefault="003839C8" w:rsidP="003839C8">
      <w:pPr>
        <w:spacing w:after="0" w:line="360" w:lineRule="auto"/>
        <w:rPr>
          <w:rFonts w:ascii="Times New Roman" w:hAnsi="Times New Roman"/>
          <w:b/>
        </w:rPr>
      </w:pPr>
    </w:p>
    <w:p w14:paraId="0A5BB795" w14:textId="77777777" w:rsidR="00C3289D" w:rsidRPr="004145EF" w:rsidRDefault="00C3289D" w:rsidP="00C3289D">
      <w:pPr>
        <w:pStyle w:val="Normal0"/>
        <w:tabs>
          <w:tab w:val="left" w:pos="5040"/>
        </w:tabs>
        <w:spacing w:after="0" w:line="360" w:lineRule="auto"/>
        <w:rPr>
          <w:rFonts w:ascii="Times New Roman" w:hAnsi="Times New Roman"/>
          <w:b/>
        </w:rPr>
      </w:pPr>
      <w:r w:rsidRPr="004145EF">
        <w:rPr>
          <w:rFonts w:ascii="Times New Roman" w:hAnsi="Times New Roman"/>
          <w:b/>
        </w:rPr>
        <w:lastRenderedPageBreak/>
        <w:t xml:space="preserve">FCM Commercial </w:t>
      </w:r>
      <w:r>
        <w:rPr>
          <w:rFonts w:ascii="Times New Roman" w:hAnsi="Times New Roman"/>
          <w:b/>
        </w:rPr>
        <w:t>Operation</w:t>
      </w:r>
      <w:r w:rsidRPr="004145EF">
        <w:rPr>
          <w:rFonts w:ascii="Times New Roman" w:hAnsi="Times New Roman"/>
          <w:b/>
        </w:rPr>
        <w:t xml:space="preserve"> </w:t>
      </w:r>
      <w:r w:rsidRPr="004145EF">
        <w:rPr>
          <w:rFonts w:ascii="Times New Roman" w:hAnsi="Times New Roman"/>
        </w:rPr>
        <w:t xml:space="preserve">is </w:t>
      </w:r>
      <w:r>
        <w:rPr>
          <w:rFonts w:ascii="Times New Roman" w:hAnsi="Times New Roman"/>
        </w:rPr>
        <w:t>defined in Section III.1</w:t>
      </w:r>
      <w:r w:rsidRPr="00C3289D">
        <w:rPr>
          <w:rFonts w:ascii="Times New Roman" w:hAnsi="Times New Roman"/>
        </w:rPr>
        <w:t>3.3.8 of Market Rule 1.</w:t>
      </w:r>
      <w:r>
        <w:rPr>
          <w:rFonts w:ascii="Times New Roman" w:hAnsi="Times New Roman"/>
        </w:rPr>
        <w:t xml:space="preserve"> </w:t>
      </w:r>
    </w:p>
    <w:p w14:paraId="634C8A1F" w14:textId="77777777" w:rsidR="00C3289D" w:rsidRDefault="00C3289D" w:rsidP="003839C8">
      <w:pPr>
        <w:spacing w:after="0" w:line="360" w:lineRule="auto"/>
        <w:rPr>
          <w:rFonts w:ascii="Times New Roman" w:hAnsi="Times New Roman"/>
          <w:b/>
        </w:rPr>
      </w:pPr>
    </w:p>
    <w:p w14:paraId="63E54B05" w14:textId="77777777" w:rsidR="008B4530" w:rsidRDefault="008369D8" w:rsidP="008B4530">
      <w:pPr>
        <w:spacing w:after="0" w:line="360" w:lineRule="auto"/>
        <w:rPr>
          <w:rFonts w:ascii="Times New Roman" w:hAnsi="Times New Roman"/>
        </w:rPr>
      </w:pPr>
      <w:r w:rsidRPr="004B53EE">
        <w:rPr>
          <w:rFonts w:ascii="Times New Roman" w:hAnsi="Times New Roman"/>
          <w:b/>
        </w:rPr>
        <w:t>FCM Deposit</w:t>
      </w:r>
      <w:r>
        <w:rPr>
          <w:rFonts w:ascii="Times New Roman" w:hAnsi="Times New Roman"/>
        </w:rPr>
        <w:t xml:space="preserve"> is calculated in accordance with Section VII.B.1 of the ISO New England Financial Assurance Policy.</w:t>
      </w:r>
    </w:p>
    <w:p w14:paraId="63E54B06" w14:textId="77777777" w:rsidR="008B4530" w:rsidRDefault="008B4530" w:rsidP="008B4530">
      <w:pPr>
        <w:spacing w:after="0" w:line="360" w:lineRule="auto"/>
        <w:rPr>
          <w:rFonts w:ascii="Times New Roman" w:hAnsi="Times New Roman"/>
        </w:rPr>
      </w:pPr>
    </w:p>
    <w:p w14:paraId="63E54B07" w14:textId="77777777" w:rsidR="008B4530" w:rsidRDefault="008369D8" w:rsidP="008B4530">
      <w:pPr>
        <w:spacing w:after="0" w:line="360" w:lineRule="auto"/>
        <w:rPr>
          <w:rFonts w:ascii="Times New Roman" w:hAnsi="Times New Roman"/>
        </w:rPr>
      </w:pPr>
      <w:r w:rsidRPr="004B53EE">
        <w:rPr>
          <w:rFonts w:ascii="Times New Roman" w:hAnsi="Times New Roman"/>
          <w:b/>
        </w:rPr>
        <w:t>FCM Financial Assurance Requirements</w:t>
      </w:r>
      <w:r>
        <w:rPr>
          <w:rFonts w:ascii="Times New Roman" w:hAnsi="Times New Roman"/>
        </w:rPr>
        <w:t xml:space="preserve"> are described in Section VII of the ISO New England Financial Assurance Policy.</w:t>
      </w:r>
    </w:p>
    <w:p w14:paraId="63E54B08" w14:textId="77777777" w:rsidR="008B4530" w:rsidRPr="00E47933" w:rsidRDefault="008B4530" w:rsidP="008B4530">
      <w:pPr>
        <w:spacing w:after="0" w:line="360" w:lineRule="auto"/>
        <w:rPr>
          <w:rFonts w:ascii="Times New Roman" w:hAnsi="Times New Roman"/>
        </w:rPr>
      </w:pPr>
    </w:p>
    <w:p w14:paraId="63E54B09" w14:textId="77777777" w:rsidR="008B4530" w:rsidRDefault="008369D8" w:rsidP="008B4530">
      <w:pPr>
        <w:spacing w:after="0" w:line="360" w:lineRule="auto"/>
        <w:rPr>
          <w:rFonts w:ascii="Times New Roman" w:hAnsi="Times New Roman"/>
        </w:rPr>
      </w:pPr>
      <w:r w:rsidRPr="00A7795D">
        <w:rPr>
          <w:rFonts w:ascii="Times New Roman" w:hAnsi="Times New Roman"/>
          <w:b/>
        </w:rPr>
        <w:t>Final Forward Reserve Obligation</w:t>
      </w:r>
      <w:r w:rsidRPr="00E47933">
        <w:rPr>
          <w:rFonts w:ascii="Times New Roman" w:hAnsi="Times New Roman"/>
        </w:rPr>
        <w:t xml:space="preserve"> is calculated in accordance with Section </w:t>
      </w:r>
      <w:proofErr w:type="gramStart"/>
      <w:r w:rsidRPr="00E47933">
        <w:rPr>
          <w:rFonts w:ascii="Times New Roman" w:hAnsi="Times New Roman"/>
        </w:rPr>
        <w:t>III.9.8(</w:t>
      </w:r>
      <w:proofErr w:type="gramEnd"/>
      <w:r w:rsidRPr="00E47933">
        <w:rPr>
          <w:rFonts w:ascii="Times New Roman" w:hAnsi="Times New Roman"/>
        </w:rPr>
        <w:t xml:space="preserve">a) of Market Rule 1. </w:t>
      </w:r>
    </w:p>
    <w:p w14:paraId="63E54B0A" w14:textId="77777777" w:rsidR="008B4530" w:rsidRDefault="008B4530" w:rsidP="008B4530">
      <w:pPr>
        <w:spacing w:after="0" w:line="360" w:lineRule="auto"/>
        <w:rPr>
          <w:rFonts w:ascii="Times New Roman" w:hAnsi="Times New Roman"/>
        </w:rPr>
      </w:pPr>
    </w:p>
    <w:p w14:paraId="63E54B0B" w14:textId="77777777" w:rsidR="008B4530" w:rsidRDefault="008369D8" w:rsidP="008B4530">
      <w:pPr>
        <w:spacing w:after="0" w:line="360" w:lineRule="auto"/>
        <w:rPr>
          <w:rFonts w:ascii="Times New Roman" w:hAnsi="Times New Roman"/>
        </w:rPr>
      </w:pPr>
      <w:r w:rsidRPr="004B53EE">
        <w:rPr>
          <w:rFonts w:ascii="Times New Roman" w:hAnsi="Times New Roman"/>
          <w:b/>
        </w:rPr>
        <w:t>Financial Assurance Default</w:t>
      </w:r>
      <w:r>
        <w:rPr>
          <w:rFonts w:ascii="Times New Roman" w:hAnsi="Times New Roman"/>
        </w:rPr>
        <w:t xml:space="preserve"> results from a Market Participant or Non-Market Participant Transmission Customer’s failure to comply with the ISO New England Financial Assurance Policy.</w:t>
      </w:r>
    </w:p>
    <w:p w14:paraId="63E54B0C" w14:textId="77777777" w:rsidR="008B4530" w:rsidRDefault="008B4530" w:rsidP="008B4530">
      <w:pPr>
        <w:spacing w:after="0" w:line="360" w:lineRule="auto"/>
        <w:rPr>
          <w:rFonts w:ascii="Times New Roman" w:hAnsi="Times New Roman"/>
        </w:rPr>
      </w:pPr>
    </w:p>
    <w:p w14:paraId="63E54B0D" w14:textId="77777777" w:rsidR="008B4530" w:rsidRDefault="008369D8" w:rsidP="008B4530">
      <w:pPr>
        <w:spacing w:after="0" w:line="360" w:lineRule="auto"/>
        <w:rPr>
          <w:rFonts w:ascii="Times New Roman" w:hAnsi="Times New Roman"/>
        </w:rPr>
      </w:pPr>
      <w:r w:rsidRPr="004B53EE">
        <w:rPr>
          <w:rFonts w:ascii="Times New Roman" w:hAnsi="Times New Roman"/>
          <w:b/>
        </w:rPr>
        <w:t>Financial Assurance Obligations</w:t>
      </w:r>
      <w:r>
        <w:rPr>
          <w:rFonts w:ascii="Times New Roman" w:hAnsi="Times New Roman"/>
        </w:rPr>
        <w:t xml:space="preserve"> relative to the ISO New England Financial Assurance Policy are determined in accordance with Section </w:t>
      </w:r>
      <w:proofErr w:type="gramStart"/>
      <w:r>
        <w:rPr>
          <w:rFonts w:ascii="Times New Roman" w:hAnsi="Times New Roman"/>
        </w:rPr>
        <w:t>III.A(</w:t>
      </w:r>
      <w:proofErr w:type="gramEnd"/>
      <w:r>
        <w:rPr>
          <w:rFonts w:ascii="Times New Roman" w:hAnsi="Times New Roman"/>
        </w:rPr>
        <w:t>v) of the ISO New England Financial Assurance Policy.</w:t>
      </w:r>
    </w:p>
    <w:p w14:paraId="63E54B0E" w14:textId="77777777" w:rsidR="008B4530" w:rsidRPr="00E47933" w:rsidRDefault="008B4530" w:rsidP="008B4530">
      <w:pPr>
        <w:spacing w:after="0" w:line="360" w:lineRule="auto"/>
        <w:rPr>
          <w:rFonts w:ascii="Times New Roman" w:hAnsi="Times New Roman"/>
        </w:rPr>
      </w:pPr>
    </w:p>
    <w:p w14:paraId="63E54B0F" w14:textId="77777777" w:rsidR="008B4530" w:rsidRDefault="008369D8" w:rsidP="008B4530">
      <w:pPr>
        <w:spacing w:after="0" w:line="360" w:lineRule="auto"/>
        <w:rPr>
          <w:rFonts w:ascii="Times New Roman" w:hAnsi="Times New Roman"/>
        </w:rPr>
      </w:pPr>
      <w:r w:rsidRPr="00A7795D">
        <w:rPr>
          <w:rFonts w:ascii="Times New Roman" w:hAnsi="Times New Roman"/>
          <w:b/>
        </w:rPr>
        <w:t>Financial Transmission Right (FTR)</w:t>
      </w:r>
      <w:r w:rsidRPr="00E47933">
        <w:rPr>
          <w:rFonts w:ascii="Times New Roman" w:hAnsi="Times New Roman"/>
        </w:rPr>
        <w:t xml:space="preserve"> is a financial instrument that evidences the rights and obligations specified in Sections III.5.2.2 and III.7 of the Tariff. </w:t>
      </w:r>
    </w:p>
    <w:p w14:paraId="63E54B10" w14:textId="77777777" w:rsidR="008B4530" w:rsidRPr="00E47933" w:rsidRDefault="008B4530" w:rsidP="008B4530">
      <w:pPr>
        <w:spacing w:after="0" w:line="360" w:lineRule="auto"/>
        <w:rPr>
          <w:rFonts w:ascii="Times New Roman" w:hAnsi="Times New Roman"/>
        </w:rPr>
      </w:pPr>
    </w:p>
    <w:p w14:paraId="63E54B11" w14:textId="77777777" w:rsidR="008B4530" w:rsidRDefault="008369D8" w:rsidP="008B4530">
      <w:pPr>
        <w:spacing w:after="0" w:line="360" w:lineRule="auto"/>
        <w:rPr>
          <w:rFonts w:ascii="Times New Roman" w:hAnsi="Times New Roman"/>
        </w:rPr>
      </w:pPr>
      <w:r w:rsidRPr="00A7795D">
        <w:rPr>
          <w:rFonts w:ascii="Times New Roman" w:hAnsi="Times New Roman"/>
          <w:b/>
        </w:rPr>
        <w:t>Firm Point-To-Point Service</w:t>
      </w:r>
      <w:r w:rsidRPr="00E47933">
        <w:rPr>
          <w:rFonts w:ascii="Times New Roman" w:hAnsi="Times New Roman"/>
        </w:rPr>
        <w:t xml:space="preserve"> is service which is </w:t>
      </w:r>
      <w:r>
        <w:rPr>
          <w:rFonts w:ascii="Times New Roman" w:hAnsi="Times New Roman"/>
        </w:rPr>
        <w:t xml:space="preserve">arranged for and administered </w:t>
      </w:r>
      <w:r w:rsidRPr="00E47933">
        <w:rPr>
          <w:rFonts w:ascii="Times New Roman" w:hAnsi="Times New Roman"/>
        </w:rPr>
        <w:t xml:space="preserve">between specified Points of Receipt and Delivery in accordance with Part II.C of the OATT. </w:t>
      </w:r>
    </w:p>
    <w:p w14:paraId="63E54B12" w14:textId="77777777" w:rsidR="008B4530" w:rsidRDefault="008B4530" w:rsidP="008B4530">
      <w:pPr>
        <w:spacing w:after="0" w:line="360" w:lineRule="auto"/>
        <w:rPr>
          <w:rFonts w:ascii="Times New Roman" w:hAnsi="Times New Roman"/>
        </w:rPr>
      </w:pPr>
    </w:p>
    <w:p w14:paraId="63E54B13" w14:textId="77777777" w:rsidR="008B4530" w:rsidRDefault="008369D8" w:rsidP="008B4530">
      <w:pPr>
        <w:spacing w:after="0" w:line="360" w:lineRule="auto"/>
        <w:rPr>
          <w:rFonts w:ascii="Times New Roman" w:hAnsi="Times New Roman"/>
        </w:rPr>
      </w:pPr>
      <w:r w:rsidRPr="00A7795D">
        <w:rPr>
          <w:rFonts w:ascii="Times New Roman" w:hAnsi="Times New Roman"/>
          <w:b/>
        </w:rPr>
        <w:t>Firm Transmission Service</w:t>
      </w:r>
      <w:r w:rsidRPr="00E47933">
        <w:rPr>
          <w:rFonts w:ascii="Times New Roman" w:hAnsi="Times New Roman"/>
        </w:rPr>
        <w:t xml:space="preserve"> is Regional Network Service, </w:t>
      </w:r>
      <w:proofErr w:type="gramStart"/>
      <w:r>
        <w:rPr>
          <w:rFonts w:ascii="Times New Roman" w:hAnsi="Times New Roman"/>
        </w:rPr>
        <w:t>Through</w:t>
      </w:r>
      <w:proofErr w:type="gramEnd"/>
      <w:r>
        <w:rPr>
          <w:rFonts w:ascii="Times New Roman" w:hAnsi="Times New Roman"/>
        </w:rPr>
        <w:t xml:space="preserve"> or Out Service, </w:t>
      </w:r>
      <w:r w:rsidRPr="00E47933">
        <w:rPr>
          <w:rFonts w:ascii="Times New Roman" w:hAnsi="Times New Roman"/>
        </w:rPr>
        <w:t xml:space="preserve">service for Excepted Transactions, </w:t>
      </w:r>
      <w:r>
        <w:rPr>
          <w:rFonts w:ascii="Times New Roman" w:hAnsi="Times New Roman"/>
        </w:rPr>
        <w:t>f</w:t>
      </w:r>
      <w:r w:rsidRPr="00E47933">
        <w:rPr>
          <w:rFonts w:ascii="Times New Roman" w:hAnsi="Times New Roman"/>
        </w:rPr>
        <w:t xml:space="preserve">irm MTF Service, </w:t>
      </w:r>
      <w:r>
        <w:rPr>
          <w:rFonts w:ascii="Times New Roman" w:hAnsi="Times New Roman"/>
        </w:rPr>
        <w:t>f</w:t>
      </w:r>
      <w:r w:rsidRPr="00E47933">
        <w:rPr>
          <w:rFonts w:ascii="Times New Roman" w:hAnsi="Times New Roman"/>
        </w:rPr>
        <w:t xml:space="preserve">irm OTF Service, and firm Local Service. </w:t>
      </w:r>
    </w:p>
    <w:p w14:paraId="63E54B14" w14:textId="77777777" w:rsidR="008B4530" w:rsidRDefault="008B4530" w:rsidP="008B4530">
      <w:pPr>
        <w:spacing w:after="0" w:line="360" w:lineRule="auto"/>
        <w:rPr>
          <w:rFonts w:ascii="Times New Roman" w:hAnsi="Times New Roman"/>
          <w:b/>
        </w:rPr>
      </w:pPr>
    </w:p>
    <w:p w14:paraId="63E54B15" w14:textId="77777777" w:rsidR="008B4530" w:rsidRDefault="008369D8" w:rsidP="008B4530">
      <w:pPr>
        <w:spacing w:after="0" w:line="360" w:lineRule="auto"/>
        <w:rPr>
          <w:rFonts w:ascii="Times New Roman" w:hAnsi="Times New Roman"/>
        </w:rPr>
      </w:pPr>
      <w:r>
        <w:rPr>
          <w:rFonts w:ascii="Times New Roman" w:hAnsi="Times New Roman"/>
          <w:b/>
        </w:rPr>
        <w:t xml:space="preserve">Flexible DNE </w:t>
      </w:r>
      <w:proofErr w:type="spellStart"/>
      <w:r>
        <w:rPr>
          <w:rFonts w:ascii="Times New Roman" w:hAnsi="Times New Roman"/>
          <w:b/>
        </w:rPr>
        <w:t>Dispatchable</w:t>
      </w:r>
      <w:proofErr w:type="spellEnd"/>
      <w:r>
        <w:rPr>
          <w:rFonts w:ascii="Times New Roman" w:hAnsi="Times New Roman"/>
          <w:b/>
        </w:rPr>
        <w:t xml:space="preserve"> Generator</w:t>
      </w:r>
      <w:r>
        <w:rPr>
          <w:rFonts w:ascii="Times New Roman" w:hAnsi="Times New Roman"/>
        </w:rPr>
        <w:t xml:space="preserve"> is any</w:t>
      </w:r>
      <w:r w:rsidRPr="00020821">
        <w:rPr>
          <w:rFonts w:ascii="Times New Roman" w:hAnsi="Times New Roman"/>
        </w:rPr>
        <w:t xml:space="preserve"> DNE </w:t>
      </w:r>
      <w:proofErr w:type="spellStart"/>
      <w:r w:rsidRPr="00020821">
        <w:rPr>
          <w:rFonts w:ascii="Times New Roman" w:hAnsi="Times New Roman"/>
        </w:rPr>
        <w:t>Dispatchable</w:t>
      </w:r>
      <w:proofErr w:type="spellEnd"/>
      <w:r w:rsidRPr="00020821">
        <w:rPr>
          <w:rFonts w:ascii="Times New Roman" w:hAnsi="Times New Roman"/>
        </w:rPr>
        <w:t xml:space="preserve"> Generator</w:t>
      </w:r>
      <w:r>
        <w:rPr>
          <w:rFonts w:ascii="Times New Roman" w:hAnsi="Times New Roman"/>
        </w:rPr>
        <w:t xml:space="preserve"> that meets the following criteria: (i) Minimum Run Time does not exceed one hour; (ii) Minimum Down Time does not exceed one hour; and (iii) </w:t>
      </w:r>
      <w:r w:rsidRPr="00AA36F3">
        <w:rPr>
          <w:rFonts w:ascii="Times New Roman" w:hAnsi="Times New Roman"/>
        </w:rPr>
        <w:t xml:space="preserve">cold Notification Time </w:t>
      </w:r>
      <w:proofErr w:type="gramStart"/>
      <w:r w:rsidRPr="00AA36F3">
        <w:rPr>
          <w:rFonts w:ascii="Times New Roman" w:hAnsi="Times New Roman"/>
        </w:rPr>
        <w:t>plus</w:t>
      </w:r>
      <w:proofErr w:type="gramEnd"/>
      <w:r w:rsidRPr="00AA36F3">
        <w:rPr>
          <w:rFonts w:ascii="Times New Roman" w:hAnsi="Times New Roman"/>
        </w:rPr>
        <w:t xml:space="preserve"> cold Start-Up Time does not exceed 30 minutes</w:t>
      </w:r>
      <w:r>
        <w:rPr>
          <w:rFonts w:ascii="Times New Roman" w:hAnsi="Times New Roman"/>
        </w:rPr>
        <w:t>.</w:t>
      </w:r>
    </w:p>
    <w:p w14:paraId="63E54B16" w14:textId="77777777" w:rsidR="008B4530" w:rsidRPr="00E47933" w:rsidRDefault="008B4530" w:rsidP="008B4530">
      <w:pPr>
        <w:spacing w:after="0" w:line="360" w:lineRule="auto"/>
        <w:rPr>
          <w:rFonts w:ascii="Times New Roman" w:hAnsi="Times New Roman"/>
        </w:rPr>
      </w:pPr>
    </w:p>
    <w:p w14:paraId="63E54B17" w14:textId="77777777" w:rsidR="008B4530" w:rsidRDefault="008369D8" w:rsidP="008B4530">
      <w:pPr>
        <w:spacing w:after="0" w:line="360" w:lineRule="auto"/>
        <w:rPr>
          <w:rFonts w:ascii="Times New Roman" w:hAnsi="Times New Roman"/>
        </w:rPr>
      </w:pPr>
      <w:r w:rsidRPr="00A7795D">
        <w:rPr>
          <w:rFonts w:ascii="Times New Roman" w:hAnsi="Times New Roman"/>
          <w:b/>
        </w:rPr>
        <w:t>Force Majeure</w:t>
      </w:r>
      <w:r w:rsidRPr="00E47933">
        <w:rPr>
          <w:rFonts w:ascii="Times New Roman" w:hAnsi="Times New Roman"/>
        </w:rPr>
        <w:t xml:space="preserve"> - An event of Force Majeure means any act of God, labor disturbance, act of the public enemy or terrorists, war, invasion, insurrection, riot, fire, storm or flood, ice, explosion, breakage or accident to machinery or equipment, any curtailment, order, regulation or restriction imposed by governmental military or lawfully established civilian authorities, or any other cause beyond the control of the ISO, a Transmission Owner, a Schedule 20A Service Provider, or a Customer, including without </w:t>
      </w:r>
      <w:r w:rsidRPr="00E47933">
        <w:rPr>
          <w:rFonts w:ascii="Times New Roman" w:hAnsi="Times New Roman"/>
        </w:rPr>
        <w:lastRenderedPageBreak/>
        <w:t xml:space="preserve">limitation, in the case of the ISO, any action or inaction by a Customer, a Schedule 20A Service Provider, or a Transmission Owner, in the case of a Transmission Owner, any action or inaction by the ISO, any Customer, a Schedule 20A Service Provider, or any other Transmission Owner, in the case of a Schedule 20A Service Provider, any action or inaction by the ISO, any Customer, a Transmission Owner, or any other Schedule 20A Service Provider, and, in the case of a Transmission Customer, any action or inaction by the ISO, a Schedule 20A Service Provider, or any Transmission Owner. </w:t>
      </w:r>
    </w:p>
    <w:p w14:paraId="63E54B18" w14:textId="77777777" w:rsidR="008B4530" w:rsidRPr="00E47933" w:rsidRDefault="008B4530" w:rsidP="008B4530">
      <w:pPr>
        <w:spacing w:after="0" w:line="360" w:lineRule="auto"/>
        <w:rPr>
          <w:rFonts w:ascii="Times New Roman" w:hAnsi="Times New Roman"/>
        </w:rPr>
      </w:pPr>
    </w:p>
    <w:p w14:paraId="63E54B19" w14:textId="77777777" w:rsidR="008B4530" w:rsidRDefault="008369D8" w:rsidP="008B4530">
      <w:pPr>
        <w:spacing w:after="0" w:line="360" w:lineRule="auto"/>
        <w:rPr>
          <w:rFonts w:ascii="Times New Roman" w:hAnsi="Times New Roman"/>
        </w:rPr>
      </w:pPr>
      <w:r w:rsidRPr="00A7795D">
        <w:rPr>
          <w:rFonts w:ascii="Times New Roman" w:hAnsi="Times New Roman"/>
          <w:b/>
        </w:rPr>
        <w:t>Formal Warning</w:t>
      </w:r>
      <w:r w:rsidRPr="00E47933">
        <w:rPr>
          <w:rFonts w:ascii="Times New Roman" w:hAnsi="Times New Roman"/>
        </w:rPr>
        <w:t xml:space="preserve"> is defined in Section III.B.4.1.1 of Appendix B of Market Rule 1. </w:t>
      </w:r>
    </w:p>
    <w:p w14:paraId="63E54B1A" w14:textId="77777777" w:rsidR="008B4530" w:rsidRPr="00E47933" w:rsidRDefault="008B4530" w:rsidP="008B4530">
      <w:pPr>
        <w:spacing w:after="0" w:line="360" w:lineRule="auto"/>
        <w:rPr>
          <w:rFonts w:ascii="Times New Roman" w:hAnsi="Times New Roman"/>
        </w:rPr>
      </w:pPr>
    </w:p>
    <w:p w14:paraId="63E54B1B" w14:textId="77777777" w:rsidR="008B4530" w:rsidRDefault="008369D8" w:rsidP="008B4530">
      <w:pPr>
        <w:spacing w:after="0" w:line="360" w:lineRule="auto"/>
        <w:rPr>
          <w:rFonts w:ascii="Times New Roman" w:hAnsi="Times New Roman"/>
        </w:rPr>
      </w:pPr>
      <w:r w:rsidRPr="00A7795D">
        <w:rPr>
          <w:rFonts w:ascii="Times New Roman" w:hAnsi="Times New Roman"/>
          <w:b/>
        </w:rPr>
        <w:t>Formula-Based Sanctions</w:t>
      </w:r>
      <w:r w:rsidRPr="00E47933">
        <w:rPr>
          <w:rFonts w:ascii="Times New Roman" w:hAnsi="Times New Roman"/>
        </w:rPr>
        <w:t xml:space="preserve"> </w:t>
      </w:r>
      <w:r>
        <w:rPr>
          <w:rFonts w:ascii="Times New Roman" w:hAnsi="Times New Roman"/>
        </w:rPr>
        <w:t>are</w:t>
      </w:r>
      <w:r w:rsidRPr="00E47933">
        <w:rPr>
          <w:rFonts w:ascii="Times New Roman" w:hAnsi="Times New Roman"/>
        </w:rPr>
        <w:t xml:space="preserve"> defined in Section III.B.4.1.3 of Appendix B of Market Rule 1. </w:t>
      </w:r>
    </w:p>
    <w:p w14:paraId="63E54B1C" w14:textId="77777777" w:rsidR="008B4530" w:rsidRPr="00E47933" w:rsidRDefault="008B4530" w:rsidP="008B4530">
      <w:pPr>
        <w:spacing w:after="0" w:line="360" w:lineRule="auto"/>
        <w:rPr>
          <w:rFonts w:ascii="Times New Roman" w:hAnsi="Times New Roman"/>
        </w:rPr>
      </w:pPr>
    </w:p>
    <w:p w14:paraId="63E54B1D" w14:textId="55C85C32" w:rsidR="008B4530" w:rsidRDefault="008369D8" w:rsidP="008B4530">
      <w:pPr>
        <w:spacing w:after="0" w:line="360" w:lineRule="auto"/>
        <w:rPr>
          <w:rFonts w:ascii="Times New Roman" w:hAnsi="Times New Roman"/>
        </w:rPr>
      </w:pPr>
      <w:r w:rsidRPr="00A7795D">
        <w:rPr>
          <w:rFonts w:ascii="Times New Roman" w:hAnsi="Times New Roman"/>
          <w:b/>
        </w:rPr>
        <w:t>Forward Capacity Auction</w:t>
      </w:r>
      <w:r>
        <w:rPr>
          <w:rFonts w:ascii="Times New Roman" w:hAnsi="Times New Roman"/>
          <w:b/>
        </w:rPr>
        <w:t xml:space="preserve"> (FCA)</w:t>
      </w:r>
      <w:r w:rsidRPr="00E47933">
        <w:rPr>
          <w:rFonts w:ascii="Times New Roman" w:hAnsi="Times New Roman"/>
        </w:rPr>
        <w:t xml:space="preserve"> is the annual Forward Capacity Market</w:t>
      </w:r>
      <w:r w:rsidR="008B29B2">
        <w:rPr>
          <w:rFonts w:ascii="Times New Roman" w:hAnsi="Times New Roman"/>
        </w:rPr>
        <w:t xml:space="preserve"> auction process</w:t>
      </w:r>
      <w:r w:rsidRPr="00E47933">
        <w:rPr>
          <w:rFonts w:ascii="Times New Roman" w:hAnsi="Times New Roman"/>
        </w:rPr>
        <w:t xml:space="preserve"> described in Section III.13.2 of Market Rule 1. </w:t>
      </w:r>
    </w:p>
    <w:p w14:paraId="63E54B1E" w14:textId="77777777" w:rsidR="008B4530" w:rsidRPr="00E47933" w:rsidRDefault="008B4530" w:rsidP="008B4530">
      <w:pPr>
        <w:spacing w:after="0" w:line="360" w:lineRule="auto"/>
        <w:rPr>
          <w:rFonts w:ascii="Times New Roman" w:hAnsi="Times New Roman"/>
        </w:rPr>
      </w:pPr>
    </w:p>
    <w:p w14:paraId="63E54B1F" w14:textId="77777777" w:rsidR="008B4530" w:rsidRDefault="008369D8" w:rsidP="008B4530">
      <w:pPr>
        <w:spacing w:after="0" w:line="360" w:lineRule="auto"/>
        <w:rPr>
          <w:rFonts w:ascii="Times New Roman" w:hAnsi="Times New Roman"/>
        </w:rPr>
      </w:pPr>
      <w:r w:rsidRPr="00A7795D">
        <w:rPr>
          <w:rFonts w:ascii="Times New Roman" w:hAnsi="Times New Roman"/>
          <w:b/>
        </w:rPr>
        <w:t>Forward Capacity Auction Starting Price</w:t>
      </w:r>
      <w:r w:rsidRPr="00E47933">
        <w:rPr>
          <w:rFonts w:ascii="Times New Roman" w:hAnsi="Times New Roman"/>
        </w:rPr>
        <w:t xml:space="preserve"> is calculated in accordance with Section III.13.2.4 of Market Rule 1. </w:t>
      </w:r>
    </w:p>
    <w:p w14:paraId="63E54B20" w14:textId="77777777" w:rsidR="008B4530" w:rsidRPr="00E47933" w:rsidRDefault="008B4530" w:rsidP="008B4530">
      <w:pPr>
        <w:spacing w:after="0" w:line="360" w:lineRule="auto"/>
        <w:rPr>
          <w:rFonts w:ascii="Times New Roman" w:hAnsi="Times New Roman"/>
        </w:rPr>
      </w:pPr>
    </w:p>
    <w:p w14:paraId="4B65F1B2" w14:textId="77777777" w:rsidR="00C64E12" w:rsidRDefault="008369D8" w:rsidP="00C64E12">
      <w:pPr>
        <w:spacing w:after="0" w:line="360" w:lineRule="auto"/>
        <w:rPr>
          <w:rFonts w:ascii="Times New Roman" w:hAnsi="Times New Roman"/>
        </w:rPr>
      </w:pPr>
      <w:r w:rsidRPr="00A7795D">
        <w:rPr>
          <w:rFonts w:ascii="Times New Roman" w:hAnsi="Times New Roman"/>
          <w:b/>
        </w:rPr>
        <w:t>Forward Capacity Market</w:t>
      </w:r>
      <w:r>
        <w:rPr>
          <w:rFonts w:ascii="Times New Roman" w:hAnsi="Times New Roman"/>
          <w:b/>
        </w:rPr>
        <w:t xml:space="preserve"> (FCM)</w:t>
      </w:r>
      <w:r w:rsidRPr="00E47933">
        <w:rPr>
          <w:rFonts w:ascii="Times New Roman" w:hAnsi="Times New Roman"/>
        </w:rPr>
        <w:t xml:space="preserve"> is the forward market for procuring capacity in the New England Control Area, as described in Section III.13 of Market Rule 1. </w:t>
      </w:r>
    </w:p>
    <w:p w14:paraId="20F6093D" w14:textId="77777777" w:rsidR="00C64E12" w:rsidRDefault="00C64E12" w:rsidP="00C64E12">
      <w:pPr>
        <w:spacing w:after="0" w:line="360" w:lineRule="auto"/>
        <w:rPr>
          <w:rFonts w:ascii="Times New Roman" w:hAnsi="Times New Roman"/>
        </w:rPr>
      </w:pPr>
    </w:p>
    <w:p w14:paraId="19CD3F41" w14:textId="77777777" w:rsidR="00C64E12" w:rsidRDefault="00C64E12" w:rsidP="00C64E12">
      <w:pPr>
        <w:spacing w:after="0" w:line="360" w:lineRule="auto"/>
        <w:rPr>
          <w:rFonts w:ascii="Times New Roman" w:hAnsi="Times New Roman"/>
        </w:rPr>
      </w:pPr>
      <w:r w:rsidRPr="004417C7">
        <w:rPr>
          <w:rFonts w:ascii="Times New Roman" w:hAnsi="Times New Roman"/>
          <w:b/>
        </w:rPr>
        <w:t>Forward Energy Inventory Election</w:t>
      </w:r>
      <w:r>
        <w:rPr>
          <w:rFonts w:ascii="Times New Roman" w:hAnsi="Times New Roman"/>
        </w:rPr>
        <w:t xml:space="preserve"> is the </w:t>
      </w:r>
      <w:r w:rsidRPr="004417C7">
        <w:rPr>
          <w:rFonts w:ascii="Times New Roman" w:hAnsi="Times New Roman"/>
        </w:rPr>
        <w:t xml:space="preserve">total MWh value for which </w:t>
      </w:r>
      <w:r>
        <w:rPr>
          <w:rFonts w:ascii="Times New Roman" w:hAnsi="Times New Roman"/>
        </w:rPr>
        <w:t xml:space="preserve">a </w:t>
      </w:r>
      <w:r w:rsidRPr="004417C7">
        <w:rPr>
          <w:rFonts w:ascii="Times New Roman" w:hAnsi="Times New Roman"/>
        </w:rPr>
        <w:t>Market Participant elects to be compensated at the forward rate</w:t>
      </w:r>
      <w:r>
        <w:rPr>
          <w:rFonts w:ascii="Times New Roman" w:hAnsi="Times New Roman"/>
        </w:rPr>
        <w:t xml:space="preserve"> in the inventoried energy program as described in Section </w:t>
      </w:r>
      <w:proofErr w:type="gramStart"/>
      <w:r>
        <w:rPr>
          <w:rFonts w:ascii="Times New Roman" w:hAnsi="Times New Roman"/>
        </w:rPr>
        <w:t>III.K.1(</w:t>
      </w:r>
      <w:proofErr w:type="gramEnd"/>
      <w:r>
        <w:rPr>
          <w:rFonts w:ascii="Times New Roman" w:hAnsi="Times New Roman"/>
        </w:rPr>
        <w:t>d) of Market Rule 1.</w:t>
      </w:r>
    </w:p>
    <w:p w14:paraId="72006F23" w14:textId="77777777" w:rsidR="00C64E12" w:rsidRDefault="00C64E12" w:rsidP="00C64E12">
      <w:pPr>
        <w:spacing w:after="0" w:line="360" w:lineRule="auto"/>
        <w:rPr>
          <w:rFonts w:ascii="Times New Roman" w:hAnsi="Times New Roman"/>
        </w:rPr>
      </w:pPr>
    </w:p>
    <w:p w14:paraId="63E54B21" w14:textId="15B47958" w:rsidR="008B4530" w:rsidRDefault="00C64E12" w:rsidP="00C64E12">
      <w:pPr>
        <w:spacing w:after="0" w:line="360" w:lineRule="auto"/>
        <w:rPr>
          <w:rFonts w:ascii="Times New Roman" w:hAnsi="Times New Roman"/>
        </w:rPr>
      </w:pPr>
      <w:r w:rsidRPr="004417C7">
        <w:rPr>
          <w:rFonts w:ascii="Times New Roman" w:hAnsi="Times New Roman"/>
          <w:b/>
        </w:rPr>
        <w:t>Forward LNG Inventory Election</w:t>
      </w:r>
      <w:r>
        <w:rPr>
          <w:rFonts w:ascii="Times New Roman" w:hAnsi="Times New Roman"/>
        </w:rPr>
        <w:t xml:space="preserve"> is the </w:t>
      </w:r>
      <w:r w:rsidRPr="004417C7">
        <w:rPr>
          <w:rFonts w:ascii="Times New Roman" w:hAnsi="Times New Roman"/>
        </w:rPr>
        <w:t xml:space="preserve">portion of </w:t>
      </w:r>
      <w:r>
        <w:rPr>
          <w:rFonts w:ascii="Times New Roman" w:hAnsi="Times New Roman"/>
        </w:rPr>
        <w:t xml:space="preserve">a Market Participant’s </w:t>
      </w:r>
      <w:r w:rsidRPr="004417C7">
        <w:rPr>
          <w:rFonts w:ascii="Times New Roman" w:hAnsi="Times New Roman"/>
        </w:rPr>
        <w:t>Forward Energy Inventory Election</w:t>
      </w:r>
      <w:r>
        <w:rPr>
          <w:rFonts w:ascii="Times New Roman" w:hAnsi="Times New Roman"/>
        </w:rPr>
        <w:t xml:space="preserve"> </w:t>
      </w:r>
      <w:r w:rsidRPr="004417C7">
        <w:rPr>
          <w:rFonts w:ascii="Times New Roman" w:hAnsi="Times New Roman"/>
        </w:rPr>
        <w:t>attributed to liquefied natural gas</w:t>
      </w:r>
      <w:r>
        <w:rPr>
          <w:rFonts w:ascii="Times New Roman" w:hAnsi="Times New Roman"/>
        </w:rPr>
        <w:t xml:space="preserve"> </w:t>
      </w:r>
      <w:r w:rsidRPr="004417C7">
        <w:rPr>
          <w:rFonts w:ascii="Times New Roman" w:hAnsi="Times New Roman"/>
        </w:rPr>
        <w:t xml:space="preserve">in the inventoried energy program </w:t>
      </w:r>
      <w:r>
        <w:rPr>
          <w:rFonts w:ascii="Times New Roman" w:hAnsi="Times New Roman"/>
        </w:rPr>
        <w:t xml:space="preserve">as </w:t>
      </w:r>
      <w:r w:rsidRPr="004417C7">
        <w:rPr>
          <w:rFonts w:ascii="Times New Roman" w:hAnsi="Times New Roman"/>
        </w:rPr>
        <w:t xml:space="preserve">described in Section </w:t>
      </w:r>
      <w:proofErr w:type="gramStart"/>
      <w:r w:rsidRPr="004417C7">
        <w:rPr>
          <w:rFonts w:ascii="Times New Roman" w:hAnsi="Times New Roman"/>
        </w:rPr>
        <w:t>III.K</w:t>
      </w:r>
      <w:r>
        <w:rPr>
          <w:rFonts w:ascii="Times New Roman" w:hAnsi="Times New Roman"/>
        </w:rPr>
        <w:t>.1(</w:t>
      </w:r>
      <w:proofErr w:type="gramEnd"/>
      <w:r>
        <w:rPr>
          <w:rFonts w:ascii="Times New Roman" w:hAnsi="Times New Roman"/>
        </w:rPr>
        <w:t>d)</w:t>
      </w:r>
      <w:r w:rsidRPr="004417C7">
        <w:rPr>
          <w:rFonts w:ascii="Times New Roman" w:hAnsi="Times New Roman"/>
        </w:rPr>
        <w:t xml:space="preserve"> of Market Rule 1</w:t>
      </w:r>
      <w:r>
        <w:rPr>
          <w:rFonts w:ascii="Times New Roman" w:hAnsi="Times New Roman"/>
        </w:rPr>
        <w:t>.</w:t>
      </w:r>
    </w:p>
    <w:p w14:paraId="63E54B22" w14:textId="77777777" w:rsidR="008B4530" w:rsidRPr="00E47933" w:rsidRDefault="008B4530" w:rsidP="008B4530">
      <w:pPr>
        <w:spacing w:after="0" w:line="360" w:lineRule="auto"/>
        <w:rPr>
          <w:rFonts w:ascii="Times New Roman" w:hAnsi="Times New Roman"/>
        </w:rPr>
      </w:pPr>
    </w:p>
    <w:p w14:paraId="63E54B23"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w:t>
      </w:r>
      <w:r w:rsidRPr="00E47933">
        <w:rPr>
          <w:rFonts w:ascii="Times New Roman" w:hAnsi="Times New Roman"/>
        </w:rPr>
        <w:t xml:space="preserve"> means TMNSR and TMOR purchased by the ISO on a forward basis on behalf of Market Participants as provided for in Section III.9 of Market Rule 1. </w:t>
      </w:r>
    </w:p>
    <w:p w14:paraId="63E54B24" w14:textId="77777777" w:rsidR="008B4530" w:rsidRPr="00E47933" w:rsidRDefault="008B4530" w:rsidP="008B4530">
      <w:pPr>
        <w:spacing w:after="0" w:line="360" w:lineRule="auto"/>
        <w:rPr>
          <w:rFonts w:ascii="Times New Roman" w:hAnsi="Times New Roman"/>
        </w:rPr>
      </w:pPr>
    </w:p>
    <w:p w14:paraId="63E54B25"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Assigned Megawatts</w:t>
      </w:r>
      <w:r w:rsidRPr="00E47933">
        <w:rPr>
          <w:rFonts w:ascii="Times New Roman" w:hAnsi="Times New Roman"/>
        </w:rPr>
        <w:t xml:space="preserve"> is the amount of Forward Reserve, in megawatts, that a Market Participant assigns to eligible Forward Reserve Resources to meet its Forward Reserve Obligation as defined in Section III.9.4</w:t>
      </w:r>
      <w:r>
        <w:rPr>
          <w:rFonts w:ascii="Times New Roman" w:hAnsi="Times New Roman"/>
        </w:rPr>
        <w:t>.1</w:t>
      </w:r>
      <w:r w:rsidRPr="00E47933">
        <w:rPr>
          <w:rFonts w:ascii="Times New Roman" w:hAnsi="Times New Roman"/>
        </w:rPr>
        <w:t xml:space="preserve"> of Market Rule 1. </w:t>
      </w:r>
    </w:p>
    <w:p w14:paraId="63E54B26" w14:textId="77777777" w:rsidR="008B4530" w:rsidRPr="00E47933" w:rsidRDefault="008B4530" w:rsidP="008B4530">
      <w:pPr>
        <w:spacing w:after="0" w:line="360" w:lineRule="auto"/>
        <w:rPr>
          <w:rFonts w:ascii="Times New Roman" w:hAnsi="Times New Roman"/>
        </w:rPr>
      </w:pPr>
    </w:p>
    <w:p w14:paraId="63E54B27"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Auction</w:t>
      </w:r>
      <w:r w:rsidRPr="00E47933">
        <w:rPr>
          <w:rFonts w:ascii="Times New Roman" w:hAnsi="Times New Roman"/>
        </w:rPr>
        <w:t xml:space="preserve"> is the periodic auction conducted by the ISO in accordance with Section III.9 of Market Rule 1 to procure Forward Reserve. </w:t>
      </w:r>
    </w:p>
    <w:p w14:paraId="63E54B28" w14:textId="77777777" w:rsidR="008B4530" w:rsidRPr="00E47933" w:rsidRDefault="008B4530" w:rsidP="008B4530">
      <w:pPr>
        <w:spacing w:after="0" w:line="360" w:lineRule="auto"/>
        <w:rPr>
          <w:rFonts w:ascii="Times New Roman" w:hAnsi="Times New Roman"/>
        </w:rPr>
      </w:pPr>
    </w:p>
    <w:p w14:paraId="63E54B29"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Auction Offers</w:t>
      </w:r>
      <w:r w:rsidRPr="00E47933">
        <w:rPr>
          <w:rFonts w:ascii="Times New Roman" w:hAnsi="Times New Roman"/>
        </w:rPr>
        <w:t xml:space="preserve"> are offers to provide Forward Reserve to meet system and Reserve Zone requirements as submitted by a Market Participant in accordance with Section III.9.3 of Market Rule 1. </w:t>
      </w:r>
    </w:p>
    <w:p w14:paraId="63E54B2A" w14:textId="77777777" w:rsidR="008B4530" w:rsidRDefault="008B4530" w:rsidP="008B4530">
      <w:pPr>
        <w:spacing w:after="0" w:line="360" w:lineRule="auto"/>
        <w:rPr>
          <w:rFonts w:ascii="Times New Roman" w:hAnsi="Times New Roman"/>
        </w:rPr>
      </w:pPr>
    </w:p>
    <w:p w14:paraId="63E54B2B"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Charge</w:t>
      </w:r>
      <w:r w:rsidRPr="00E47933">
        <w:rPr>
          <w:rFonts w:ascii="Times New Roman" w:hAnsi="Times New Roman"/>
        </w:rPr>
        <w:t xml:space="preserve"> is a Market Participant’s share of applicable system and Reserve Zone Forward Reserve costs attributable to meeting the Forward Reserve requirement as calculated in accordance with Section III.9.9 of Market Rule 1. </w:t>
      </w:r>
    </w:p>
    <w:p w14:paraId="63E54B2C" w14:textId="77777777" w:rsidR="008B4530" w:rsidRPr="00E47933" w:rsidRDefault="008B4530" w:rsidP="008B4530">
      <w:pPr>
        <w:spacing w:after="0" w:line="360" w:lineRule="auto"/>
        <w:rPr>
          <w:rFonts w:ascii="Times New Roman" w:hAnsi="Times New Roman"/>
        </w:rPr>
      </w:pPr>
    </w:p>
    <w:p w14:paraId="63E54B2D"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Clearing Price</w:t>
      </w:r>
      <w:r w:rsidRPr="00E47933">
        <w:rPr>
          <w:rFonts w:ascii="Times New Roman" w:hAnsi="Times New Roman"/>
        </w:rPr>
        <w:t xml:space="preserve"> is the clearing price for TMNSR or TMOR, as applicable, for the system and each Reserve Zone resulting from the Forward Reserve Auction as defined in Section III.9.4 of Market Rule 1. </w:t>
      </w:r>
    </w:p>
    <w:p w14:paraId="63E54B2E" w14:textId="77777777" w:rsidR="008B4530" w:rsidRPr="00E47933" w:rsidRDefault="008B4530" w:rsidP="008B4530">
      <w:pPr>
        <w:spacing w:after="0" w:line="360" w:lineRule="auto"/>
        <w:rPr>
          <w:rFonts w:ascii="Times New Roman" w:hAnsi="Times New Roman"/>
        </w:rPr>
      </w:pPr>
    </w:p>
    <w:p w14:paraId="63E54B2F"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Credit</w:t>
      </w:r>
      <w:r w:rsidRPr="00E47933">
        <w:rPr>
          <w:rFonts w:ascii="Times New Roman" w:hAnsi="Times New Roman"/>
        </w:rPr>
        <w:t xml:space="preserve"> is the credit received by a Market Participant that is associated with that Market Participant’s Final Forward Reserve Obligation as calculated in accordance with Section III.9.8 of Market Rule 1. </w:t>
      </w:r>
    </w:p>
    <w:p w14:paraId="63E54B30" w14:textId="77777777" w:rsidR="008B4530" w:rsidRPr="00E47933" w:rsidRDefault="008B4530" w:rsidP="008B4530">
      <w:pPr>
        <w:spacing w:after="0" w:line="360" w:lineRule="auto"/>
        <w:rPr>
          <w:rFonts w:ascii="Times New Roman" w:hAnsi="Times New Roman"/>
        </w:rPr>
      </w:pPr>
    </w:p>
    <w:p w14:paraId="63E54B31"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Delivered Megawatts</w:t>
      </w:r>
      <w:r w:rsidRPr="00E47933">
        <w:rPr>
          <w:rFonts w:ascii="Times New Roman" w:hAnsi="Times New Roman"/>
        </w:rPr>
        <w:t xml:space="preserve"> are calculated in accordance with Section III.9.6.5 of Market Rule 1. </w:t>
      </w:r>
    </w:p>
    <w:p w14:paraId="63E54B32" w14:textId="77777777" w:rsidR="008B4530" w:rsidRPr="00E47933" w:rsidRDefault="008B4530" w:rsidP="008B4530">
      <w:pPr>
        <w:spacing w:after="0" w:line="360" w:lineRule="auto"/>
        <w:rPr>
          <w:rFonts w:ascii="Times New Roman" w:hAnsi="Times New Roman"/>
        </w:rPr>
      </w:pPr>
    </w:p>
    <w:p w14:paraId="63E54B33"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Delivery Period</w:t>
      </w:r>
      <w:r w:rsidRPr="00E47933">
        <w:rPr>
          <w:rFonts w:ascii="Times New Roman" w:hAnsi="Times New Roman"/>
        </w:rPr>
        <w:t xml:space="preserve"> is defined in Section III.9.1 of Market Rule 1. </w:t>
      </w:r>
    </w:p>
    <w:p w14:paraId="63E54B34" w14:textId="77777777" w:rsidR="008B4530" w:rsidRDefault="008B4530" w:rsidP="008B4530">
      <w:pPr>
        <w:spacing w:after="0" w:line="360" w:lineRule="auto"/>
        <w:rPr>
          <w:rFonts w:ascii="Times New Roman" w:hAnsi="Times New Roman"/>
        </w:rPr>
      </w:pPr>
    </w:p>
    <w:p w14:paraId="63E54B35" w14:textId="77777777" w:rsidR="008B4530" w:rsidRDefault="008369D8" w:rsidP="008B4530">
      <w:pPr>
        <w:spacing w:after="0" w:line="360" w:lineRule="auto"/>
        <w:rPr>
          <w:rFonts w:ascii="Times New Roman" w:hAnsi="Times New Roman"/>
        </w:rPr>
      </w:pPr>
      <w:r w:rsidRPr="000211D1">
        <w:rPr>
          <w:rFonts w:ascii="Times New Roman" w:hAnsi="Times New Roman"/>
          <w:b/>
        </w:rPr>
        <w:t>Forward Reserve Failure-to-Activate Megawatts</w:t>
      </w:r>
      <w:r>
        <w:rPr>
          <w:rFonts w:ascii="Times New Roman" w:hAnsi="Times New Roman"/>
        </w:rPr>
        <w:t xml:space="preserve"> are calculated in accordance with Section </w:t>
      </w:r>
      <w:proofErr w:type="gramStart"/>
      <w:r>
        <w:rPr>
          <w:rFonts w:ascii="Times New Roman" w:hAnsi="Times New Roman"/>
        </w:rPr>
        <w:t>III.9.7.2(</w:t>
      </w:r>
      <w:proofErr w:type="gramEnd"/>
      <w:r>
        <w:rPr>
          <w:rFonts w:ascii="Times New Roman" w:hAnsi="Times New Roman"/>
        </w:rPr>
        <w:t>a) of Market Rule 1.</w:t>
      </w:r>
    </w:p>
    <w:p w14:paraId="63E54B36" w14:textId="77777777" w:rsidR="008B4530" w:rsidRDefault="008B4530" w:rsidP="008B4530">
      <w:pPr>
        <w:spacing w:after="0" w:line="360" w:lineRule="auto"/>
        <w:rPr>
          <w:rFonts w:ascii="Times New Roman" w:hAnsi="Times New Roman"/>
        </w:rPr>
      </w:pPr>
    </w:p>
    <w:p w14:paraId="63E54B37" w14:textId="77777777" w:rsidR="008B4530" w:rsidRDefault="008369D8" w:rsidP="008B4530">
      <w:pPr>
        <w:spacing w:after="0" w:line="360" w:lineRule="auto"/>
        <w:rPr>
          <w:rFonts w:ascii="Times New Roman" w:hAnsi="Times New Roman"/>
        </w:rPr>
      </w:pPr>
      <w:r w:rsidRPr="000211D1">
        <w:rPr>
          <w:rFonts w:ascii="Times New Roman" w:hAnsi="Times New Roman"/>
          <w:b/>
        </w:rPr>
        <w:t>Forward Reserve Failure-to-Activate Penalty</w:t>
      </w:r>
      <w:r>
        <w:rPr>
          <w:rFonts w:ascii="Times New Roman" w:hAnsi="Times New Roman"/>
        </w:rPr>
        <w:t xml:space="preserve"> is the penalty associated with a Market Participant’s failure to activate Forward Reserve when requested to do so by the ISO and is defined in Section III.9.7.2 of Market Rule 1.</w:t>
      </w:r>
    </w:p>
    <w:p w14:paraId="63E54B38" w14:textId="77777777" w:rsidR="008B4530" w:rsidRPr="00E47933" w:rsidRDefault="008B4530" w:rsidP="008B4530">
      <w:pPr>
        <w:spacing w:after="0" w:line="360" w:lineRule="auto"/>
        <w:rPr>
          <w:rFonts w:ascii="Times New Roman" w:hAnsi="Times New Roman"/>
        </w:rPr>
      </w:pPr>
    </w:p>
    <w:p w14:paraId="63E54B39"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Failure-to-Activate Penalty Rate</w:t>
      </w:r>
      <w:r w:rsidRPr="00E47933">
        <w:rPr>
          <w:rFonts w:ascii="Times New Roman" w:hAnsi="Times New Roman"/>
        </w:rPr>
        <w:t xml:space="preserve"> is specified in Section III.9.7.2 of Market Rule 1. </w:t>
      </w:r>
    </w:p>
    <w:p w14:paraId="63E54B3A" w14:textId="77777777" w:rsidR="008B4530" w:rsidRDefault="008B4530" w:rsidP="008B4530">
      <w:pPr>
        <w:spacing w:after="0" w:line="360" w:lineRule="auto"/>
        <w:rPr>
          <w:rFonts w:ascii="Times New Roman" w:hAnsi="Times New Roman"/>
        </w:rPr>
      </w:pPr>
    </w:p>
    <w:p w14:paraId="63E54B3B" w14:textId="77777777" w:rsidR="008B4530" w:rsidRDefault="008369D8" w:rsidP="008B4530">
      <w:pPr>
        <w:spacing w:after="0" w:line="360" w:lineRule="auto"/>
        <w:rPr>
          <w:rFonts w:ascii="Times New Roman" w:hAnsi="Times New Roman"/>
        </w:rPr>
      </w:pPr>
      <w:r w:rsidRPr="000211D1">
        <w:rPr>
          <w:rFonts w:ascii="Times New Roman" w:hAnsi="Times New Roman"/>
          <w:b/>
        </w:rPr>
        <w:lastRenderedPageBreak/>
        <w:t>Forward Reserve Failure-to-Reserve</w:t>
      </w:r>
      <w:r>
        <w:rPr>
          <w:rFonts w:ascii="Times New Roman" w:hAnsi="Times New Roman"/>
        </w:rPr>
        <w:t>, as specified in Section III.9.7.1 of Market Rule 1, occurs when a Market Participant’s Forward Reserve Delivered Megawatts for a Reserve Zone in an hour is less than that Market Participant’s Forward Reserve Obligation for that Reserve Zone in that hour.  Under these circumstances the Market Participant pays a penalty based upon the Forward Reserve Failure-to-Reserve Penalty Rate and that Market Participant’s Forward Reserve Failure-to-Reserve Megawatts.</w:t>
      </w:r>
    </w:p>
    <w:p w14:paraId="63E54B3C" w14:textId="77777777" w:rsidR="008B4530" w:rsidRPr="00E47933" w:rsidRDefault="008B4530" w:rsidP="008B4530">
      <w:pPr>
        <w:spacing w:after="0" w:line="360" w:lineRule="auto"/>
        <w:rPr>
          <w:rFonts w:ascii="Times New Roman" w:hAnsi="Times New Roman"/>
        </w:rPr>
      </w:pPr>
    </w:p>
    <w:p w14:paraId="63E54B3D"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Failure-to-Reserve Megawatts</w:t>
      </w:r>
      <w:r w:rsidRPr="00E47933">
        <w:rPr>
          <w:rFonts w:ascii="Times New Roman" w:hAnsi="Times New Roman"/>
        </w:rPr>
        <w:t xml:space="preserve"> are calculated in accordance with Section </w:t>
      </w:r>
      <w:proofErr w:type="gramStart"/>
      <w:r w:rsidRPr="00E47933">
        <w:rPr>
          <w:rFonts w:ascii="Times New Roman" w:hAnsi="Times New Roman"/>
        </w:rPr>
        <w:t>III.9.7.1(</w:t>
      </w:r>
      <w:proofErr w:type="gramEnd"/>
      <w:r w:rsidRPr="00E47933">
        <w:rPr>
          <w:rFonts w:ascii="Times New Roman" w:hAnsi="Times New Roman"/>
        </w:rPr>
        <w:t xml:space="preserve">a) of Market Rule 1. </w:t>
      </w:r>
    </w:p>
    <w:p w14:paraId="63E54B3E" w14:textId="77777777" w:rsidR="008B4530" w:rsidRPr="00E47933" w:rsidRDefault="008B4530" w:rsidP="008B4530">
      <w:pPr>
        <w:spacing w:after="0" w:line="360" w:lineRule="auto"/>
        <w:rPr>
          <w:rFonts w:ascii="Times New Roman" w:hAnsi="Times New Roman"/>
        </w:rPr>
      </w:pPr>
    </w:p>
    <w:p w14:paraId="63E54B3F"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Failure-to-Reserve Penalty</w:t>
      </w:r>
      <w:r w:rsidRPr="00E47933">
        <w:rPr>
          <w:rFonts w:ascii="Times New Roman" w:hAnsi="Times New Roman"/>
        </w:rPr>
        <w:t xml:space="preserve"> is the penalty associated with a Market Participant’s failure to reserve Forward Reserve and is defined in Section III.9.7.1 of Market Rule 1. </w:t>
      </w:r>
    </w:p>
    <w:p w14:paraId="63E54B40" w14:textId="77777777" w:rsidR="008B4530" w:rsidRPr="00E47933" w:rsidRDefault="008B4530" w:rsidP="008B4530">
      <w:pPr>
        <w:spacing w:after="0" w:line="360" w:lineRule="auto"/>
        <w:rPr>
          <w:rFonts w:ascii="Times New Roman" w:hAnsi="Times New Roman"/>
        </w:rPr>
      </w:pPr>
    </w:p>
    <w:p w14:paraId="63E54B41"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Failure-to-Reserve Penalty Rate</w:t>
      </w:r>
      <w:r w:rsidRPr="00E47933">
        <w:rPr>
          <w:rFonts w:ascii="Times New Roman" w:hAnsi="Times New Roman"/>
        </w:rPr>
        <w:t xml:space="preserve"> is specified in Section </w:t>
      </w:r>
      <w:proofErr w:type="gramStart"/>
      <w:r w:rsidRPr="00E47933">
        <w:rPr>
          <w:rFonts w:ascii="Times New Roman" w:hAnsi="Times New Roman"/>
        </w:rPr>
        <w:t>III.9.7.1(</w:t>
      </w:r>
      <w:proofErr w:type="gramEnd"/>
      <w:r w:rsidRPr="00E47933">
        <w:rPr>
          <w:rFonts w:ascii="Times New Roman" w:hAnsi="Times New Roman"/>
        </w:rPr>
        <w:t xml:space="preserve">b)(ii) of Market Rule 1. </w:t>
      </w:r>
    </w:p>
    <w:p w14:paraId="63E54B42" w14:textId="77777777" w:rsidR="008B4530" w:rsidRPr="00E47933" w:rsidRDefault="008B4530" w:rsidP="008B4530">
      <w:pPr>
        <w:spacing w:after="0" w:line="360" w:lineRule="auto"/>
        <w:rPr>
          <w:rFonts w:ascii="Times New Roman" w:hAnsi="Times New Roman"/>
        </w:rPr>
      </w:pPr>
    </w:p>
    <w:p w14:paraId="63E54B43"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Fuel Index</w:t>
      </w:r>
      <w:r w:rsidRPr="00E47933">
        <w:rPr>
          <w:rFonts w:ascii="Times New Roman" w:hAnsi="Times New Roman"/>
        </w:rPr>
        <w:t xml:space="preserve"> is the index or set of indices used to calculate the Forward Reserve Threshold Price as defined in Section III.9.6.2 of Market Rule 1. </w:t>
      </w:r>
    </w:p>
    <w:p w14:paraId="63E54B44" w14:textId="77777777" w:rsidR="008B4530" w:rsidRPr="00E47933" w:rsidRDefault="008B4530" w:rsidP="008B4530">
      <w:pPr>
        <w:spacing w:after="0" w:line="360" w:lineRule="auto"/>
        <w:rPr>
          <w:rFonts w:ascii="Times New Roman" w:hAnsi="Times New Roman"/>
        </w:rPr>
      </w:pPr>
    </w:p>
    <w:p w14:paraId="63E54B45"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Heat Rate</w:t>
      </w:r>
      <w:r w:rsidRPr="00E47933">
        <w:rPr>
          <w:rFonts w:ascii="Times New Roman" w:hAnsi="Times New Roman"/>
        </w:rPr>
        <w:t xml:space="preserve"> is the heat rate </w:t>
      </w:r>
      <w:r>
        <w:rPr>
          <w:rFonts w:ascii="Times New Roman" w:hAnsi="Times New Roman"/>
        </w:rPr>
        <w:t xml:space="preserve">as defined in Section III.9.6.2 of Market Rule 1 </w:t>
      </w:r>
      <w:r w:rsidRPr="00E47933">
        <w:rPr>
          <w:rFonts w:ascii="Times New Roman" w:hAnsi="Times New Roman"/>
        </w:rPr>
        <w:t xml:space="preserve">that is used to calculate the Forward Reserve Threshold Price. </w:t>
      </w:r>
    </w:p>
    <w:p w14:paraId="63E54B46" w14:textId="77777777" w:rsidR="008B4530" w:rsidRDefault="008B4530" w:rsidP="008B4530">
      <w:pPr>
        <w:spacing w:after="0" w:line="360" w:lineRule="auto"/>
        <w:rPr>
          <w:rFonts w:ascii="Times New Roman" w:hAnsi="Times New Roman"/>
        </w:rPr>
      </w:pPr>
    </w:p>
    <w:p w14:paraId="63E54B47" w14:textId="77777777" w:rsidR="008B4530" w:rsidRDefault="008369D8" w:rsidP="008B4530">
      <w:pPr>
        <w:spacing w:after="0" w:line="360" w:lineRule="auto"/>
        <w:rPr>
          <w:rFonts w:ascii="Times New Roman" w:hAnsi="Times New Roman"/>
        </w:rPr>
      </w:pPr>
      <w:r w:rsidRPr="00074B0F">
        <w:rPr>
          <w:rFonts w:ascii="Times New Roman" w:hAnsi="Times New Roman"/>
          <w:b/>
        </w:rPr>
        <w:t>Forward Reserve Market</w:t>
      </w:r>
      <w:r>
        <w:rPr>
          <w:rFonts w:ascii="Times New Roman" w:hAnsi="Times New Roman"/>
        </w:rPr>
        <w:t xml:space="preserve"> is a market for forward procurement of two reserve products, Ten-Minute Non-Spinning Reserve (TMNSR) and Thirty-Minute Operating Reserve (TMOR).</w:t>
      </w:r>
    </w:p>
    <w:p w14:paraId="63E54B48" w14:textId="77777777" w:rsidR="008B4530" w:rsidRDefault="008B4530" w:rsidP="008B4530">
      <w:pPr>
        <w:spacing w:after="0" w:line="360" w:lineRule="auto"/>
        <w:rPr>
          <w:rFonts w:ascii="Times New Roman" w:hAnsi="Times New Roman"/>
        </w:rPr>
      </w:pPr>
    </w:p>
    <w:p w14:paraId="63E54B49" w14:textId="77777777" w:rsidR="008B4530" w:rsidRDefault="008369D8" w:rsidP="008B4530">
      <w:pPr>
        <w:spacing w:after="0" w:line="360" w:lineRule="auto"/>
        <w:rPr>
          <w:rFonts w:ascii="Times New Roman" w:hAnsi="Times New Roman"/>
        </w:rPr>
      </w:pPr>
      <w:r w:rsidRPr="00074B0F">
        <w:rPr>
          <w:rFonts w:ascii="Times New Roman" w:hAnsi="Times New Roman"/>
          <w:b/>
        </w:rPr>
        <w:t>Forward Reserve MWs</w:t>
      </w:r>
      <w:r>
        <w:rPr>
          <w:rFonts w:ascii="Times New Roman" w:hAnsi="Times New Roman"/>
        </w:rPr>
        <w:t xml:space="preserve"> are those megawatts assigned to specific eligible Forward Reserve Resources which convert a Forward Reserve Obligation into a Resource-specific obligation.</w:t>
      </w:r>
    </w:p>
    <w:p w14:paraId="63E54B4A" w14:textId="77777777" w:rsidR="008B4530" w:rsidRDefault="008B4530" w:rsidP="008B4530">
      <w:pPr>
        <w:spacing w:after="0" w:line="360" w:lineRule="auto"/>
        <w:rPr>
          <w:rFonts w:ascii="Times New Roman" w:hAnsi="Times New Roman"/>
        </w:rPr>
      </w:pPr>
    </w:p>
    <w:p w14:paraId="63E54B4B"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Obligation</w:t>
      </w:r>
      <w:r w:rsidRPr="00E47933">
        <w:rPr>
          <w:rFonts w:ascii="Times New Roman" w:hAnsi="Times New Roman"/>
        </w:rPr>
        <w:t xml:space="preserve"> is a Market Participant’s amount, in megawatts, of Forward Reserve that cleared in the Forward Reserve Auction and adjusted, as applicable, to account for bilateral transactions that transfer Forward Reserve Obligations.  </w:t>
      </w:r>
    </w:p>
    <w:p w14:paraId="63E54B4C" w14:textId="77777777" w:rsidR="008B4530" w:rsidRPr="00E47933" w:rsidRDefault="008B4530" w:rsidP="008B4530">
      <w:pPr>
        <w:spacing w:after="0" w:line="360" w:lineRule="auto"/>
        <w:rPr>
          <w:rFonts w:ascii="Times New Roman" w:hAnsi="Times New Roman"/>
        </w:rPr>
      </w:pPr>
    </w:p>
    <w:p w14:paraId="63E54B4D"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Obligation Charge</w:t>
      </w:r>
      <w:r w:rsidRPr="00E47933">
        <w:rPr>
          <w:rFonts w:ascii="Times New Roman" w:hAnsi="Times New Roman"/>
        </w:rPr>
        <w:t xml:space="preserve"> is defined in Section III.10.4 of Market Rule 1. </w:t>
      </w:r>
    </w:p>
    <w:p w14:paraId="63E54B4E" w14:textId="77777777" w:rsidR="008B4530" w:rsidRPr="00E47933" w:rsidRDefault="008B4530" w:rsidP="008B4530">
      <w:pPr>
        <w:spacing w:after="0" w:line="360" w:lineRule="auto"/>
        <w:rPr>
          <w:rFonts w:ascii="Times New Roman" w:hAnsi="Times New Roman"/>
        </w:rPr>
      </w:pPr>
    </w:p>
    <w:p w14:paraId="63E54B4F"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Offer Cap</w:t>
      </w:r>
      <w:r w:rsidRPr="00E47933">
        <w:rPr>
          <w:rFonts w:ascii="Times New Roman" w:hAnsi="Times New Roman"/>
        </w:rPr>
        <w:t xml:space="preserve"> is $</w:t>
      </w:r>
      <w:r>
        <w:rPr>
          <w:rFonts w:ascii="Times New Roman" w:hAnsi="Times New Roman"/>
        </w:rPr>
        <w:t>9</w:t>
      </w:r>
      <w:r w:rsidRPr="00E47933">
        <w:rPr>
          <w:rFonts w:ascii="Times New Roman" w:hAnsi="Times New Roman"/>
        </w:rPr>
        <w:t xml:space="preserve">,000/megawatt-month.  </w:t>
      </w:r>
    </w:p>
    <w:p w14:paraId="63E54B50" w14:textId="77777777" w:rsidR="008B4530" w:rsidRPr="00E47933" w:rsidRDefault="008B4530" w:rsidP="008B4530">
      <w:pPr>
        <w:spacing w:after="0" w:line="360" w:lineRule="auto"/>
        <w:rPr>
          <w:rFonts w:ascii="Times New Roman" w:hAnsi="Times New Roman"/>
        </w:rPr>
      </w:pPr>
    </w:p>
    <w:p w14:paraId="63E54B51"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Payment</w:t>
      </w:r>
      <w:r w:rsidRPr="00E47933">
        <w:rPr>
          <w:rFonts w:ascii="Times New Roman" w:hAnsi="Times New Roman"/>
        </w:rPr>
        <w:t xml:space="preserve"> </w:t>
      </w:r>
      <w:r w:rsidRPr="00A7795D">
        <w:rPr>
          <w:rFonts w:ascii="Times New Roman" w:hAnsi="Times New Roman"/>
          <w:b/>
        </w:rPr>
        <w:t xml:space="preserve">Rate </w:t>
      </w:r>
      <w:r w:rsidRPr="00E47933">
        <w:rPr>
          <w:rFonts w:ascii="Times New Roman" w:hAnsi="Times New Roman"/>
        </w:rPr>
        <w:t xml:space="preserve">is defined in Section III.9.8 of Market Rule 1.  </w:t>
      </w:r>
    </w:p>
    <w:p w14:paraId="63E54B52" w14:textId="77777777" w:rsidR="008B4530" w:rsidRPr="00E47933" w:rsidRDefault="008B4530" w:rsidP="008B4530">
      <w:pPr>
        <w:spacing w:after="0" w:line="360" w:lineRule="auto"/>
        <w:rPr>
          <w:rFonts w:ascii="Times New Roman" w:hAnsi="Times New Roman"/>
        </w:rPr>
      </w:pPr>
    </w:p>
    <w:p w14:paraId="63E54B53"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Procurement Period</w:t>
      </w:r>
      <w:r w:rsidRPr="00E47933">
        <w:rPr>
          <w:rFonts w:ascii="Times New Roman" w:hAnsi="Times New Roman"/>
        </w:rPr>
        <w:t xml:space="preserve"> is defined in Section III.9.1 of Market Rule 1. </w:t>
      </w:r>
    </w:p>
    <w:p w14:paraId="63E54B54" w14:textId="77777777" w:rsidR="008B4530" w:rsidRPr="00E47933" w:rsidRDefault="008B4530" w:rsidP="008B4530">
      <w:pPr>
        <w:spacing w:after="0" w:line="360" w:lineRule="auto"/>
        <w:rPr>
          <w:rFonts w:ascii="Times New Roman" w:hAnsi="Times New Roman"/>
        </w:rPr>
      </w:pPr>
    </w:p>
    <w:p w14:paraId="63E54B55"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Qualifying Megawatts</w:t>
      </w:r>
      <w:r w:rsidRPr="00E47933">
        <w:rPr>
          <w:rFonts w:ascii="Times New Roman" w:hAnsi="Times New Roman"/>
        </w:rPr>
        <w:t xml:space="preserve"> refer to all or a portion of a Forward Reserve Resource’s capability offered into the Real-Time Energy Market at energy offer prices above the applicable Forward Reserve Threshold Price that are calculated in accordance with Section III.9.6.4 of Market Rule 1. </w:t>
      </w:r>
    </w:p>
    <w:p w14:paraId="63E54B56" w14:textId="77777777" w:rsidR="008B4530" w:rsidRPr="00E47933" w:rsidRDefault="008B4530" w:rsidP="008B4530">
      <w:pPr>
        <w:spacing w:after="0" w:line="360" w:lineRule="auto"/>
        <w:rPr>
          <w:rFonts w:ascii="Times New Roman" w:hAnsi="Times New Roman"/>
        </w:rPr>
      </w:pPr>
    </w:p>
    <w:p w14:paraId="63E54B57" w14:textId="77777777" w:rsidR="008B4530" w:rsidRPr="00E47933" w:rsidRDefault="008369D8" w:rsidP="008B4530">
      <w:pPr>
        <w:spacing w:after="0" w:line="360" w:lineRule="auto"/>
        <w:rPr>
          <w:rFonts w:ascii="Times New Roman" w:hAnsi="Times New Roman"/>
        </w:rPr>
      </w:pPr>
      <w:r w:rsidRPr="00A7795D">
        <w:rPr>
          <w:rFonts w:ascii="Times New Roman" w:hAnsi="Times New Roman"/>
          <w:b/>
        </w:rPr>
        <w:t xml:space="preserve">Forward Reserve Resource </w:t>
      </w:r>
      <w:r w:rsidRPr="00A7795D">
        <w:rPr>
          <w:rFonts w:ascii="Times New Roman" w:hAnsi="Times New Roman"/>
        </w:rPr>
        <w:t xml:space="preserve">is a Resource </w:t>
      </w:r>
      <w:r w:rsidRPr="00E47933">
        <w:rPr>
          <w:rFonts w:ascii="Times New Roman" w:hAnsi="Times New Roman"/>
        </w:rPr>
        <w:t>that meets the eligibility requirements defined in Section III.9.5.</w:t>
      </w:r>
      <w:r>
        <w:rPr>
          <w:rFonts w:ascii="Times New Roman" w:hAnsi="Times New Roman"/>
        </w:rPr>
        <w:t>2</w:t>
      </w:r>
      <w:r w:rsidRPr="00E47933">
        <w:rPr>
          <w:rFonts w:ascii="Times New Roman" w:hAnsi="Times New Roman"/>
        </w:rPr>
        <w:t xml:space="preserve"> of Market Rule 1 that has been assigned Forward Reserve Obligation by a Market Participant. </w:t>
      </w:r>
    </w:p>
    <w:p w14:paraId="63E54B58" w14:textId="77777777" w:rsidR="008B4530" w:rsidRDefault="008B4530" w:rsidP="008B4530">
      <w:pPr>
        <w:spacing w:after="0" w:line="360" w:lineRule="auto"/>
        <w:rPr>
          <w:rFonts w:ascii="Times New Roman" w:hAnsi="Times New Roman"/>
        </w:rPr>
      </w:pPr>
    </w:p>
    <w:p w14:paraId="63E54B59" w14:textId="77777777" w:rsidR="008B4530" w:rsidRDefault="008369D8" w:rsidP="008B4530">
      <w:pPr>
        <w:spacing w:after="0" w:line="360" w:lineRule="auto"/>
        <w:rPr>
          <w:rFonts w:ascii="Times New Roman" w:hAnsi="Times New Roman"/>
        </w:rPr>
      </w:pPr>
      <w:r w:rsidRPr="00A7795D">
        <w:rPr>
          <w:rFonts w:ascii="Times New Roman" w:hAnsi="Times New Roman"/>
          <w:b/>
        </w:rPr>
        <w:t>Forward Reserve Threshold Price</w:t>
      </w:r>
      <w:r w:rsidRPr="00E47933">
        <w:rPr>
          <w:rFonts w:ascii="Times New Roman" w:hAnsi="Times New Roman"/>
        </w:rPr>
        <w:t xml:space="preserve"> is the minimum price at which assigned Forward Reserve Megawatts are required to be offered into the Real-Time Energy Market as calculated in Section III.9.6.2 of Market Rule 1. </w:t>
      </w:r>
    </w:p>
    <w:p w14:paraId="63E54B5A" w14:textId="77777777" w:rsidR="008B4530" w:rsidRPr="00E47933" w:rsidRDefault="008B4530" w:rsidP="008B4530">
      <w:pPr>
        <w:spacing w:after="0" w:line="360" w:lineRule="auto"/>
        <w:rPr>
          <w:rFonts w:ascii="Times New Roman" w:hAnsi="Times New Roman"/>
        </w:rPr>
      </w:pPr>
    </w:p>
    <w:p w14:paraId="63E54B5B" w14:textId="77777777" w:rsidR="008B4530" w:rsidRDefault="008369D8" w:rsidP="008B4530">
      <w:pPr>
        <w:spacing w:after="0" w:line="360" w:lineRule="auto"/>
        <w:rPr>
          <w:rFonts w:ascii="Times New Roman" w:hAnsi="Times New Roman"/>
        </w:rPr>
      </w:pPr>
      <w:r w:rsidRPr="00A7795D">
        <w:rPr>
          <w:rFonts w:ascii="Times New Roman" w:hAnsi="Times New Roman"/>
          <w:b/>
        </w:rPr>
        <w:t>FTR Auction</w:t>
      </w:r>
      <w:r w:rsidRPr="00E47933">
        <w:rPr>
          <w:rFonts w:ascii="Times New Roman" w:hAnsi="Times New Roman"/>
        </w:rPr>
        <w:t xml:space="preserve"> is the periodic auction of FTRs conducted by the ISO in accordance with Section III.7 of Market Rule 1. </w:t>
      </w:r>
    </w:p>
    <w:p w14:paraId="63E54B5C" w14:textId="77777777" w:rsidR="008B4530" w:rsidRPr="00E47933" w:rsidRDefault="008B4530" w:rsidP="008B4530">
      <w:pPr>
        <w:spacing w:after="0" w:line="360" w:lineRule="auto"/>
        <w:rPr>
          <w:rFonts w:ascii="Times New Roman" w:hAnsi="Times New Roman"/>
        </w:rPr>
      </w:pPr>
    </w:p>
    <w:p w14:paraId="63E54B5D" w14:textId="236915BC" w:rsidR="008B4530" w:rsidRDefault="008369D8" w:rsidP="008B4530">
      <w:pPr>
        <w:spacing w:after="0" w:line="360" w:lineRule="auto"/>
        <w:rPr>
          <w:rFonts w:ascii="Times New Roman" w:hAnsi="Times New Roman"/>
        </w:rPr>
      </w:pPr>
      <w:r w:rsidRPr="00A7795D">
        <w:rPr>
          <w:rFonts w:ascii="Times New Roman" w:hAnsi="Times New Roman"/>
          <w:b/>
        </w:rPr>
        <w:t>FTR Auction Revenue</w:t>
      </w:r>
      <w:r w:rsidRPr="00E47933">
        <w:rPr>
          <w:rFonts w:ascii="Times New Roman" w:hAnsi="Times New Roman"/>
        </w:rPr>
        <w:t xml:space="preserve"> is the revenue collected from the sale of FTRs in FTR Auctions.  FTR Auction Revenue is payable to FTR Holders who submit their FTRs for sale in the FTR Auction in accordance with Section III.7 of Market Rule 1 and to ARR Holders</w:t>
      </w:r>
      <w:r>
        <w:rPr>
          <w:rFonts w:ascii="Times New Roman" w:hAnsi="Times New Roman"/>
        </w:rPr>
        <w:t xml:space="preserve"> and Incremental ARR Holders</w:t>
      </w:r>
      <w:r w:rsidRPr="00E47933">
        <w:rPr>
          <w:rFonts w:ascii="Times New Roman" w:hAnsi="Times New Roman"/>
        </w:rPr>
        <w:t xml:space="preserve"> in accordance with Appendix C of Market Rule 1. </w:t>
      </w:r>
    </w:p>
    <w:p w14:paraId="11739D2C" w14:textId="77777777" w:rsidR="00AB4176" w:rsidRDefault="00AB4176" w:rsidP="008B4530">
      <w:pPr>
        <w:spacing w:after="0" w:line="360" w:lineRule="auto"/>
        <w:rPr>
          <w:rFonts w:ascii="Times New Roman" w:hAnsi="Times New Roman"/>
        </w:rPr>
      </w:pPr>
    </w:p>
    <w:p w14:paraId="63E54B63" w14:textId="77777777" w:rsidR="008B4530" w:rsidRDefault="008369D8" w:rsidP="008B4530">
      <w:pPr>
        <w:spacing w:after="0" w:line="360" w:lineRule="auto"/>
        <w:rPr>
          <w:rFonts w:ascii="Times New Roman" w:hAnsi="Times New Roman"/>
        </w:rPr>
      </w:pPr>
      <w:r w:rsidRPr="001F6345">
        <w:rPr>
          <w:rFonts w:ascii="Times New Roman" w:hAnsi="Times New Roman"/>
          <w:b/>
        </w:rPr>
        <w:t>FTR Credit Test Percentage</w:t>
      </w:r>
      <w:r>
        <w:rPr>
          <w:rFonts w:ascii="Times New Roman" w:hAnsi="Times New Roman"/>
        </w:rPr>
        <w:t xml:space="preserve"> is calculated in accordance with Section </w:t>
      </w:r>
      <w:proofErr w:type="gramStart"/>
      <w:r>
        <w:rPr>
          <w:rFonts w:ascii="Times New Roman" w:hAnsi="Times New Roman"/>
        </w:rPr>
        <w:t>III.B.1(</w:t>
      </w:r>
      <w:proofErr w:type="gramEnd"/>
      <w:r>
        <w:rPr>
          <w:rFonts w:ascii="Times New Roman" w:hAnsi="Times New Roman"/>
        </w:rPr>
        <w:t>b) of the ISO New England Financial Assurance Policy.</w:t>
      </w:r>
    </w:p>
    <w:p w14:paraId="63E54B64" w14:textId="77777777" w:rsidR="008B4530" w:rsidRDefault="008B4530" w:rsidP="008B4530">
      <w:pPr>
        <w:spacing w:after="0" w:line="360" w:lineRule="auto"/>
        <w:rPr>
          <w:rFonts w:ascii="Times New Roman" w:hAnsi="Times New Roman"/>
        </w:rPr>
      </w:pPr>
    </w:p>
    <w:p w14:paraId="63E54B65" w14:textId="77777777" w:rsidR="008B4530" w:rsidRDefault="008369D8" w:rsidP="008B4530">
      <w:pPr>
        <w:spacing w:after="0" w:line="360" w:lineRule="auto"/>
        <w:rPr>
          <w:rFonts w:ascii="Times New Roman" w:hAnsi="Times New Roman"/>
        </w:rPr>
      </w:pPr>
      <w:r w:rsidRPr="001F6345">
        <w:rPr>
          <w:rFonts w:ascii="Times New Roman" w:hAnsi="Times New Roman"/>
          <w:b/>
        </w:rPr>
        <w:t>FTR Financial Assurance Requirements</w:t>
      </w:r>
      <w:r>
        <w:rPr>
          <w:rFonts w:ascii="Times New Roman" w:hAnsi="Times New Roman"/>
        </w:rPr>
        <w:t xml:space="preserve"> are described in Section VI of the ISO New England Financial Assurance Policy.</w:t>
      </w:r>
    </w:p>
    <w:p w14:paraId="63E54B66" w14:textId="77777777" w:rsidR="008B4530" w:rsidRPr="00E47933" w:rsidRDefault="008B4530" w:rsidP="008B4530">
      <w:pPr>
        <w:spacing w:after="0" w:line="360" w:lineRule="auto"/>
        <w:rPr>
          <w:rFonts w:ascii="Times New Roman" w:hAnsi="Times New Roman"/>
        </w:rPr>
      </w:pPr>
    </w:p>
    <w:p w14:paraId="63E54B67" w14:textId="77777777" w:rsidR="008B4530" w:rsidRDefault="008369D8" w:rsidP="008B4530">
      <w:pPr>
        <w:spacing w:after="0" w:line="360" w:lineRule="auto"/>
        <w:rPr>
          <w:rFonts w:ascii="Times New Roman" w:hAnsi="Times New Roman"/>
        </w:rPr>
      </w:pPr>
      <w:r w:rsidRPr="00A7795D">
        <w:rPr>
          <w:rFonts w:ascii="Times New Roman" w:hAnsi="Times New Roman"/>
          <w:b/>
        </w:rPr>
        <w:t>FTR Holder</w:t>
      </w:r>
      <w:r w:rsidRPr="00E47933">
        <w:rPr>
          <w:rFonts w:ascii="Times New Roman" w:hAnsi="Times New Roman"/>
        </w:rPr>
        <w:t xml:space="preserve"> is an entity that acquires an FTR through the FTR Auction to Section III.7 of Market Rule 1 and registers with the ISO as the holder of the FTR in accordance with Section III.7 of Market Rule 1 and applicable ISO New England Manuals. </w:t>
      </w:r>
    </w:p>
    <w:p w14:paraId="63E54B68" w14:textId="77777777" w:rsidR="008B4530" w:rsidRDefault="008B4530" w:rsidP="008B4530">
      <w:pPr>
        <w:spacing w:after="0" w:line="360" w:lineRule="auto"/>
        <w:rPr>
          <w:rFonts w:ascii="Times New Roman" w:hAnsi="Times New Roman"/>
        </w:rPr>
      </w:pPr>
    </w:p>
    <w:p w14:paraId="63E54B69" w14:textId="77777777" w:rsidR="008B4530" w:rsidRDefault="008369D8" w:rsidP="008B4530">
      <w:pPr>
        <w:spacing w:after="0" w:line="360" w:lineRule="auto"/>
        <w:rPr>
          <w:rFonts w:ascii="Times New Roman" w:hAnsi="Times New Roman"/>
        </w:rPr>
      </w:pPr>
      <w:r w:rsidRPr="00A7795D">
        <w:rPr>
          <w:rFonts w:ascii="Times New Roman" w:hAnsi="Times New Roman"/>
          <w:b/>
        </w:rPr>
        <w:lastRenderedPageBreak/>
        <w:t>FTR-Only Customer</w:t>
      </w:r>
      <w:r w:rsidRPr="00E47933">
        <w:rPr>
          <w:rFonts w:ascii="Times New Roman" w:hAnsi="Times New Roman"/>
        </w:rPr>
        <w:t xml:space="preserve"> is a Market Participant that transacts in the FTR Auction and that does not participate in other markets or programs of the New England Markets.  References in this Tariff to a “Non-Market Participant FTR Customers” and similar phrases shall be deemed references to an FTR-Only Customer</w:t>
      </w:r>
      <w:r>
        <w:rPr>
          <w:rFonts w:ascii="Times New Roman" w:hAnsi="Times New Roman"/>
        </w:rPr>
        <w:t>.</w:t>
      </w:r>
      <w:r w:rsidRPr="00E47933">
        <w:rPr>
          <w:rFonts w:ascii="Times New Roman" w:hAnsi="Times New Roman"/>
        </w:rPr>
        <w:t xml:space="preserve"> </w:t>
      </w:r>
    </w:p>
    <w:p w14:paraId="63E54B6A" w14:textId="77777777" w:rsidR="008B4530" w:rsidRDefault="008B4530" w:rsidP="008B4530">
      <w:pPr>
        <w:spacing w:after="0" w:line="360" w:lineRule="auto"/>
        <w:rPr>
          <w:rFonts w:ascii="Times New Roman" w:hAnsi="Times New Roman"/>
        </w:rPr>
      </w:pPr>
    </w:p>
    <w:p w14:paraId="63E54B6B" w14:textId="77777777" w:rsidR="008B4530" w:rsidRDefault="008369D8" w:rsidP="008B4530">
      <w:pPr>
        <w:spacing w:after="0" w:line="360" w:lineRule="auto"/>
        <w:rPr>
          <w:rFonts w:ascii="Times New Roman" w:hAnsi="Times New Roman"/>
        </w:rPr>
      </w:pPr>
      <w:r w:rsidRPr="001F6345">
        <w:rPr>
          <w:rFonts w:ascii="Times New Roman" w:hAnsi="Times New Roman"/>
          <w:b/>
        </w:rPr>
        <w:t>FTR Settlement Risk Financial Assurance</w:t>
      </w:r>
      <w:r>
        <w:rPr>
          <w:rFonts w:ascii="Times New Roman" w:hAnsi="Times New Roman"/>
        </w:rPr>
        <w:t xml:space="preserve"> is an amount of financial assurance required by a Designated FTR Participant for each bid submission into an FTR Auction and for each bid awarded to the individual participant in an FTR Auction.  This amount is calculated pursuant to Section VI.A of the ISO New England Financial Assurance Policy.</w:t>
      </w:r>
    </w:p>
    <w:p w14:paraId="63E54B6C" w14:textId="77777777" w:rsidR="008B4530" w:rsidRDefault="008B4530" w:rsidP="008B4530">
      <w:pPr>
        <w:spacing w:after="0" w:line="360" w:lineRule="auto"/>
        <w:rPr>
          <w:rFonts w:ascii="Times New Roman" w:hAnsi="Times New Roman"/>
        </w:rPr>
      </w:pPr>
    </w:p>
    <w:p w14:paraId="63E54B6D" w14:textId="77777777" w:rsidR="008B4530" w:rsidRDefault="008369D8" w:rsidP="008B4530">
      <w:pPr>
        <w:spacing w:after="0" w:line="360" w:lineRule="auto"/>
        <w:rPr>
          <w:rFonts w:ascii="Times New Roman" w:hAnsi="Times New Roman"/>
        </w:rPr>
      </w:pPr>
      <w:r w:rsidRPr="008F1696">
        <w:rPr>
          <w:rFonts w:ascii="Times New Roman" w:hAnsi="Times New Roman"/>
          <w:b/>
        </w:rPr>
        <w:t>GADS Data</w:t>
      </w:r>
      <w:r w:rsidRPr="00E47933">
        <w:rPr>
          <w:rFonts w:ascii="Times New Roman" w:hAnsi="Times New Roman"/>
        </w:rPr>
        <w:t xml:space="preserve"> means data submitted to the NERC for collection into the NERC’s Generating Availability Data System (GADS). </w:t>
      </w:r>
    </w:p>
    <w:p w14:paraId="63E54B6E" w14:textId="77777777" w:rsidR="008B4530" w:rsidRDefault="008B4530" w:rsidP="008B4530">
      <w:pPr>
        <w:spacing w:after="0" w:line="360" w:lineRule="auto"/>
        <w:rPr>
          <w:rFonts w:ascii="Times New Roman" w:hAnsi="Times New Roman"/>
        </w:rPr>
      </w:pPr>
    </w:p>
    <w:p w14:paraId="63E54B6F" w14:textId="77777777" w:rsidR="008B4530" w:rsidRDefault="008369D8" w:rsidP="008B4530">
      <w:pPr>
        <w:spacing w:after="0" w:line="360" w:lineRule="auto"/>
        <w:rPr>
          <w:rFonts w:ascii="Times New Roman" w:hAnsi="Times New Roman"/>
        </w:rPr>
      </w:pPr>
      <w:r w:rsidRPr="001D7545">
        <w:rPr>
          <w:rFonts w:ascii="Times New Roman" w:hAnsi="Times New Roman"/>
          <w:b/>
        </w:rPr>
        <w:t>Gap Request for Proposals (Gap RFP)</w:t>
      </w:r>
      <w:r>
        <w:rPr>
          <w:rFonts w:ascii="Times New Roman" w:hAnsi="Times New Roman"/>
        </w:rPr>
        <w:t xml:space="preserve"> is defined in Section III.11 of Market Rule 1.</w:t>
      </w:r>
    </w:p>
    <w:p w14:paraId="63E54B70" w14:textId="77777777" w:rsidR="008B4530" w:rsidRDefault="008B4530" w:rsidP="008B4530">
      <w:pPr>
        <w:spacing w:after="0" w:line="360" w:lineRule="auto"/>
        <w:rPr>
          <w:rFonts w:ascii="Times New Roman" w:hAnsi="Times New Roman"/>
        </w:rPr>
      </w:pPr>
    </w:p>
    <w:p w14:paraId="63E54B71" w14:textId="77777777" w:rsidR="008B4530" w:rsidRDefault="008369D8" w:rsidP="008B4530">
      <w:pPr>
        <w:spacing w:after="0" w:line="360" w:lineRule="auto"/>
        <w:rPr>
          <w:rFonts w:ascii="Times New Roman" w:hAnsi="Times New Roman"/>
        </w:rPr>
      </w:pPr>
      <w:r w:rsidRPr="001D7545">
        <w:rPr>
          <w:rFonts w:ascii="Times New Roman" w:hAnsi="Times New Roman"/>
          <w:b/>
        </w:rPr>
        <w:t>Gas Day</w:t>
      </w:r>
      <w:r>
        <w:rPr>
          <w:rFonts w:ascii="Times New Roman" w:hAnsi="Times New Roman"/>
        </w:rPr>
        <w:t xml:space="preserve"> means a period of 24 consecutive hours beginning at 0900 </w:t>
      </w:r>
      <w:proofErr w:type="spellStart"/>
      <w:r>
        <w:rPr>
          <w:rFonts w:ascii="Times New Roman" w:hAnsi="Times New Roman"/>
        </w:rPr>
        <w:t>hrs</w:t>
      </w:r>
      <w:proofErr w:type="spellEnd"/>
      <w:r>
        <w:rPr>
          <w:rFonts w:ascii="Times New Roman" w:hAnsi="Times New Roman"/>
        </w:rPr>
        <w:t xml:space="preserve"> Central Time.</w:t>
      </w:r>
    </w:p>
    <w:p w14:paraId="63E54B72" w14:textId="77777777" w:rsidR="008B4530" w:rsidRPr="00E47933" w:rsidRDefault="008B4530" w:rsidP="008B4530">
      <w:pPr>
        <w:spacing w:after="0" w:line="360" w:lineRule="auto"/>
        <w:rPr>
          <w:rFonts w:ascii="Times New Roman" w:hAnsi="Times New Roman"/>
        </w:rPr>
      </w:pPr>
    </w:p>
    <w:p w14:paraId="63E54B73" w14:textId="77777777" w:rsidR="008B4530" w:rsidRDefault="008369D8" w:rsidP="008B4530">
      <w:pPr>
        <w:spacing w:after="0" w:line="360" w:lineRule="auto"/>
        <w:rPr>
          <w:rFonts w:ascii="Times New Roman" w:hAnsi="Times New Roman"/>
        </w:rPr>
      </w:pPr>
      <w:r w:rsidRPr="008F1696">
        <w:rPr>
          <w:rFonts w:ascii="Times New Roman" w:hAnsi="Times New Roman"/>
          <w:b/>
        </w:rPr>
        <w:t>Generating Capacity Resource</w:t>
      </w:r>
      <w:r w:rsidRPr="00E47933">
        <w:rPr>
          <w:rFonts w:ascii="Times New Roman" w:hAnsi="Times New Roman"/>
        </w:rPr>
        <w:t xml:space="preserve"> means a New Generating Capacity Resource or an Existing Generating Capacity Resource. </w:t>
      </w:r>
    </w:p>
    <w:p w14:paraId="63E54B74" w14:textId="77777777" w:rsidR="008B4530" w:rsidRPr="00E47933" w:rsidRDefault="008B4530" w:rsidP="008B4530">
      <w:pPr>
        <w:spacing w:after="0" w:line="360" w:lineRule="auto"/>
        <w:rPr>
          <w:rFonts w:ascii="Times New Roman" w:hAnsi="Times New Roman"/>
        </w:rPr>
      </w:pPr>
    </w:p>
    <w:p w14:paraId="63E54B75" w14:textId="6E501B06" w:rsidR="008B4530" w:rsidRDefault="008369D8" w:rsidP="008B4530">
      <w:pPr>
        <w:spacing w:after="0" w:line="360" w:lineRule="auto"/>
        <w:rPr>
          <w:rFonts w:ascii="Times New Roman" w:hAnsi="Times New Roman"/>
        </w:rPr>
      </w:pPr>
      <w:r w:rsidRPr="008F1696">
        <w:rPr>
          <w:rFonts w:ascii="Times New Roman" w:hAnsi="Times New Roman"/>
          <w:b/>
        </w:rPr>
        <w:t>Generator Asset</w:t>
      </w:r>
      <w:r w:rsidRPr="00E47933">
        <w:rPr>
          <w:rFonts w:ascii="Times New Roman" w:hAnsi="Times New Roman"/>
        </w:rPr>
        <w:t xml:space="preserve"> is a </w:t>
      </w:r>
      <w:r w:rsidR="00CF130A" w:rsidRPr="0057522E">
        <w:rPr>
          <w:rFonts w:ascii="Times New Roman" w:hAnsi="Times New Roman"/>
        </w:rPr>
        <w:t xml:space="preserve">device (or a collection of devices) </w:t>
      </w:r>
      <w:r w:rsidRPr="00E47933">
        <w:rPr>
          <w:rFonts w:ascii="Times New Roman" w:hAnsi="Times New Roman"/>
        </w:rPr>
        <w:t xml:space="preserve">that </w:t>
      </w:r>
      <w:r w:rsidR="00CF130A" w:rsidRPr="0057522E">
        <w:rPr>
          <w:rFonts w:ascii="Times New Roman" w:hAnsi="Times New Roman"/>
        </w:rPr>
        <w:t>is capable of injecting real power onto the grid</w:t>
      </w:r>
      <w:r w:rsidR="00CF130A">
        <w:rPr>
          <w:rFonts w:ascii="Times New Roman" w:hAnsi="Times New Roman"/>
        </w:rPr>
        <w:t xml:space="preserve"> that </w:t>
      </w:r>
      <w:r w:rsidRPr="00E47933">
        <w:rPr>
          <w:rFonts w:ascii="Times New Roman" w:hAnsi="Times New Roman"/>
        </w:rPr>
        <w:t xml:space="preserve">has been registered </w:t>
      </w:r>
      <w:r w:rsidR="00CF130A" w:rsidRPr="0057522E">
        <w:rPr>
          <w:rFonts w:ascii="Times New Roman" w:hAnsi="Times New Roman"/>
        </w:rPr>
        <w:t xml:space="preserve">as a Generator Asset </w:t>
      </w:r>
      <w:r w:rsidRPr="00E47933">
        <w:rPr>
          <w:rFonts w:ascii="Times New Roman" w:hAnsi="Times New Roman"/>
        </w:rPr>
        <w:t xml:space="preserve">in accordance with the Asset Registration Process. </w:t>
      </w:r>
    </w:p>
    <w:p w14:paraId="63E54B76" w14:textId="77777777" w:rsidR="008B4530" w:rsidRDefault="008B4530" w:rsidP="008B4530">
      <w:pPr>
        <w:spacing w:after="0" w:line="360" w:lineRule="auto"/>
        <w:rPr>
          <w:rFonts w:ascii="Times New Roman" w:hAnsi="Times New Roman"/>
        </w:rPr>
      </w:pPr>
    </w:p>
    <w:p w14:paraId="63E54B77" w14:textId="77777777" w:rsidR="008B4530" w:rsidRDefault="008369D8" w:rsidP="008B4530">
      <w:pPr>
        <w:spacing w:after="0" w:line="360" w:lineRule="auto"/>
        <w:rPr>
          <w:rFonts w:ascii="Times New Roman" w:hAnsi="Times New Roman"/>
        </w:rPr>
      </w:pPr>
      <w:r w:rsidRPr="009566E5">
        <w:rPr>
          <w:rFonts w:ascii="Times New Roman" w:hAnsi="Times New Roman"/>
          <w:b/>
        </w:rPr>
        <w:t>Generator Imbalance Service</w:t>
      </w:r>
      <w:r>
        <w:rPr>
          <w:rFonts w:ascii="Times New Roman" w:hAnsi="Times New Roman"/>
        </w:rPr>
        <w:t xml:space="preserve"> is the form of Ancillary Service described in Schedule 10 of the OATT.</w:t>
      </w:r>
    </w:p>
    <w:p w14:paraId="63E54B78" w14:textId="77777777" w:rsidR="008B4530" w:rsidRPr="00E47933" w:rsidRDefault="008B4530" w:rsidP="008B4530">
      <w:pPr>
        <w:spacing w:after="0" w:line="360" w:lineRule="auto"/>
        <w:rPr>
          <w:rFonts w:ascii="Times New Roman" w:hAnsi="Times New Roman"/>
        </w:rPr>
      </w:pPr>
    </w:p>
    <w:p w14:paraId="63E54B79" w14:textId="77777777" w:rsidR="008B4530" w:rsidRDefault="008369D8" w:rsidP="008B4530">
      <w:pPr>
        <w:spacing w:after="0" w:line="360" w:lineRule="auto"/>
        <w:rPr>
          <w:rFonts w:ascii="Times New Roman" w:hAnsi="Times New Roman"/>
        </w:rPr>
      </w:pPr>
      <w:r w:rsidRPr="008F1696">
        <w:rPr>
          <w:rFonts w:ascii="Times New Roman" w:hAnsi="Times New Roman"/>
          <w:b/>
        </w:rPr>
        <w:t>Generator Interconnection Related Upgrade</w:t>
      </w:r>
      <w:r w:rsidRPr="00E47933">
        <w:rPr>
          <w:rFonts w:ascii="Times New Roman" w:hAnsi="Times New Roman"/>
        </w:rPr>
        <w:t xml:space="preserve"> is an addition to or modification of the New England Transmission System (pursuant to Section II.47.1, Schedule 22 or Schedule 23 of the OATT) to effect the interconnection of a new generating unit or an existing generating unit whose energy capability or capacity capability is being materially changed and increased whether or not the interconnection is being effected to meet the Capacity Capability Interconnection Standard or the Network Capability Interconnection Standard.  As to Category A Projects (as defined in Schedule 11 of the OATT), a Generator Interconnection Related Upgrade also includes an upgrade beyond that required to satisfy the </w:t>
      </w:r>
      <w:r>
        <w:rPr>
          <w:rFonts w:ascii="Times New Roman" w:hAnsi="Times New Roman"/>
        </w:rPr>
        <w:t>Network Capability</w:t>
      </w:r>
      <w:r w:rsidRPr="00E47933">
        <w:rPr>
          <w:rFonts w:ascii="Times New Roman" w:hAnsi="Times New Roman"/>
        </w:rPr>
        <w:t xml:space="preserve"> Interconnection Standard (or its predecessor) for which the Generator Owner has committed to pay prior to October 29, 1998. </w:t>
      </w:r>
    </w:p>
    <w:p w14:paraId="63E54B7A" w14:textId="77777777" w:rsidR="008B4530" w:rsidRPr="00E47933" w:rsidRDefault="008B4530" w:rsidP="008B4530">
      <w:pPr>
        <w:spacing w:after="0" w:line="360" w:lineRule="auto"/>
        <w:rPr>
          <w:rFonts w:ascii="Times New Roman" w:hAnsi="Times New Roman"/>
        </w:rPr>
      </w:pPr>
    </w:p>
    <w:p w14:paraId="63E54B7B" w14:textId="77777777" w:rsidR="008B4530" w:rsidRDefault="008369D8" w:rsidP="008B4530">
      <w:pPr>
        <w:spacing w:after="0" w:line="360" w:lineRule="auto"/>
        <w:rPr>
          <w:rFonts w:ascii="Times New Roman" w:hAnsi="Times New Roman"/>
        </w:rPr>
      </w:pPr>
      <w:r w:rsidRPr="008F1696">
        <w:rPr>
          <w:rFonts w:ascii="Times New Roman" w:hAnsi="Times New Roman"/>
          <w:b/>
        </w:rPr>
        <w:t>Generator Owner</w:t>
      </w:r>
      <w:r w:rsidRPr="00E47933">
        <w:rPr>
          <w:rFonts w:ascii="Times New Roman" w:hAnsi="Times New Roman"/>
        </w:rPr>
        <w:t xml:space="preserve"> is the owner, in whole or part, of a generating unit whether located within or outside the New England Control Area. </w:t>
      </w:r>
    </w:p>
    <w:p w14:paraId="63E54B7C" w14:textId="77777777" w:rsidR="008B4530" w:rsidRPr="00E47933" w:rsidRDefault="008B4530" w:rsidP="008B4530">
      <w:pPr>
        <w:spacing w:after="0" w:line="360" w:lineRule="auto"/>
        <w:rPr>
          <w:rFonts w:ascii="Times New Roman" w:hAnsi="Times New Roman"/>
        </w:rPr>
      </w:pPr>
    </w:p>
    <w:p w14:paraId="63E54B7D" w14:textId="77777777" w:rsidR="008B4530" w:rsidRDefault="008369D8" w:rsidP="008B4530">
      <w:pPr>
        <w:spacing w:after="0" w:line="360" w:lineRule="auto"/>
        <w:rPr>
          <w:rFonts w:ascii="Times New Roman" w:hAnsi="Times New Roman"/>
        </w:rPr>
      </w:pPr>
      <w:r w:rsidRPr="008F1696">
        <w:rPr>
          <w:rFonts w:ascii="Times New Roman" w:hAnsi="Times New Roman"/>
          <w:b/>
        </w:rPr>
        <w:t>Good Utility Practice</w:t>
      </w:r>
      <w:r w:rsidRPr="00E47933">
        <w:rPr>
          <w:rFonts w:ascii="Times New Roman" w:hAnsi="Times New Roman"/>
        </w:rPr>
        <w:t xml:space="preserve"> means any of the practices, methods and acts engaged in or approved by a significant portion of the electric utility industry during the relevant time period, or any of the practices, methods and acts which,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includes all acceptable practices, methods, or acts generally accepted in the region, including those practices required by Federal Power Act Section 215(a)(4). </w:t>
      </w:r>
    </w:p>
    <w:p w14:paraId="63E54B7E" w14:textId="77777777" w:rsidR="008B4530" w:rsidRDefault="008B4530" w:rsidP="008B4530">
      <w:pPr>
        <w:spacing w:after="0" w:line="360" w:lineRule="auto"/>
        <w:rPr>
          <w:rFonts w:ascii="Times New Roman" w:hAnsi="Times New Roman"/>
        </w:rPr>
      </w:pPr>
    </w:p>
    <w:p w14:paraId="63E54B7F" w14:textId="77777777" w:rsidR="008B4530" w:rsidRDefault="008369D8" w:rsidP="008B4530">
      <w:pPr>
        <w:spacing w:after="0" w:line="360" w:lineRule="auto"/>
        <w:rPr>
          <w:rFonts w:ascii="Times New Roman" w:hAnsi="Times New Roman"/>
        </w:rPr>
      </w:pPr>
      <w:r w:rsidRPr="007F32A6">
        <w:rPr>
          <w:rFonts w:ascii="Times New Roman" w:hAnsi="Times New Roman"/>
          <w:b/>
        </w:rPr>
        <w:t>Governance Only Member</w:t>
      </w:r>
      <w:r>
        <w:rPr>
          <w:rFonts w:ascii="Times New Roman" w:hAnsi="Times New Roman"/>
        </w:rPr>
        <w:t xml:space="preserve"> is defined in Section 1 of the Participants Agreement.</w:t>
      </w:r>
    </w:p>
    <w:p w14:paraId="63E54B80" w14:textId="77777777" w:rsidR="008B4530" w:rsidRPr="00E47933" w:rsidRDefault="008B4530" w:rsidP="008B4530">
      <w:pPr>
        <w:spacing w:after="0" w:line="360" w:lineRule="auto"/>
        <w:rPr>
          <w:rFonts w:ascii="Times New Roman" w:hAnsi="Times New Roman"/>
        </w:rPr>
      </w:pPr>
    </w:p>
    <w:p w14:paraId="63E54B81" w14:textId="77777777" w:rsidR="008B4530" w:rsidRDefault="008369D8" w:rsidP="008B4530">
      <w:pPr>
        <w:spacing w:after="0" w:line="360" w:lineRule="auto"/>
        <w:rPr>
          <w:rFonts w:ascii="Times New Roman" w:hAnsi="Times New Roman"/>
        </w:rPr>
      </w:pPr>
      <w:r w:rsidRPr="008F1696">
        <w:rPr>
          <w:rFonts w:ascii="Times New Roman" w:hAnsi="Times New Roman"/>
          <w:b/>
        </w:rPr>
        <w:t>Governance Participant</w:t>
      </w:r>
      <w:r w:rsidRPr="00E47933">
        <w:rPr>
          <w:rFonts w:ascii="Times New Roman" w:hAnsi="Times New Roman"/>
        </w:rPr>
        <w:t xml:space="preserve"> is defined in the Participants Agreement. </w:t>
      </w:r>
    </w:p>
    <w:p w14:paraId="63E54B82" w14:textId="77777777" w:rsidR="008B4530" w:rsidRDefault="008B4530" w:rsidP="008B4530">
      <w:pPr>
        <w:spacing w:after="0" w:line="360" w:lineRule="auto"/>
        <w:rPr>
          <w:rFonts w:ascii="Times New Roman" w:hAnsi="Times New Roman"/>
        </w:rPr>
      </w:pPr>
    </w:p>
    <w:p w14:paraId="63E54B83" w14:textId="77777777" w:rsidR="008B4530" w:rsidRDefault="008369D8" w:rsidP="008B4530">
      <w:pPr>
        <w:spacing w:after="0" w:line="360" w:lineRule="auto"/>
        <w:rPr>
          <w:rFonts w:ascii="Times New Roman" w:hAnsi="Times New Roman"/>
        </w:rPr>
      </w:pPr>
      <w:r w:rsidRPr="007326A1">
        <w:rPr>
          <w:rFonts w:ascii="Times New Roman" w:hAnsi="Times New Roman"/>
          <w:b/>
        </w:rPr>
        <w:t>Governing Documents</w:t>
      </w:r>
      <w:r>
        <w:rPr>
          <w:rFonts w:ascii="Times New Roman" w:hAnsi="Times New Roman"/>
        </w:rPr>
        <w:t>, for the purposes of the ISO New England Billing Policy, are the Transmission, Markets and Services Tariff and ISO Participants Agreement.</w:t>
      </w:r>
    </w:p>
    <w:p w14:paraId="63E54B84" w14:textId="77777777" w:rsidR="008B4530" w:rsidRDefault="008B4530" w:rsidP="008B4530">
      <w:pPr>
        <w:spacing w:after="0" w:line="360" w:lineRule="auto"/>
        <w:rPr>
          <w:rFonts w:ascii="Times New Roman" w:hAnsi="Times New Roman"/>
        </w:rPr>
      </w:pPr>
    </w:p>
    <w:p w14:paraId="63E54B85" w14:textId="77777777" w:rsidR="008B4530" w:rsidRDefault="008369D8" w:rsidP="008B4530">
      <w:pPr>
        <w:spacing w:after="0" w:line="360" w:lineRule="auto"/>
        <w:rPr>
          <w:rFonts w:ascii="Times New Roman" w:hAnsi="Times New Roman"/>
        </w:rPr>
      </w:pPr>
      <w:r w:rsidRPr="007326A1">
        <w:rPr>
          <w:rFonts w:ascii="Times New Roman" w:hAnsi="Times New Roman"/>
          <w:b/>
        </w:rPr>
        <w:t>Governing Rating</w:t>
      </w:r>
      <w:r>
        <w:rPr>
          <w:rFonts w:ascii="Times New Roman" w:hAnsi="Times New Roman"/>
        </w:rPr>
        <w:t xml:space="preserve"> is the lowest corporate rating from any Rating Agency for that Market Participant, or, if the Market Participant has no corporate rating, then the lowest rating from any Rating Agency for that Market Participant’s senior unsecured debt.</w:t>
      </w:r>
    </w:p>
    <w:p w14:paraId="63E54B86" w14:textId="77777777" w:rsidR="008B4530" w:rsidRPr="00E47933" w:rsidRDefault="008B4530" w:rsidP="008B4530">
      <w:pPr>
        <w:spacing w:after="0" w:line="360" w:lineRule="auto"/>
        <w:rPr>
          <w:rFonts w:ascii="Times New Roman" w:hAnsi="Times New Roman"/>
        </w:rPr>
      </w:pPr>
    </w:p>
    <w:p w14:paraId="63E54B87" w14:textId="77777777" w:rsidR="008B4530" w:rsidRDefault="008369D8" w:rsidP="008B4530">
      <w:pPr>
        <w:spacing w:after="0" w:line="360" w:lineRule="auto"/>
        <w:rPr>
          <w:rFonts w:ascii="Times New Roman" w:hAnsi="Times New Roman"/>
        </w:rPr>
      </w:pPr>
      <w:r w:rsidRPr="008F1696">
        <w:rPr>
          <w:rFonts w:ascii="Times New Roman" w:hAnsi="Times New Roman"/>
          <w:b/>
        </w:rPr>
        <w:t>Grandfathered Agreements (GAs)</w:t>
      </w:r>
      <w:r w:rsidRPr="00E47933">
        <w:rPr>
          <w:rFonts w:ascii="Times New Roman" w:hAnsi="Times New Roman"/>
        </w:rPr>
        <w:t xml:space="preserve"> is a transaction specified in Section II.45 for the applicable period specified in that Section. </w:t>
      </w:r>
    </w:p>
    <w:p w14:paraId="63E54B88" w14:textId="77777777" w:rsidR="008B4530" w:rsidRDefault="008B4530" w:rsidP="008B4530">
      <w:pPr>
        <w:spacing w:after="0" w:line="360" w:lineRule="auto"/>
        <w:rPr>
          <w:rFonts w:ascii="Times New Roman" w:hAnsi="Times New Roman"/>
        </w:rPr>
      </w:pPr>
    </w:p>
    <w:p w14:paraId="63E54B89" w14:textId="77777777" w:rsidR="008B4530" w:rsidRDefault="008369D8" w:rsidP="008B4530">
      <w:pPr>
        <w:spacing w:after="0" w:line="360" w:lineRule="auto"/>
        <w:rPr>
          <w:rFonts w:ascii="Times New Roman" w:hAnsi="Times New Roman"/>
        </w:rPr>
      </w:pPr>
      <w:r w:rsidRPr="009566E5">
        <w:rPr>
          <w:rFonts w:ascii="Times New Roman" w:hAnsi="Times New Roman"/>
          <w:b/>
        </w:rPr>
        <w:t>Grandfathered Intertie Agreement (GIA)</w:t>
      </w:r>
      <w:r>
        <w:rPr>
          <w:rFonts w:ascii="Times New Roman" w:hAnsi="Times New Roman"/>
        </w:rPr>
        <w:t xml:space="preserve"> is defined pursuant to the TOA.</w:t>
      </w:r>
    </w:p>
    <w:p w14:paraId="63E54B8A" w14:textId="77777777" w:rsidR="008B4530" w:rsidRDefault="008B4530" w:rsidP="008B4530">
      <w:pPr>
        <w:spacing w:after="0" w:line="360" w:lineRule="auto"/>
        <w:rPr>
          <w:rFonts w:ascii="Times New Roman" w:hAnsi="Times New Roman"/>
        </w:rPr>
      </w:pPr>
    </w:p>
    <w:p w14:paraId="63E54B8B" w14:textId="77777777" w:rsidR="008B4530" w:rsidRDefault="008369D8" w:rsidP="008B4530">
      <w:pPr>
        <w:spacing w:after="0" w:line="360" w:lineRule="auto"/>
        <w:rPr>
          <w:rFonts w:ascii="Times New Roman" w:hAnsi="Times New Roman"/>
        </w:rPr>
      </w:pPr>
      <w:r w:rsidRPr="00A26162">
        <w:rPr>
          <w:rFonts w:ascii="Times New Roman" w:hAnsi="Times New Roman"/>
          <w:b/>
        </w:rPr>
        <w:t>Handy-Whitman Index of Public Utility</w:t>
      </w:r>
      <w:r>
        <w:rPr>
          <w:rFonts w:ascii="Times New Roman" w:hAnsi="Times New Roman"/>
        </w:rPr>
        <w:t xml:space="preserve"> </w:t>
      </w:r>
      <w:r w:rsidRPr="00A26162">
        <w:rPr>
          <w:rFonts w:ascii="Times New Roman" w:hAnsi="Times New Roman"/>
          <w:b/>
        </w:rPr>
        <w:t>Construction Costs</w:t>
      </w:r>
      <w:r>
        <w:rPr>
          <w:rFonts w:ascii="Times New Roman" w:hAnsi="Times New Roman"/>
        </w:rPr>
        <w:t xml:space="preserve"> is the Total Other Production Plant index shown in the Cost Trends of Electric Utility Construction for the North Atlantic Region as published in the Handy-Whitman Index of Public Utility Construction Costs.</w:t>
      </w:r>
    </w:p>
    <w:p w14:paraId="63E54B8C" w14:textId="77777777" w:rsidR="008B4530" w:rsidRPr="00E47933" w:rsidRDefault="008B4530" w:rsidP="008B4530">
      <w:pPr>
        <w:spacing w:after="0" w:line="360" w:lineRule="auto"/>
        <w:rPr>
          <w:rFonts w:ascii="Times New Roman" w:hAnsi="Times New Roman"/>
        </w:rPr>
      </w:pPr>
    </w:p>
    <w:p w14:paraId="63E54B8D" w14:textId="77777777" w:rsidR="008B4530" w:rsidRDefault="008369D8" w:rsidP="008B4530">
      <w:pPr>
        <w:spacing w:after="0" w:line="360" w:lineRule="auto"/>
        <w:rPr>
          <w:rFonts w:ascii="Times New Roman" w:hAnsi="Times New Roman"/>
        </w:rPr>
      </w:pPr>
      <w:r w:rsidRPr="008F1696">
        <w:rPr>
          <w:rFonts w:ascii="Times New Roman" w:hAnsi="Times New Roman"/>
          <w:b/>
        </w:rPr>
        <w:lastRenderedPageBreak/>
        <w:t>Highgate Transmission Facilities (HTF)</w:t>
      </w:r>
      <w:r w:rsidRPr="00E47933">
        <w:rPr>
          <w:rFonts w:ascii="Times New Roman" w:hAnsi="Times New Roman"/>
        </w:rPr>
        <w:t xml:space="preserve"> are existing U. S.-based transmission facilities covered under the Agreement for Joint Ownership, Construction and Operation of the Highgate Transmission Interconnection dated as of August 1, 1984 including (1) the whole of a 200 megawatt high-voltage, back-to-back, direct-current converter facility located in Highgate, Vermont and (2) a 345 kilovolt transmission line within Highgate and Franklin, Vermont (which connects the converter facility at the U.S.-Canadian border to a Hydro-Quebec 120 kilovolt line in Bedford, Quebec). The HTF include any upgrades associated with increasing the capacity or changing the physical characteristics of these facilities as defined in the above stated agreement dated August 1, 1984 until the Operations Date, as defined in the TOA.  The current HTF rating is a nominal 225 MW.  The HTF are not defined as PTF.  Coincident with the Operations Date and except as stipulated in Schedules, 9, 12, and Attachment F to the OATT, HTF shall be treated in the same manner as PTF for purposes of the OATT and all references to PTF in the OATT shall be deemed to apply to HTF as well.  The treatment of the HTF is not intended to establish any binding precedent or presumption with regard to the treatment for other transmission facilities within the New England Transmission System (including HVDC, MTF, or Control Area Interties) for purposes of the OATT. </w:t>
      </w:r>
    </w:p>
    <w:p w14:paraId="63E54B8E" w14:textId="77777777" w:rsidR="008B4530" w:rsidRPr="00E47933" w:rsidRDefault="008B4530" w:rsidP="008B4530">
      <w:pPr>
        <w:spacing w:after="0" w:line="360" w:lineRule="auto"/>
        <w:rPr>
          <w:rFonts w:ascii="Times New Roman" w:hAnsi="Times New Roman"/>
        </w:rPr>
      </w:pPr>
    </w:p>
    <w:p w14:paraId="63E54B8F" w14:textId="77777777" w:rsidR="008B4530" w:rsidRDefault="008369D8" w:rsidP="008B4530">
      <w:pPr>
        <w:spacing w:after="0" w:line="360" w:lineRule="auto"/>
        <w:rPr>
          <w:rFonts w:ascii="Times New Roman" w:hAnsi="Times New Roman"/>
        </w:rPr>
      </w:pPr>
      <w:r w:rsidRPr="008F1696">
        <w:rPr>
          <w:rFonts w:ascii="Times New Roman" w:hAnsi="Times New Roman"/>
          <w:b/>
        </w:rPr>
        <w:t>Host Participant or Host Utility</w:t>
      </w:r>
      <w:r w:rsidRPr="00E47933">
        <w:rPr>
          <w:rFonts w:ascii="Times New Roman" w:hAnsi="Times New Roman"/>
        </w:rPr>
        <w:t xml:space="preserve"> is a Market </w:t>
      </w:r>
      <w:r>
        <w:rPr>
          <w:rFonts w:ascii="Times New Roman" w:hAnsi="Times New Roman"/>
        </w:rPr>
        <w:t xml:space="preserve">Participant </w:t>
      </w:r>
      <w:r w:rsidRPr="00E47933">
        <w:rPr>
          <w:rFonts w:ascii="Times New Roman" w:hAnsi="Times New Roman"/>
        </w:rPr>
        <w:t xml:space="preserve">or </w:t>
      </w:r>
      <w:r>
        <w:rPr>
          <w:rFonts w:ascii="Times New Roman" w:hAnsi="Times New Roman"/>
        </w:rPr>
        <w:t xml:space="preserve">a </w:t>
      </w:r>
      <w:r w:rsidRPr="00E47933">
        <w:rPr>
          <w:rFonts w:ascii="Times New Roman" w:hAnsi="Times New Roman"/>
        </w:rPr>
        <w:t xml:space="preserve">Governance Participant transmission or distribution provider that reconciles the loads within the metering domain with OP-18 compliant metering. </w:t>
      </w:r>
    </w:p>
    <w:p w14:paraId="63E54B90" w14:textId="77777777" w:rsidR="008B4530" w:rsidRDefault="008B4530" w:rsidP="008B4530">
      <w:pPr>
        <w:spacing w:after="0" w:line="360" w:lineRule="auto"/>
        <w:rPr>
          <w:rFonts w:ascii="Times New Roman" w:hAnsi="Times New Roman"/>
        </w:rPr>
      </w:pPr>
    </w:p>
    <w:p w14:paraId="63E54B91" w14:textId="77777777" w:rsidR="008B4530" w:rsidRDefault="008369D8" w:rsidP="008B4530">
      <w:pPr>
        <w:spacing w:after="0" w:line="360" w:lineRule="auto"/>
        <w:rPr>
          <w:rFonts w:ascii="Times New Roman" w:hAnsi="Times New Roman"/>
        </w:rPr>
      </w:pPr>
      <w:r w:rsidRPr="007326A1">
        <w:rPr>
          <w:rFonts w:ascii="Times New Roman" w:hAnsi="Times New Roman"/>
          <w:b/>
        </w:rPr>
        <w:t>Hourly Charges</w:t>
      </w:r>
      <w:r>
        <w:rPr>
          <w:rFonts w:ascii="Times New Roman" w:hAnsi="Times New Roman"/>
        </w:rPr>
        <w:t xml:space="preserve"> are defined in Section 1.3 of the ISO New England Billing Policy.</w:t>
      </w:r>
    </w:p>
    <w:p w14:paraId="63E54B92" w14:textId="77777777" w:rsidR="008B4530" w:rsidRDefault="008B4530" w:rsidP="008B4530">
      <w:pPr>
        <w:spacing w:after="0" w:line="360" w:lineRule="auto"/>
        <w:rPr>
          <w:rFonts w:ascii="Times New Roman" w:hAnsi="Times New Roman"/>
        </w:rPr>
      </w:pPr>
    </w:p>
    <w:p w14:paraId="63E54B93" w14:textId="77777777" w:rsidR="008B4530" w:rsidRDefault="008369D8" w:rsidP="008B4530">
      <w:pPr>
        <w:spacing w:after="0" w:line="360" w:lineRule="auto"/>
        <w:rPr>
          <w:rFonts w:ascii="Times New Roman" w:hAnsi="Times New Roman"/>
        </w:rPr>
      </w:pPr>
      <w:r w:rsidRPr="007F32A6">
        <w:rPr>
          <w:rFonts w:ascii="Times New Roman" w:hAnsi="Times New Roman"/>
          <w:b/>
        </w:rPr>
        <w:t>Hourly PER</w:t>
      </w:r>
      <w:r>
        <w:rPr>
          <w:rFonts w:ascii="Times New Roman" w:hAnsi="Times New Roman"/>
        </w:rPr>
        <w:t xml:space="preserve"> is calculated in accordance with Section III.13.7.1.2.1 of Market Rule 1.</w:t>
      </w:r>
    </w:p>
    <w:p w14:paraId="63E54B94" w14:textId="77777777" w:rsidR="008B4530" w:rsidRPr="00E47933" w:rsidRDefault="008B4530" w:rsidP="008B4530">
      <w:pPr>
        <w:spacing w:after="0" w:line="360" w:lineRule="auto"/>
        <w:rPr>
          <w:rFonts w:ascii="Times New Roman" w:hAnsi="Times New Roman"/>
        </w:rPr>
      </w:pPr>
    </w:p>
    <w:p w14:paraId="63E54B95" w14:textId="77777777" w:rsidR="008B4530" w:rsidRDefault="008369D8" w:rsidP="008B4530">
      <w:pPr>
        <w:spacing w:after="0" w:line="360" w:lineRule="auto"/>
        <w:rPr>
          <w:rFonts w:ascii="Times New Roman" w:hAnsi="Times New Roman"/>
        </w:rPr>
      </w:pPr>
      <w:r w:rsidRPr="007326A1">
        <w:rPr>
          <w:rFonts w:ascii="Times New Roman" w:hAnsi="Times New Roman"/>
          <w:b/>
        </w:rPr>
        <w:t>Hourly Requirements</w:t>
      </w:r>
      <w:r>
        <w:rPr>
          <w:rFonts w:ascii="Times New Roman" w:hAnsi="Times New Roman"/>
        </w:rPr>
        <w:t xml:space="preserve"> are determined in accordance with Section </w:t>
      </w:r>
      <w:proofErr w:type="gramStart"/>
      <w:r>
        <w:rPr>
          <w:rFonts w:ascii="Times New Roman" w:hAnsi="Times New Roman"/>
        </w:rPr>
        <w:t>III.A(</w:t>
      </w:r>
      <w:proofErr w:type="gramEnd"/>
      <w:r>
        <w:rPr>
          <w:rFonts w:ascii="Times New Roman" w:hAnsi="Times New Roman"/>
        </w:rPr>
        <w:t>i) of the ISO New England Financial Assurance Policy.</w:t>
      </w:r>
    </w:p>
    <w:p w14:paraId="63E54B96" w14:textId="77777777" w:rsidR="008B4530" w:rsidRDefault="008B4530" w:rsidP="008B4530">
      <w:pPr>
        <w:spacing w:after="0" w:line="360" w:lineRule="auto"/>
        <w:rPr>
          <w:rFonts w:ascii="Times New Roman" w:hAnsi="Times New Roman"/>
        </w:rPr>
      </w:pPr>
    </w:p>
    <w:p w14:paraId="63E54B97" w14:textId="77777777" w:rsidR="008B4530" w:rsidRPr="00CA2806" w:rsidRDefault="008369D8" w:rsidP="008B4530">
      <w:pPr>
        <w:spacing w:after="0" w:line="360" w:lineRule="auto"/>
        <w:rPr>
          <w:rFonts w:ascii="Times New Roman" w:hAnsi="Times New Roman"/>
          <w:b/>
        </w:rPr>
      </w:pPr>
      <w:r w:rsidRPr="00CA2806">
        <w:rPr>
          <w:rFonts w:ascii="Times New Roman" w:hAnsi="Times New Roman"/>
          <w:b/>
        </w:rPr>
        <w:t>Hourly Shortfall NCPC Credit</w:t>
      </w:r>
      <w:r>
        <w:rPr>
          <w:rFonts w:ascii="Times New Roman" w:hAnsi="Times New Roman"/>
          <w:b/>
        </w:rPr>
        <w:t xml:space="preserve"> </w:t>
      </w:r>
      <w:r>
        <w:rPr>
          <w:rFonts w:ascii="Times New Roman" w:hAnsi="Times New Roman"/>
        </w:rPr>
        <w:t>is an NCPC Credit calculated pursuant to Appendix F to Market Rule 1.</w:t>
      </w:r>
    </w:p>
    <w:p w14:paraId="63E54B98" w14:textId="77777777" w:rsidR="008B4530" w:rsidRPr="00E47933" w:rsidRDefault="008B4530" w:rsidP="008B4530">
      <w:pPr>
        <w:spacing w:after="0" w:line="360" w:lineRule="auto"/>
        <w:rPr>
          <w:rFonts w:ascii="Times New Roman" w:hAnsi="Times New Roman"/>
        </w:rPr>
      </w:pPr>
    </w:p>
    <w:p w14:paraId="63E54B99" w14:textId="77777777" w:rsidR="008B4530" w:rsidRDefault="008369D8" w:rsidP="008B4530">
      <w:pPr>
        <w:spacing w:after="0" w:line="360" w:lineRule="auto"/>
        <w:rPr>
          <w:rFonts w:ascii="Times New Roman" w:hAnsi="Times New Roman"/>
        </w:rPr>
      </w:pPr>
      <w:r w:rsidRPr="008F1696">
        <w:rPr>
          <w:rFonts w:ascii="Times New Roman" w:hAnsi="Times New Roman"/>
          <w:b/>
        </w:rPr>
        <w:t>Hub</w:t>
      </w:r>
      <w:r w:rsidRPr="00E47933">
        <w:rPr>
          <w:rFonts w:ascii="Times New Roman" w:hAnsi="Times New Roman"/>
        </w:rPr>
        <w:t xml:space="preserve"> is a specific set of pre-defined Nodes for which a Locational Marginal Price will be calculated for the Day-Ahead Energy Market and Real-Time Energy Market and which can be used to establish a reference price for energy purchases and the transfer of Day-Ahead Adjusted Load Obligations and Real-Time Adjusted Load Obligations and for the designation of FTRs. </w:t>
      </w:r>
    </w:p>
    <w:p w14:paraId="63E54B9A" w14:textId="77777777" w:rsidR="008B4530" w:rsidRPr="00E47933" w:rsidRDefault="008B4530" w:rsidP="008B4530">
      <w:pPr>
        <w:spacing w:after="0" w:line="360" w:lineRule="auto"/>
        <w:rPr>
          <w:rFonts w:ascii="Times New Roman" w:hAnsi="Times New Roman"/>
        </w:rPr>
      </w:pPr>
    </w:p>
    <w:p w14:paraId="63E54B9B" w14:textId="77777777" w:rsidR="008B4530" w:rsidRDefault="008369D8" w:rsidP="008B4530">
      <w:pPr>
        <w:spacing w:after="0" w:line="360" w:lineRule="auto"/>
        <w:rPr>
          <w:rFonts w:ascii="Times New Roman" w:hAnsi="Times New Roman"/>
        </w:rPr>
      </w:pPr>
      <w:r w:rsidRPr="008F1696">
        <w:rPr>
          <w:rFonts w:ascii="Times New Roman" w:hAnsi="Times New Roman"/>
          <w:b/>
        </w:rPr>
        <w:lastRenderedPageBreak/>
        <w:t>Hub Price</w:t>
      </w:r>
      <w:r w:rsidRPr="00E47933">
        <w:rPr>
          <w:rFonts w:ascii="Times New Roman" w:hAnsi="Times New Roman"/>
        </w:rPr>
        <w:t xml:space="preserve"> is calculated in accordance with Section III.2.8 of Market Rule 1. </w:t>
      </w:r>
    </w:p>
    <w:p w14:paraId="63E54B9C" w14:textId="77777777" w:rsidR="008B4530" w:rsidRDefault="008B4530" w:rsidP="008B4530">
      <w:pPr>
        <w:spacing w:after="0" w:line="360" w:lineRule="auto"/>
        <w:rPr>
          <w:rFonts w:ascii="Times New Roman" w:hAnsi="Times New Roman"/>
        </w:rPr>
      </w:pPr>
    </w:p>
    <w:p w14:paraId="63E54B9D" w14:textId="77777777" w:rsidR="008B4530" w:rsidRDefault="008369D8" w:rsidP="008B4530">
      <w:pPr>
        <w:spacing w:after="0" w:line="360" w:lineRule="auto"/>
        <w:rPr>
          <w:rFonts w:ascii="Times New Roman" w:hAnsi="Times New Roman"/>
        </w:rPr>
      </w:pPr>
      <w:r w:rsidRPr="008F1696">
        <w:rPr>
          <w:rFonts w:ascii="Times New Roman" w:hAnsi="Times New Roman"/>
          <w:b/>
        </w:rPr>
        <w:t>HQ Interconnection Capability Credit (HQICC)</w:t>
      </w:r>
      <w:r w:rsidRPr="00E47933">
        <w:rPr>
          <w:rFonts w:ascii="Times New Roman" w:hAnsi="Times New Roman"/>
        </w:rPr>
        <w:t xml:space="preserve"> is a monthly value reflective of the annual installed capacity benefits of the Phase I/II HVDC-TF, as determined by the ISO, using a standard methodology on file with the Commission, in conjunction with the setting of </w:t>
      </w:r>
      <w:r>
        <w:rPr>
          <w:rFonts w:ascii="Times New Roman" w:hAnsi="Times New Roman"/>
        </w:rPr>
        <w:t>the Installed Capacity Requirement</w:t>
      </w:r>
      <w:r w:rsidRPr="00E47933">
        <w:rPr>
          <w:rFonts w:ascii="Times New Roman" w:hAnsi="Times New Roman"/>
        </w:rPr>
        <w:t xml:space="preserve">. An appropriate share of the HQICC shall be assigned to an IRH if the Phase I/II HVDC-TF support costs are paid by that IRH and such costs are not included in the calculation of the Regional Network Service rate.  </w:t>
      </w:r>
      <w:proofErr w:type="gramStart"/>
      <w:r w:rsidRPr="00E47933">
        <w:rPr>
          <w:rFonts w:ascii="Times New Roman" w:hAnsi="Times New Roman"/>
        </w:rPr>
        <w:t xml:space="preserve">The share of HQICC allocated to such an eligible IRH for a month is the sum in </w:t>
      </w:r>
      <w:r>
        <w:rPr>
          <w:rFonts w:ascii="Times New Roman" w:hAnsi="Times New Roman"/>
        </w:rPr>
        <w:t>k</w:t>
      </w:r>
      <w:r w:rsidRPr="00E47933">
        <w:rPr>
          <w:rFonts w:ascii="Times New Roman" w:hAnsi="Times New Roman"/>
        </w:rPr>
        <w:t>ilowatts of (1)(a) the IRH’s percentage share, if any, of the Phase I Transfer Capability times (b) the Phase I Transfer Credit, plus (2)(a) the IRH’s percentage share, if any, of the Phase II Transfer Capability, times (b) the Phase II Transfer Credit.</w:t>
      </w:r>
      <w:proofErr w:type="gramEnd"/>
      <w:r w:rsidRPr="00E47933">
        <w:rPr>
          <w:rFonts w:ascii="Times New Roman" w:hAnsi="Times New Roman"/>
        </w:rPr>
        <w:t xml:space="preserve">  The ISO shall establish appropriate HQICCs to apply for an IRH which has such a percentage share. </w:t>
      </w:r>
    </w:p>
    <w:p w14:paraId="63E54B9E" w14:textId="77777777" w:rsidR="008B4530" w:rsidRPr="00E47933" w:rsidRDefault="008B4530" w:rsidP="008B4530">
      <w:pPr>
        <w:spacing w:after="0" w:line="360" w:lineRule="auto"/>
        <w:rPr>
          <w:rFonts w:ascii="Times New Roman" w:hAnsi="Times New Roman"/>
        </w:rPr>
      </w:pPr>
    </w:p>
    <w:p w14:paraId="63E54B9F" w14:textId="77777777" w:rsidR="008B4530" w:rsidRPr="00E47933" w:rsidRDefault="008369D8" w:rsidP="008B4530">
      <w:pPr>
        <w:spacing w:after="0" w:line="360" w:lineRule="auto"/>
        <w:rPr>
          <w:rFonts w:ascii="Times New Roman" w:hAnsi="Times New Roman"/>
        </w:rPr>
      </w:pPr>
      <w:r w:rsidRPr="008F1696">
        <w:rPr>
          <w:rFonts w:ascii="Times New Roman" w:hAnsi="Times New Roman"/>
          <w:b/>
        </w:rPr>
        <w:t>Import Capacity Resource</w:t>
      </w:r>
      <w:r w:rsidRPr="00E47933">
        <w:rPr>
          <w:rFonts w:ascii="Times New Roman" w:hAnsi="Times New Roman"/>
        </w:rPr>
        <w:t xml:space="preserve"> means an Existing Import Capacity Resource or a New Import Capacity Resource offered to provide capacity in the New England Control Area from an external Control Area. </w:t>
      </w:r>
    </w:p>
    <w:p w14:paraId="63E54BA0" w14:textId="77777777" w:rsidR="008B4530" w:rsidRDefault="008B4530" w:rsidP="008B4530">
      <w:pPr>
        <w:spacing w:after="0" w:line="360" w:lineRule="auto"/>
        <w:rPr>
          <w:rFonts w:ascii="Times New Roman" w:hAnsi="Times New Roman"/>
        </w:rPr>
      </w:pPr>
    </w:p>
    <w:p w14:paraId="63E54BA1" w14:textId="01D78EB4" w:rsidR="008B4530" w:rsidRDefault="008369D8" w:rsidP="008B4530">
      <w:pPr>
        <w:spacing w:after="0" w:line="360" w:lineRule="auto"/>
        <w:rPr>
          <w:rFonts w:ascii="Times New Roman" w:hAnsi="Times New Roman"/>
        </w:rPr>
      </w:pPr>
      <w:r w:rsidRPr="008F1696">
        <w:rPr>
          <w:rFonts w:ascii="Times New Roman" w:hAnsi="Times New Roman"/>
          <w:b/>
        </w:rPr>
        <w:t>Inadvertent Energy Revenue</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683384">
        <w:rPr>
          <w:rFonts w:ascii="Times New Roman" w:hAnsi="Times New Roman"/>
        </w:rPr>
        <w:t>o</w:t>
      </w:r>
      <w:r w:rsidRPr="00E47933">
        <w:rPr>
          <w:rFonts w:ascii="Times New Roman" w:hAnsi="Times New Roman"/>
        </w:rPr>
        <w:t xml:space="preserve">) of Market Rule 1. </w:t>
      </w:r>
    </w:p>
    <w:p w14:paraId="63E54BA2" w14:textId="77777777" w:rsidR="008B4530" w:rsidRPr="00E47933" w:rsidRDefault="008B4530" w:rsidP="008B4530">
      <w:pPr>
        <w:spacing w:after="0" w:line="360" w:lineRule="auto"/>
        <w:rPr>
          <w:rFonts w:ascii="Times New Roman" w:hAnsi="Times New Roman"/>
        </w:rPr>
      </w:pPr>
    </w:p>
    <w:p w14:paraId="63E54BA3" w14:textId="458A5107" w:rsidR="008B4530" w:rsidRDefault="008369D8" w:rsidP="008B4530">
      <w:pPr>
        <w:spacing w:after="0" w:line="360" w:lineRule="auto"/>
        <w:rPr>
          <w:rFonts w:ascii="Times New Roman" w:hAnsi="Times New Roman"/>
        </w:rPr>
      </w:pPr>
      <w:r w:rsidRPr="008F1696">
        <w:rPr>
          <w:rFonts w:ascii="Times New Roman" w:hAnsi="Times New Roman"/>
          <w:b/>
        </w:rPr>
        <w:t>Inadvertent Energy Revenue Charges or Credits</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683384">
        <w:rPr>
          <w:rFonts w:ascii="Times New Roman" w:hAnsi="Times New Roman"/>
        </w:rPr>
        <w:t>p</w:t>
      </w:r>
      <w:r w:rsidRPr="00E47933">
        <w:rPr>
          <w:rFonts w:ascii="Times New Roman" w:hAnsi="Times New Roman"/>
        </w:rPr>
        <w:t xml:space="preserve">) of Market Rule 1. </w:t>
      </w:r>
    </w:p>
    <w:p w14:paraId="63E54BA4" w14:textId="77777777" w:rsidR="008B4530" w:rsidRPr="00E47933" w:rsidRDefault="008B4530" w:rsidP="008B4530">
      <w:pPr>
        <w:spacing w:after="0" w:line="360" w:lineRule="auto"/>
        <w:rPr>
          <w:rFonts w:ascii="Times New Roman" w:hAnsi="Times New Roman"/>
        </w:rPr>
      </w:pPr>
    </w:p>
    <w:p w14:paraId="63E54BA5" w14:textId="77777777" w:rsidR="008B4530" w:rsidRDefault="008369D8" w:rsidP="008B4530">
      <w:pPr>
        <w:spacing w:after="0" w:line="360" w:lineRule="auto"/>
        <w:rPr>
          <w:rFonts w:ascii="Times New Roman" w:hAnsi="Times New Roman"/>
        </w:rPr>
      </w:pPr>
      <w:r w:rsidRPr="008F1696">
        <w:rPr>
          <w:rFonts w:ascii="Times New Roman" w:hAnsi="Times New Roman"/>
          <w:b/>
        </w:rPr>
        <w:t>Inadvertent Interchange</w:t>
      </w:r>
      <w:r w:rsidRPr="00E47933">
        <w:rPr>
          <w:rFonts w:ascii="Times New Roman" w:hAnsi="Times New Roman"/>
        </w:rPr>
        <w:t xml:space="preserve"> means the difference between net actual energy flow and net scheduled energy flow into or out of the New England Control Area. </w:t>
      </w:r>
    </w:p>
    <w:p w14:paraId="63E54BA6" w14:textId="77777777" w:rsidR="008B4530" w:rsidRPr="00E47933" w:rsidRDefault="008B4530" w:rsidP="008B4530">
      <w:pPr>
        <w:spacing w:after="0" w:line="360" w:lineRule="auto"/>
        <w:rPr>
          <w:rFonts w:ascii="Times New Roman" w:hAnsi="Times New Roman"/>
        </w:rPr>
      </w:pPr>
    </w:p>
    <w:p w14:paraId="63E54BA7" w14:textId="1229A9A0" w:rsidR="008B4530" w:rsidRDefault="008369D8" w:rsidP="008B4530">
      <w:pPr>
        <w:spacing w:after="0" w:line="360" w:lineRule="auto"/>
        <w:rPr>
          <w:rFonts w:ascii="Times New Roman" w:hAnsi="Times New Roman"/>
        </w:rPr>
      </w:pPr>
      <w:r w:rsidRPr="008F1696">
        <w:rPr>
          <w:rFonts w:ascii="Times New Roman" w:hAnsi="Times New Roman"/>
          <w:b/>
        </w:rPr>
        <w:t>Increment Offer</w:t>
      </w:r>
      <w:r w:rsidRPr="00E47933">
        <w:rPr>
          <w:rFonts w:ascii="Times New Roman" w:hAnsi="Times New Roman"/>
        </w:rPr>
        <w:t xml:space="preserve"> means an offer to sell energy at a specified Location in the Day-Ahead Energy Market</w:t>
      </w:r>
      <w:r>
        <w:rPr>
          <w:rFonts w:ascii="Times New Roman" w:hAnsi="Times New Roman"/>
        </w:rPr>
        <w:t xml:space="preserve"> which is not associated with a physical supply</w:t>
      </w:r>
      <w:r w:rsidRPr="00E47933">
        <w:rPr>
          <w:rFonts w:ascii="Times New Roman" w:hAnsi="Times New Roman"/>
        </w:rPr>
        <w:t xml:space="preserve">.  An accepted Increment Offer results in scheduled </w:t>
      </w:r>
      <w:r w:rsidR="00CF130A">
        <w:rPr>
          <w:rFonts w:ascii="Times New Roman" w:hAnsi="Times New Roman"/>
        </w:rPr>
        <w:t xml:space="preserve">supply </w:t>
      </w:r>
      <w:r w:rsidRPr="00E47933">
        <w:rPr>
          <w:rFonts w:ascii="Times New Roman" w:hAnsi="Times New Roman"/>
        </w:rPr>
        <w:t xml:space="preserve">at the specified Location in the Day-Ahead Energy Market. </w:t>
      </w:r>
    </w:p>
    <w:p w14:paraId="63E54BA8" w14:textId="77777777" w:rsidR="008B4530" w:rsidRDefault="008B4530" w:rsidP="008B4530">
      <w:pPr>
        <w:spacing w:after="0" w:line="360" w:lineRule="auto"/>
        <w:rPr>
          <w:rFonts w:ascii="Times New Roman" w:hAnsi="Times New Roman"/>
        </w:rPr>
      </w:pPr>
    </w:p>
    <w:p w14:paraId="63E54BA9" w14:textId="77777777" w:rsidR="008B4530" w:rsidRDefault="008369D8" w:rsidP="008B4530">
      <w:pPr>
        <w:spacing w:after="0" w:line="360" w:lineRule="auto"/>
        <w:rPr>
          <w:rFonts w:ascii="Times New Roman" w:hAnsi="Times New Roman"/>
        </w:rPr>
      </w:pPr>
      <w:r w:rsidRPr="00065FE5">
        <w:rPr>
          <w:rFonts w:ascii="Times New Roman" w:hAnsi="Times New Roman"/>
          <w:b/>
        </w:rPr>
        <w:t>Incremental ARR</w:t>
      </w:r>
      <w:r>
        <w:rPr>
          <w:rFonts w:ascii="Times New Roman" w:hAnsi="Times New Roman"/>
        </w:rPr>
        <w:t xml:space="preserve"> is an ARR provided in recognition of a participant-funded transmission system upgrade pursuant to Appendix C of this Market Rule.</w:t>
      </w:r>
    </w:p>
    <w:p w14:paraId="63E54BAA" w14:textId="77777777" w:rsidR="008B4530" w:rsidRDefault="008B4530" w:rsidP="008B4530">
      <w:pPr>
        <w:spacing w:after="0" w:line="360" w:lineRule="auto"/>
        <w:rPr>
          <w:rFonts w:ascii="Times New Roman" w:hAnsi="Times New Roman"/>
        </w:rPr>
      </w:pPr>
    </w:p>
    <w:p w14:paraId="63E54BAB" w14:textId="77777777" w:rsidR="008B4530" w:rsidRDefault="008369D8" w:rsidP="008B4530">
      <w:pPr>
        <w:spacing w:after="0" w:line="360" w:lineRule="auto"/>
        <w:rPr>
          <w:rFonts w:ascii="Times New Roman" w:hAnsi="Times New Roman"/>
        </w:rPr>
      </w:pPr>
      <w:r w:rsidRPr="00065FE5">
        <w:rPr>
          <w:rFonts w:ascii="Times New Roman" w:hAnsi="Times New Roman"/>
          <w:b/>
        </w:rPr>
        <w:t>Incremental ARR Holder</w:t>
      </w:r>
      <w:r>
        <w:rPr>
          <w:rFonts w:ascii="Times New Roman" w:hAnsi="Times New Roman"/>
        </w:rPr>
        <w:t xml:space="preserve"> is an entity which is the record holder of an Incremental Auction Revenue Right in the register maintained by the ISO.</w:t>
      </w:r>
    </w:p>
    <w:p w14:paraId="63E54BAC" w14:textId="77777777" w:rsidR="008B4530" w:rsidRDefault="008B4530" w:rsidP="008B4530">
      <w:pPr>
        <w:spacing w:after="0" w:line="360" w:lineRule="auto"/>
        <w:rPr>
          <w:rFonts w:ascii="Times New Roman" w:hAnsi="Times New Roman"/>
        </w:rPr>
      </w:pPr>
    </w:p>
    <w:p w14:paraId="63E54BAD" w14:textId="77777777" w:rsidR="008B4530" w:rsidRDefault="008369D8" w:rsidP="008B4530">
      <w:pPr>
        <w:spacing w:after="0" w:line="360" w:lineRule="auto"/>
        <w:rPr>
          <w:rFonts w:ascii="Times New Roman" w:hAnsi="Times New Roman"/>
        </w:rPr>
      </w:pPr>
      <w:r w:rsidRPr="007F32A6">
        <w:rPr>
          <w:rFonts w:ascii="Times New Roman" w:hAnsi="Times New Roman"/>
          <w:b/>
        </w:rPr>
        <w:t>Incremental Cost of Reliability Service</w:t>
      </w:r>
      <w:r>
        <w:rPr>
          <w:rFonts w:ascii="Times New Roman" w:hAnsi="Times New Roman"/>
        </w:rPr>
        <w:t xml:space="preserve"> is described in Section III.13.2.5.2.5.2 of Market Rule 1.</w:t>
      </w:r>
    </w:p>
    <w:p w14:paraId="63E54BAE" w14:textId="77777777" w:rsidR="008B4530" w:rsidRPr="00E47933" w:rsidRDefault="008B4530" w:rsidP="008B4530">
      <w:pPr>
        <w:spacing w:after="0" w:line="360" w:lineRule="auto"/>
        <w:rPr>
          <w:rFonts w:ascii="Times New Roman" w:hAnsi="Times New Roman"/>
        </w:rPr>
      </w:pPr>
    </w:p>
    <w:p w14:paraId="63E54BAF" w14:textId="77777777" w:rsidR="008B4530" w:rsidRDefault="008369D8" w:rsidP="008B4530">
      <w:pPr>
        <w:spacing w:after="0" w:line="360" w:lineRule="auto"/>
        <w:rPr>
          <w:rFonts w:ascii="Times New Roman" w:hAnsi="Times New Roman"/>
        </w:rPr>
      </w:pPr>
      <w:r w:rsidRPr="008F1696">
        <w:rPr>
          <w:rFonts w:ascii="Times New Roman" w:hAnsi="Times New Roman"/>
          <w:b/>
        </w:rPr>
        <w:t>Independent Transmission Company (ITC)</w:t>
      </w:r>
      <w:r w:rsidRPr="00E47933">
        <w:rPr>
          <w:rFonts w:ascii="Times New Roman" w:hAnsi="Times New Roman"/>
        </w:rPr>
        <w:t xml:space="preserve"> is a transmission entity that assumes certain responsibilities in accordance with Section 10.05 of the Transmission Operating Agreement and Attachment M to the OATT, subject to the acceptance or approval of the </w:t>
      </w:r>
      <w:r>
        <w:rPr>
          <w:rFonts w:ascii="Times New Roman" w:hAnsi="Times New Roman"/>
        </w:rPr>
        <w:t>Commission</w:t>
      </w:r>
      <w:r w:rsidRPr="00E47933">
        <w:rPr>
          <w:rFonts w:ascii="Times New Roman" w:hAnsi="Times New Roman"/>
        </w:rPr>
        <w:t xml:space="preserve"> and a finding of the </w:t>
      </w:r>
      <w:r>
        <w:rPr>
          <w:rFonts w:ascii="Times New Roman" w:hAnsi="Times New Roman"/>
        </w:rPr>
        <w:t>Commission</w:t>
      </w:r>
      <w:r w:rsidRPr="00E47933">
        <w:rPr>
          <w:rFonts w:ascii="Times New Roman" w:hAnsi="Times New Roman"/>
        </w:rPr>
        <w:t xml:space="preserve"> that the transmission entity satisfies applicable independence requirements.</w:t>
      </w:r>
    </w:p>
    <w:p w14:paraId="63E54BB0" w14:textId="77777777" w:rsidR="008B4530" w:rsidRDefault="008B4530" w:rsidP="008B4530">
      <w:pPr>
        <w:spacing w:after="0" w:line="360" w:lineRule="auto"/>
        <w:rPr>
          <w:rFonts w:ascii="Times New Roman" w:hAnsi="Times New Roman"/>
        </w:rPr>
      </w:pPr>
    </w:p>
    <w:p w14:paraId="63E54BB1" w14:textId="77777777" w:rsidR="008B4530" w:rsidRDefault="008369D8" w:rsidP="008B4530">
      <w:pPr>
        <w:spacing w:after="0" w:line="360" w:lineRule="auto"/>
        <w:rPr>
          <w:rFonts w:ascii="Times New Roman" w:hAnsi="Times New Roman"/>
        </w:rPr>
      </w:pPr>
      <w:r w:rsidRPr="007326A1">
        <w:rPr>
          <w:rFonts w:ascii="Times New Roman" w:hAnsi="Times New Roman"/>
          <w:b/>
        </w:rPr>
        <w:t>Information Request</w:t>
      </w:r>
      <w:r>
        <w:rPr>
          <w:rFonts w:ascii="Times New Roman" w:hAnsi="Times New Roman"/>
        </w:rPr>
        <w:t xml:space="preserve"> is a request from a potential Disputing Party submitted in writing to the ISO for access to Confidential Information.</w:t>
      </w:r>
    </w:p>
    <w:p w14:paraId="63E54BB2" w14:textId="77777777" w:rsidR="008B4530" w:rsidRDefault="008B4530" w:rsidP="008B4530">
      <w:pPr>
        <w:spacing w:after="0" w:line="360" w:lineRule="auto"/>
        <w:rPr>
          <w:rFonts w:ascii="Times New Roman" w:hAnsi="Times New Roman"/>
        </w:rPr>
      </w:pPr>
    </w:p>
    <w:p w14:paraId="63E54BB3" w14:textId="77777777" w:rsidR="008B4530" w:rsidRDefault="008369D8" w:rsidP="008B4530">
      <w:pPr>
        <w:spacing w:after="0" w:line="360" w:lineRule="auto"/>
        <w:rPr>
          <w:rFonts w:ascii="Times New Roman" w:hAnsi="Times New Roman"/>
        </w:rPr>
      </w:pPr>
      <w:r w:rsidRPr="007326A1">
        <w:rPr>
          <w:rFonts w:ascii="Times New Roman" w:hAnsi="Times New Roman"/>
          <w:b/>
        </w:rPr>
        <w:t>Initial Market Participant Financial Assurance Requirement</w:t>
      </w:r>
      <w:r>
        <w:rPr>
          <w:rFonts w:ascii="Times New Roman" w:hAnsi="Times New Roman"/>
        </w:rPr>
        <w:t xml:space="preserve"> is calculated for new Market Participants and Returning Market Participants, other than an FTR-Only Customer or a Governance Only Member, according to Section IV of the ISO New England Financial Assurance Policy.</w:t>
      </w:r>
    </w:p>
    <w:p w14:paraId="63E54BB4" w14:textId="77777777" w:rsidR="008B4530" w:rsidRPr="00E47933" w:rsidRDefault="008B4530" w:rsidP="008B4530">
      <w:pPr>
        <w:spacing w:after="0" w:line="360" w:lineRule="auto"/>
        <w:rPr>
          <w:rFonts w:ascii="Times New Roman" w:hAnsi="Times New Roman"/>
        </w:rPr>
      </w:pPr>
    </w:p>
    <w:p w14:paraId="63E54BB5" w14:textId="77777777" w:rsidR="008B4530" w:rsidRDefault="008369D8" w:rsidP="008B4530">
      <w:pPr>
        <w:spacing w:after="0" w:line="360" w:lineRule="auto"/>
        <w:rPr>
          <w:rFonts w:ascii="Times New Roman" w:hAnsi="Times New Roman"/>
        </w:rPr>
      </w:pPr>
      <w:r w:rsidRPr="00BD2F7A">
        <w:rPr>
          <w:rFonts w:ascii="Times New Roman" w:hAnsi="Times New Roman"/>
          <w:b/>
        </w:rPr>
        <w:t>Installed Capacity Requirement</w:t>
      </w:r>
      <w:r w:rsidRPr="00E47933">
        <w:rPr>
          <w:rFonts w:ascii="Times New Roman" w:hAnsi="Times New Roman"/>
        </w:rPr>
        <w:t xml:space="preserve"> means the level of capacity required to meet the reliability requirements defined for the New England Control Area, as described in Section III.12 of Market Rule 1. </w:t>
      </w:r>
    </w:p>
    <w:p w14:paraId="63E54BB6" w14:textId="77777777" w:rsidR="008B4530" w:rsidRPr="00E47933" w:rsidRDefault="008B4530" w:rsidP="008B4530">
      <w:pPr>
        <w:spacing w:after="0" w:line="360" w:lineRule="auto"/>
        <w:rPr>
          <w:rFonts w:ascii="Times New Roman" w:hAnsi="Times New Roman"/>
        </w:rPr>
      </w:pPr>
    </w:p>
    <w:p w14:paraId="63E54BB7" w14:textId="77777777" w:rsidR="008B4530" w:rsidRDefault="008369D8" w:rsidP="008B4530">
      <w:pPr>
        <w:spacing w:after="0" w:line="360" w:lineRule="auto"/>
        <w:rPr>
          <w:rFonts w:ascii="Times New Roman" w:hAnsi="Times New Roman"/>
        </w:rPr>
      </w:pPr>
      <w:r w:rsidRPr="00BD2F7A">
        <w:rPr>
          <w:rFonts w:ascii="Times New Roman" w:hAnsi="Times New Roman"/>
          <w:b/>
        </w:rPr>
        <w:t>Interchange Transactions</w:t>
      </w:r>
      <w:r w:rsidRPr="00E47933">
        <w:rPr>
          <w:rFonts w:ascii="Times New Roman" w:hAnsi="Times New Roman"/>
        </w:rPr>
        <w:t xml:space="preserve"> are transactions deemed to be effected under Market Rule 1. </w:t>
      </w:r>
    </w:p>
    <w:p w14:paraId="63E54BB8" w14:textId="77777777" w:rsidR="008B4530" w:rsidRDefault="008B4530" w:rsidP="008B4530">
      <w:pPr>
        <w:spacing w:after="0" w:line="360" w:lineRule="auto"/>
        <w:rPr>
          <w:rFonts w:ascii="Times New Roman" w:hAnsi="Times New Roman"/>
        </w:rPr>
      </w:pPr>
    </w:p>
    <w:p w14:paraId="63E54BB9" w14:textId="77777777" w:rsidR="008B4530" w:rsidRDefault="008369D8" w:rsidP="008B4530">
      <w:pPr>
        <w:spacing w:after="0" w:line="360" w:lineRule="auto"/>
        <w:rPr>
          <w:rFonts w:ascii="Times New Roman" w:hAnsi="Times New Roman"/>
        </w:rPr>
      </w:pPr>
      <w:r w:rsidRPr="009566E5">
        <w:rPr>
          <w:rFonts w:ascii="Times New Roman" w:hAnsi="Times New Roman"/>
          <w:b/>
        </w:rPr>
        <w:t>Interconnecting Transmission Owner</w:t>
      </w:r>
      <w:r>
        <w:rPr>
          <w:rFonts w:ascii="Times New Roman" w:hAnsi="Times New Roman"/>
        </w:rPr>
        <w:t xml:space="preserve"> has the meaning specified in Section I of Schedule 22</w:t>
      </w:r>
      <w:proofErr w:type="gramStart"/>
      <w:r>
        <w:rPr>
          <w:rFonts w:ascii="Times New Roman" w:hAnsi="Times New Roman"/>
        </w:rPr>
        <w:t>,  Attachment</w:t>
      </w:r>
      <w:proofErr w:type="gramEnd"/>
      <w:r>
        <w:rPr>
          <w:rFonts w:ascii="Times New Roman" w:hAnsi="Times New Roman"/>
        </w:rPr>
        <w:t xml:space="preserve"> 1 to Schedule 23, and Section I of Schedule 25 of the OATT.</w:t>
      </w:r>
    </w:p>
    <w:p w14:paraId="63E54BBA" w14:textId="77777777" w:rsidR="008B4530" w:rsidRDefault="008B4530" w:rsidP="008B4530">
      <w:pPr>
        <w:spacing w:after="0" w:line="360" w:lineRule="auto"/>
        <w:rPr>
          <w:rFonts w:ascii="Times New Roman" w:hAnsi="Times New Roman"/>
        </w:rPr>
      </w:pPr>
    </w:p>
    <w:p w14:paraId="63E54BBB" w14:textId="77777777" w:rsidR="008B4530" w:rsidRDefault="008369D8" w:rsidP="008B4530">
      <w:pPr>
        <w:spacing w:after="0" w:line="360" w:lineRule="auto"/>
        <w:rPr>
          <w:rFonts w:ascii="Times New Roman" w:hAnsi="Times New Roman"/>
        </w:rPr>
      </w:pPr>
      <w:r w:rsidRPr="00BD2F7A">
        <w:rPr>
          <w:rFonts w:ascii="Times New Roman" w:hAnsi="Times New Roman"/>
          <w:b/>
        </w:rPr>
        <w:t>Interconnection Agreement</w:t>
      </w:r>
      <w:r w:rsidRPr="00E47933">
        <w:rPr>
          <w:rFonts w:ascii="Times New Roman" w:hAnsi="Times New Roman"/>
        </w:rPr>
        <w:t xml:space="preserve"> is the “Large Generat</w:t>
      </w:r>
      <w:r>
        <w:rPr>
          <w:rFonts w:ascii="Times New Roman" w:hAnsi="Times New Roman"/>
        </w:rPr>
        <w:t>or Interconnection Agreement”</w:t>
      </w:r>
      <w:proofErr w:type="gramStart"/>
      <w:r>
        <w:rPr>
          <w:rFonts w:ascii="Times New Roman" w:hAnsi="Times New Roman"/>
        </w:rPr>
        <w:t xml:space="preserve">, </w:t>
      </w:r>
      <w:r w:rsidRPr="00E47933">
        <w:rPr>
          <w:rFonts w:ascii="Times New Roman" w:hAnsi="Times New Roman"/>
        </w:rPr>
        <w:t xml:space="preserve"> the</w:t>
      </w:r>
      <w:proofErr w:type="gramEnd"/>
      <w:r w:rsidRPr="00E47933">
        <w:rPr>
          <w:rFonts w:ascii="Times New Roman" w:hAnsi="Times New Roman"/>
        </w:rPr>
        <w:t xml:space="preserve"> “Small Generator Interconnection Agreement”</w:t>
      </w:r>
      <w:r>
        <w:rPr>
          <w:rFonts w:ascii="Times New Roman" w:hAnsi="Times New Roman"/>
        </w:rPr>
        <w:t xml:space="preserve">, or the “Elective Transmission Upgrade Interconnection Agreement” pursuant to Schedules 22, </w:t>
      </w:r>
      <w:r w:rsidRPr="00E47933">
        <w:rPr>
          <w:rFonts w:ascii="Times New Roman" w:hAnsi="Times New Roman"/>
        </w:rPr>
        <w:t>23</w:t>
      </w:r>
      <w:r>
        <w:rPr>
          <w:rFonts w:ascii="Times New Roman" w:hAnsi="Times New Roman"/>
        </w:rPr>
        <w:t xml:space="preserve"> or 25</w:t>
      </w:r>
      <w:r w:rsidRPr="00E47933">
        <w:rPr>
          <w:rFonts w:ascii="Times New Roman" w:hAnsi="Times New Roman"/>
        </w:rPr>
        <w:t xml:space="preserve"> of the ISO OATT</w:t>
      </w:r>
      <w:r>
        <w:rPr>
          <w:rFonts w:ascii="Times New Roman" w:hAnsi="Times New Roman"/>
        </w:rPr>
        <w:t xml:space="preserve"> or an interconnection agreement approved by the Commission prior to the adoption of the Interconnection Procedures</w:t>
      </w:r>
      <w:r w:rsidRPr="00E47933">
        <w:rPr>
          <w:rFonts w:ascii="Times New Roman" w:hAnsi="Times New Roman"/>
        </w:rPr>
        <w:t xml:space="preserve">. </w:t>
      </w:r>
    </w:p>
    <w:p w14:paraId="63E54BBC" w14:textId="77777777" w:rsidR="008B4530" w:rsidRDefault="008B4530" w:rsidP="008B4530">
      <w:pPr>
        <w:spacing w:after="0" w:line="360" w:lineRule="auto"/>
        <w:rPr>
          <w:rFonts w:ascii="Times New Roman" w:hAnsi="Times New Roman"/>
        </w:rPr>
      </w:pPr>
    </w:p>
    <w:p w14:paraId="63E54BBD" w14:textId="77777777" w:rsidR="008B4530" w:rsidRDefault="008369D8" w:rsidP="008B4530">
      <w:pPr>
        <w:spacing w:after="0" w:line="360" w:lineRule="auto"/>
        <w:rPr>
          <w:rFonts w:ascii="Times New Roman" w:hAnsi="Times New Roman"/>
        </w:rPr>
      </w:pPr>
      <w:r w:rsidRPr="009566E5">
        <w:rPr>
          <w:rFonts w:ascii="Times New Roman" w:hAnsi="Times New Roman"/>
          <w:b/>
        </w:rPr>
        <w:t>Interconnection Customer</w:t>
      </w:r>
      <w:r>
        <w:rPr>
          <w:rFonts w:ascii="Times New Roman" w:hAnsi="Times New Roman"/>
        </w:rPr>
        <w:t xml:space="preserve"> has the meaning specified in Section I of Schedule 22, Attachment 1 to Schedule 23, and Section I of Schedule 25 of the OATT.</w:t>
      </w:r>
    </w:p>
    <w:p w14:paraId="63E54BBE" w14:textId="77777777" w:rsidR="008B4530" w:rsidRDefault="008B4530" w:rsidP="008B4530">
      <w:pPr>
        <w:spacing w:after="0" w:line="360" w:lineRule="auto"/>
        <w:rPr>
          <w:rFonts w:ascii="Times New Roman" w:hAnsi="Times New Roman"/>
        </w:rPr>
      </w:pPr>
    </w:p>
    <w:p w14:paraId="63E54BBF" w14:textId="77777777" w:rsidR="008B4530" w:rsidRDefault="008369D8" w:rsidP="008B4530">
      <w:pPr>
        <w:spacing w:after="0" w:line="360" w:lineRule="auto"/>
        <w:rPr>
          <w:rFonts w:ascii="Times New Roman" w:hAnsi="Times New Roman"/>
        </w:rPr>
      </w:pPr>
      <w:r w:rsidRPr="007F32A6">
        <w:rPr>
          <w:rFonts w:ascii="Times New Roman" w:hAnsi="Times New Roman"/>
          <w:b/>
        </w:rPr>
        <w:t>Interconnection Feasibility Study Agreement</w:t>
      </w:r>
      <w:r>
        <w:rPr>
          <w:rFonts w:ascii="Times New Roman" w:hAnsi="Times New Roman"/>
        </w:rPr>
        <w:t xml:space="preserve"> has the meaning specified in Section I of Schedule 22</w:t>
      </w:r>
      <w:proofErr w:type="gramStart"/>
      <w:r>
        <w:rPr>
          <w:rFonts w:ascii="Times New Roman" w:hAnsi="Times New Roman"/>
        </w:rPr>
        <w:t>,  Attachment</w:t>
      </w:r>
      <w:proofErr w:type="gramEnd"/>
      <w:r>
        <w:rPr>
          <w:rFonts w:ascii="Times New Roman" w:hAnsi="Times New Roman"/>
        </w:rPr>
        <w:t xml:space="preserve"> 1 to Schedule 23, or Section I of Schedule 25 of the OATT.</w:t>
      </w:r>
    </w:p>
    <w:p w14:paraId="63E54BC0" w14:textId="77777777" w:rsidR="008B4530" w:rsidRDefault="008B4530" w:rsidP="008B4530">
      <w:pPr>
        <w:spacing w:after="0" w:line="360" w:lineRule="auto"/>
        <w:rPr>
          <w:rFonts w:ascii="Times New Roman" w:hAnsi="Times New Roman"/>
        </w:rPr>
      </w:pPr>
    </w:p>
    <w:p w14:paraId="6A2288F2" w14:textId="4455B3A1" w:rsidR="00716F80" w:rsidRDefault="008369D8" w:rsidP="00716F80">
      <w:pPr>
        <w:spacing w:after="0" w:line="360" w:lineRule="auto"/>
        <w:rPr>
          <w:rFonts w:ascii="Times New Roman" w:hAnsi="Times New Roman"/>
        </w:rPr>
      </w:pPr>
      <w:r w:rsidRPr="00EB77B7">
        <w:rPr>
          <w:rFonts w:ascii="Times New Roman" w:hAnsi="Times New Roman"/>
          <w:b/>
        </w:rPr>
        <w:lastRenderedPageBreak/>
        <w:t>Interconnection Procedure</w:t>
      </w:r>
      <w:r>
        <w:rPr>
          <w:rFonts w:ascii="Times New Roman" w:hAnsi="Times New Roman"/>
        </w:rPr>
        <w:t xml:space="preserve"> is the “Large Generator Interconnection Procedures”</w:t>
      </w:r>
      <w:proofErr w:type="gramStart"/>
      <w:r>
        <w:rPr>
          <w:rFonts w:ascii="Times New Roman" w:hAnsi="Times New Roman"/>
        </w:rPr>
        <w:t>,  the</w:t>
      </w:r>
      <w:proofErr w:type="gramEnd"/>
      <w:r>
        <w:rPr>
          <w:rFonts w:ascii="Times New Roman" w:hAnsi="Times New Roman"/>
        </w:rPr>
        <w:t xml:space="preserve"> “Small Generator Interconnection Procedures”, or the “Elective Transmission Upgrade Interconnection Procedures”  pursuant to Schedules 22, 23, and 25 of the ISO OATT.</w:t>
      </w:r>
      <w:r w:rsidR="00716F80" w:rsidRPr="00716F80">
        <w:rPr>
          <w:rFonts w:ascii="Times New Roman" w:hAnsi="Times New Roman"/>
        </w:rPr>
        <w:t xml:space="preserve"> </w:t>
      </w:r>
    </w:p>
    <w:p w14:paraId="49EC8A66" w14:textId="77777777" w:rsidR="00716F80" w:rsidRDefault="00716F80" w:rsidP="00716F80">
      <w:pPr>
        <w:spacing w:after="0" w:line="360" w:lineRule="auto"/>
        <w:rPr>
          <w:rFonts w:ascii="Times New Roman" w:hAnsi="Times New Roman"/>
        </w:rPr>
      </w:pPr>
    </w:p>
    <w:p w14:paraId="63E54BC1" w14:textId="128646C5" w:rsidR="008B4530" w:rsidRDefault="00716F80" w:rsidP="00716F80">
      <w:pPr>
        <w:spacing w:after="0" w:line="360" w:lineRule="auto"/>
        <w:rPr>
          <w:rFonts w:ascii="Times New Roman" w:hAnsi="Times New Roman"/>
        </w:rPr>
      </w:pPr>
      <w:r w:rsidRPr="00927050">
        <w:rPr>
          <w:rFonts w:ascii="Times New Roman" w:hAnsi="Times New Roman"/>
          <w:b/>
        </w:rPr>
        <w:t>Interconnection Reliability Operating Limit (IROL)</w:t>
      </w:r>
      <w:r>
        <w:rPr>
          <w:rFonts w:ascii="Times New Roman" w:hAnsi="Times New Roman"/>
        </w:rPr>
        <w:t xml:space="preserve"> has the meaning specified in the Glossary of Terms Used in NERC Reliability Standards.</w:t>
      </w:r>
    </w:p>
    <w:p w14:paraId="63E54BC2" w14:textId="77777777" w:rsidR="008B4530" w:rsidRDefault="008B4530" w:rsidP="008B4530">
      <w:pPr>
        <w:spacing w:after="0" w:line="360" w:lineRule="auto"/>
        <w:rPr>
          <w:rFonts w:ascii="Times New Roman" w:hAnsi="Times New Roman"/>
        </w:rPr>
      </w:pPr>
    </w:p>
    <w:p w14:paraId="63E54BC3" w14:textId="77777777" w:rsidR="008B4530" w:rsidRDefault="008369D8" w:rsidP="008B4530">
      <w:pPr>
        <w:spacing w:after="0" w:line="360" w:lineRule="auto"/>
        <w:rPr>
          <w:rFonts w:ascii="Times New Roman" w:hAnsi="Times New Roman"/>
        </w:rPr>
      </w:pPr>
      <w:r w:rsidRPr="007F32A6">
        <w:rPr>
          <w:rFonts w:ascii="Times New Roman" w:hAnsi="Times New Roman"/>
          <w:b/>
        </w:rPr>
        <w:t>Interconnection Request</w:t>
      </w:r>
      <w:r>
        <w:rPr>
          <w:rFonts w:ascii="Times New Roman" w:hAnsi="Times New Roman"/>
        </w:rPr>
        <w:t xml:space="preserve"> has the meaning specified in Section I of Schedule 22, Attachment 1 to Schedule 23, or Section I of Schedule 25 of the OATT.</w:t>
      </w:r>
    </w:p>
    <w:p w14:paraId="63E54BC4" w14:textId="77777777" w:rsidR="008B4530" w:rsidRDefault="008B4530" w:rsidP="008B4530">
      <w:pPr>
        <w:spacing w:after="0" w:line="360" w:lineRule="auto"/>
        <w:rPr>
          <w:rFonts w:ascii="Times New Roman" w:hAnsi="Times New Roman"/>
        </w:rPr>
      </w:pPr>
    </w:p>
    <w:p w14:paraId="63E54BC5" w14:textId="77777777" w:rsidR="008B4530" w:rsidRDefault="008369D8" w:rsidP="008B4530">
      <w:pPr>
        <w:spacing w:after="0" w:line="360" w:lineRule="auto"/>
        <w:rPr>
          <w:rFonts w:ascii="Times New Roman" w:hAnsi="Times New Roman"/>
        </w:rPr>
      </w:pPr>
      <w:r w:rsidRPr="00BD2F7A">
        <w:rPr>
          <w:rFonts w:ascii="Times New Roman" w:hAnsi="Times New Roman"/>
          <w:b/>
        </w:rPr>
        <w:t>Interconnection Rights Holder(s) (IRH)</w:t>
      </w:r>
      <w:r w:rsidRPr="00E47933">
        <w:rPr>
          <w:rFonts w:ascii="Times New Roman" w:hAnsi="Times New Roman"/>
        </w:rPr>
        <w:t xml:space="preserve"> has the meaning given to it in Schedule 20A to Section II of this Tariff.  </w:t>
      </w:r>
    </w:p>
    <w:p w14:paraId="63E54BC6" w14:textId="77777777" w:rsidR="008B4530" w:rsidRPr="00A9183F" w:rsidRDefault="008B4530" w:rsidP="008B4530">
      <w:pPr>
        <w:spacing w:after="0" w:line="360" w:lineRule="auto"/>
        <w:rPr>
          <w:rFonts w:ascii="Times New Roman" w:hAnsi="Times New Roman"/>
          <w:b/>
        </w:rPr>
      </w:pPr>
    </w:p>
    <w:p w14:paraId="63E54BC7" w14:textId="77777777" w:rsidR="008B4530" w:rsidRDefault="008369D8" w:rsidP="008B4530">
      <w:pPr>
        <w:spacing w:after="0" w:line="360" w:lineRule="auto"/>
        <w:rPr>
          <w:rFonts w:ascii="Times New Roman" w:hAnsi="Times New Roman"/>
        </w:rPr>
      </w:pPr>
      <w:r w:rsidRPr="00A9183F">
        <w:rPr>
          <w:rFonts w:ascii="Times New Roman" w:hAnsi="Times New Roman"/>
          <w:b/>
        </w:rPr>
        <w:t>Interconnection System Impact Study Agreement</w:t>
      </w:r>
      <w:r>
        <w:rPr>
          <w:rFonts w:ascii="Times New Roman" w:hAnsi="Times New Roman"/>
        </w:rPr>
        <w:t xml:space="preserve"> has the meaning specified in Section I of Schedule 22, Attachment 1 to Schedule 23 and Section I of Schedule 25 of the OATT.</w:t>
      </w:r>
    </w:p>
    <w:p w14:paraId="63E54BC8" w14:textId="77777777" w:rsidR="008B4530" w:rsidRPr="00E47933" w:rsidRDefault="008B4530" w:rsidP="008B4530">
      <w:pPr>
        <w:spacing w:after="0" w:line="360" w:lineRule="auto"/>
        <w:rPr>
          <w:rFonts w:ascii="Times New Roman" w:hAnsi="Times New Roman"/>
        </w:rPr>
      </w:pPr>
    </w:p>
    <w:p w14:paraId="63E54BC9" w14:textId="77777777" w:rsidR="008B4530" w:rsidRPr="00A94249" w:rsidRDefault="008369D8" w:rsidP="008B4530">
      <w:pPr>
        <w:spacing w:after="0" w:line="360" w:lineRule="auto"/>
        <w:rPr>
          <w:rFonts w:ascii="Times New Roman" w:hAnsi="Times New Roman"/>
        </w:rPr>
      </w:pPr>
      <w:r w:rsidRPr="00BD2F7A">
        <w:rPr>
          <w:rFonts w:ascii="Times New Roman" w:hAnsi="Times New Roman"/>
          <w:b/>
        </w:rPr>
        <w:t>Interest</w:t>
      </w:r>
      <w:r w:rsidRPr="00E47933">
        <w:rPr>
          <w:rFonts w:ascii="Times New Roman" w:hAnsi="Times New Roman"/>
        </w:rPr>
        <w:t xml:space="preserve"> is interest calculated in the manner specified in Section II.8.3.</w:t>
      </w:r>
      <w:r w:rsidRPr="00E26621">
        <w:rPr>
          <w:rFonts w:ascii="Times New Roman" w:hAnsi="Times New Roman"/>
        </w:rPr>
        <w:t xml:space="preserve"> </w:t>
      </w:r>
    </w:p>
    <w:p w14:paraId="63E54BCA" w14:textId="77777777" w:rsidR="008B4530" w:rsidRPr="00A94249" w:rsidRDefault="008B4530" w:rsidP="008B4530">
      <w:pPr>
        <w:spacing w:after="0" w:line="360" w:lineRule="auto"/>
        <w:rPr>
          <w:rFonts w:ascii="Times New Roman" w:hAnsi="Times New Roman"/>
        </w:rPr>
      </w:pPr>
    </w:p>
    <w:p w14:paraId="63E54BCB" w14:textId="77777777" w:rsidR="008B4530" w:rsidRDefault="008369D8" w:rsidP="008B4530">
      <w:pPr>
        <w:spacing w:after="0" w:line="360" w:lineRule="auto"/>
        <w:rPr>
          <w:rFonts w:ascii="Times New Roman" w:hAnsi="Times New Roman"/>
        </w:rPr>
      </w:pPr>
      <w:r w:rsidRPr="00A94249">
        <w:rPr>
          <w:rFonts w:ascii="Times New Roman" w:hAnsi="Times New Roman"/>
          <w:b/>
        </w:rPr>
        <w:t>Interface Bid</w:t>
      </w:r>
      <w:r w:rsidRPr="00653C9F">
        <w:rPr>
          <w:rFonts w:ascii="Times New Roman" w:hAnsi="Times New Roman"/>
        </w:rPr>
        <w:t xml:space="preserve"> is a unified real-time bid to simultaneously purchase and sell energy on each side of an external interface for which the enhanced scheduling procedures in Section III.1.10.7.A are implemented.</w:t>
      </w:r>
    </w:p>
    <w:p w14:paraId="63E54BCC" w14:textId="77777777" w:rsidR="008B4530" w:rsidRDefault="008B4530" w:rsidP="008B4530">
      <w:pPr>
        <w:spacing w:after="0" w:line="360" w:lineRule="auto"/>
        <w:rPr>
          <w:rFonts w:ascii="Times New Roman" w:hAnsi="Times New Roman"/>
        </w:rPr>
      </w:pPr>
    </w:p>
    <w:p w14:paraId="63E54BCD" w14:textId="77777777" w:rsidR="008B4530" w:rsidRDefault="008369D8" w:rsidP="008B4530">
      <w:pPr>
        <w:spacing w:after="0" w:line="360" w:lineRule="auto"/>
        <w:rPr>
          <w:rFonts w:ascii="Times New Roman" w:hAnsi="Times New Roman"/>
        </w:rPr>
      </w:pPr>
      <w:r w:rsidRPr="00BD2F7A">
        <w:rPr>
          <w:rFonts w:ascii="Times New Roman" w:hAnsi="Times New Roman"/>
          <w:b/>
        </w:rPr>
        <w:t>Intermittent Power Resource</w:t>
      </w:r>
      <w:r w:rsidRPr="00E47933">
        <w:rPr>
          <w:rFonts w:ascii="Times New Roman" w:hAnsi="Times New Roman"/>
        </w:rPr>
        <w:t xml:space="preserve"> is </w:t>
      </w:r>
      <w:r w:rsidRPr="009D3FDB">
        <w:rPr>
          <w:rFonts w:ascii="Times New Roman" w:hAnsi="Times New Roman"/>
        </w:rPr>
        <w:t xml:space="preserve">a wind, solar, run of river hydro </w:t>
      </w:r>
      <w:r w:rsidRPr="00D475A7">
        <w:rPr>
          <w:rFonts w:ascii="Times New Roman" w:hAnsi="Times New Roman"/>
        </w:rPr>
        <w:t>or</w:t>
      </w:r>
      <w:r w:rsidRPr="009D3FDB">
        <w:rPr>
          <w:rFonts w:ascii="Times New Roman" w:hAnsi="Times New Roman"/>
        </w:rPr>
        <w:t xml:space="preserve"> other renewable resource that does not have control over its net power output</w:t>
      </w:r>
      <w:r>
        <w:rPr>
          <w:rFonts w:ascii="Times New Roman" w:hAnsi="Times New Roman"/>
        </w:rPr>
        <w:t>.</w:t>
      </w:r>
      <w:r w:rsidRPr="00E47933">
        <w:rPr>
          <w:rFonts w:ascii="Times New Roman" w:hAnsi="Times New Roman"/>
        </w:rPr>
        <w:t xml:space="preserve"> </w:t>
      </w:r>
    </w:p>
    <w:p w14:paraId="63E54BCE" w14:textId="77777777" w:rsidR="008B4530" w:rsidRPr="00E47933" w:rsidRDefault="008B4530" w:rsidP="008B4530">
      <w:pPr>
        <w:spacing w:after="0" w:line="360" w:lineRule="auto"/>
        <w:rPr>
          <w:rFonts w:ascii="Times New Roman" w:hAnsi="Times New Roman"/>
        </w:rPr>
      </w:pPr>
    </w:p>
    <w:p w14:paraId="63E54BD1" w14:textId="77777777" w:rsidR="008B4530" w:rsidRDefault="008369D8" w:rsidP="008B4530">
      <w:pPr>
        <w:spacing w:after="0" w:line="360" w:lineRule="auto"/>
        <w:rPr>
          <w:rFonts w:ascii="Times New Roman" w:hAnsi="Times New Roman"/>
        </w:rPr>
      </w:pPr>
      <w:r w:rsidRPr="00BD2F7A">
        <w:rPr>
          <w:rFonts w:ascii="Times New Roman" w:hAnsi="Times New Roman"/>
          <w:b/>
        </w:rPr>
        <w:t>Internal Bilateral for Load</w:t>
      </w:r>
      <w:r w:rsidRPr="00E47933">
        <w:rPr>
          <w:rFonts w:ascii="Times New Roman" w:hAnsi="Times New Roman"/>
        </w:rPr>
        <w:t xml:space="preserve"> is an internal bilateral transaction under which the buyer receives a reduction in Real-Time Load Obligation and the seller receives a corresponding increase in Real-Time Load Obligation in the amount of the sale, in MWs.  An Internal Bilateral for Load transaction is only applicable in the Real-Time Energy Market. </w:t>
      </w:r>
    </w:p>
    <w:p w14:paraId="63E54BD2" w14:textId="77777777" w:rsidR="008B4530" w:rsidRPr="00E47933" w:rsidRDefault="008B4530" w:rsidP="008B4530">
      <w:pPr>
        <w:spacing w:after="0" w:line="360" w:lineRule="auto"/>
        <w:rPr>
          <w:rFonts w:ascii="Times New Roman" w:hAnsi="Times New Roman"/>
        </w:rPr>
      </w:pPr>
    </w:p>
    <w:p w14:paraId="63E54BD3" w14:textId="77777777" w:rsidR="008B4530" w:rsidRDefault="008369D8" w:rsidP="008B4530">
      <w:pPr>
        <w:spacing w:after="0" w:line="360" w:lineRule="auto"/>
        <w:rPr>
          <w:rFonts w:ascii="Times New Roman" w:hAnsi="Times New Roman"/>
        </w:rPr>
      </w:pPr>
      <w:r w:rsidRPr="00BD2F7A">
        <w:rPr>
          <w:rFonts w:ascii="Times New Roman" w:hAnsi="Times New Roman"/>
          <w:b/>
        </w:rPr>
        <w:t>Internal Bilateral for Market for Energy</w:t>
      </w:r>
      <w:r w:rsidRPr="00E47933">
        <w:rPr>
          <w:rFonts w:ascii="Times New Roman" w:hAnsi="Times New Roman"/>
        </w:rPr>
        <w:t xml:space="preserve"> is an internal bilateral transaction for Energy which applies in the Day-Ahead Energy Market and Real-Time Energy Market or just the Real-Time Energy Market under which the buyer receives a reduction in Day-Ahead Adjusted Load Obligation and Real-Time Adjusted Load Obligation and the seller receives a corresponding increase in Day-Ahead Adjusted Load Obligation and Real-Time Adjusted Load Obligation in the amount of the sale, in MWs. </w:t>
      </w:r>
    </w:p>
    <w:p w14:paraId="63E54BD4" w14:textId="77777777" w:rsidR="008B4530" w:rsidRDefault="008B4530" w:rsidP="008B4530">
      <w:pPr>
        <w:spacing w:after="0" w:line="360" w:lineRule="auto"/>
        <w:rPr>
          <w:rFonts w:ascii="Times New Roman" w:hAnsi="Times New Roman"/>
        </w:rPr>
      </w:pPr>
    </w:p>
    <w:p w14:paraId="63E54BD5" w14:textId="77777777" w:rsidR="008B4530" w:rsidRDefault="008369D8" w:rsidP="008B4530">
      <w:pPr>
        <w:spacing w:after="0" w:line="360" w:lineRule="auto"/>
        <w:rPr>
          <w:rFonts w:ascii="Times New Roman" w:hAnsi="Times New Roman"/>
        </w:rPr>
      </w:pPr>
      <w:r>
        <w:rPr>
          <w:rFonts w:ascii="Times New Roman" w:hAnsi="Times New Roman"/>
          <w:b/>
        </w:rPr>
        <w:t xml:space="preserve">Internal Elective Transmission Upgrade (Internal ETU) </w:t>
      </w:r>
      <w:r>
        <w:rPr>
          <w:rFonts w:ascii="Times New Roman" w:hAnsi="Times New Roman"/>
        </w:rPr>
        <w:t>is defined in Section I of Schedule 25 of the OATT.</w:t>
      </w:r>
    </w:p>
    <w:p w14:paraId="63E54BD6" w14:textId="77777777" w:rsidR="008B4530" w:rsidRPr="00E47933" w:rsidRDefault="008B4530" w:rsidP="008B4530">
      <w:pPr>
        <w:spacing w:after="0" w:line="360" w:lineRule="auto"/>
        <w:rPr>
          <w:rFonts w:ascii="Times New Roman" w:hAnsi="Times New Roman"/>
        </w:rPr>
      </w:pPr>
    </w:p>
    <w:p w14:paraId="63E54BD7" w14:textId="77777777" w:rsidR="008B4530" w:rsidRDefault="008369D8" w:rsidP="008B4530">
      <w:pPr>
        <w:spacing w:after="0" w:line="360" w:lineRule="auto"/>
        <w:rPr>
          <w:rFonts w:ascii="Times New Roman" w:hAnsi="Times New Roman"/>
        </w:rPr>
      </w:pPr>
      <w:r w:rsidRPr="00BD2F7A">
        <w:rPr>
          <w:rFonts w:ascii="Times New Roman" w:hAnsi="Times New Roman"/>
          <w:b/>
        </w:rPr>
        <w:t>Internal Market Monitor</w:t>
      </w:r>
      <w:r w:rsidRPr="00E47933">
        <w:rPr>
          <w:rFonts w:ascii="Times New Roman" w:hAnsi="Times New Roman"/>
        </w:rPr>
        <w:t xml:space="preserve"> means the department of the ISO responsible for carrying out the market monitoring and mitigation functions specified in Appendix A and elsewhere in Market Rule</w:t>
      </w:r>
      <w:r>
        <w:rPr>
          <w:rFonts w:ascii="Times New Roman" w:hAnsi="Times New Roman"/>
        </w:rPr>
        <w:t xml:space="preserve"> 1</w:t>
      </w:r>
      <w:r w:rsidRPr="00E47933">
        <w:rPr>
          <w:rFonts w:ascii="Times New Roman" w:hAnsi="Times New Roman"/>
        </w:rPr>
        <w:t xml:space="preserve">. </w:t>
      </w:r>
    </w:p>
    <w:p w14:paraId="63E54BD8" w14:textId="77777777" w:rsidR="008B4530" w:rsidRDefault="008B4530" w:rsidP="008B4530">
      <w:pPr>
        <w:spacing w:after="0" w:line="360" w:lineRule="auto"/>
        <w:rPr>
          <w:rFonts w:ascii="Times New Roman" w:hAnsi="Times New Roman"/>
        </w:rPr>
      </w:pPr>
    </w:p>
    <w:p w14:paraId="63E54BD9" w14:textId="77777777" w:rsidR="008B4530" w:rsidRDefault="008369D8" w:rsidP="008B4530">
      <w:pPr>
        <w:spacing w:after="0" w:line="360" w:lineRule="auto"/>
        <w:rPr>
          <w:rFonts w:ascii="Times New Roman" w:hAnsi="Times New Roman"/>
        </w:rPr>
      </w:pPr>
      <w:r>
        <w:rPr>
          <w:rFonts w:ascii="Times New Roman" w:hAnsi="Times New Roman"/>
          <w:b/>
        </w:rPr>
        <w:t>Interregional Planning Stakeholder Advisory Committee (IPSAC)</w:t>
      </w:r>
      <w:r>
        <w:rPr>
          <w:rFonts w:ascii="Times New Roman" w:hAnsi="Times New Roman"/>
        </w:rPr>
        <w:t xml:space="preserve"> is the committee described as such in the Northeast Planning Protocol.</w:t>
      </w:r>
    </w:p>
    <w:p w14:paraId="63E54BDA" w14:textId="77777777" w:rsidR="008B4530" w:rsidRDefault="008B4530" w:rsidP="008B4530">
      <w:pPr>
        <w:spacing w:after="0" w:line="360" w:lineRule="auto"/>
        <w:rPr>
          <w:rFonts w:ascii="Times New Roman" w:hAnsi="Times New Roman"/>
        </w:rPr>
      </w:pPr>
    </w:p>
    <w:p w14:paraId="63E54BDB" w14:textId="77777777" w:rsidR="008B4530" w:rsidRDefault="008369D8" w:rsidP="008B4530">
      <w:pPr>
        <w:spacing w:after="0" w:line="360" w:lineRule="auto"/>
        <w:rPr>
          <w:rFonts w:ascii="Times New Roman" w:hAnsi="Times New Roman"/>
        </w:rPr>
      </w:pPr>
      <w:r>
        <w:rPr>
          <w:rFonts w:ascii="Times New Roman" w:hAnsi="Times New Roman"/>
          <w:b/>
        </w:rPr>
        <w:t>Interregional Transmission Project</w:t>
      </w:r>
      <w:r>
        <w:rPr>
          <w:rFonts w:ascii="Times New Roman" w:hAnsi="Times New Roman"/>
        </w:rPr>
        <w:t xml:space="preserve"> is a transmission project located within the New England Control Area and one or more of the neighboring transmission planning regions.</w:t>
      </w:r>
    </w:p>
    <w:p w14:paraId="63E54BDC" w14:textId="77777777" w:rsidR="008B4530" w:rsidRDefault="008B4530" w:rsidP="008B4530">
      <w:pPr>
        <w:spacing w:after="0" w:line="360" w:lineRule="auto"/>
        <w:rPr>
          <w:rFonts w:ascii="Times New Roman" w:hAnsi="Times New Roman"/>
          <w:b/>
        </w:rPr>
      </w:pPr>
    </w:p>
    <w:p w14:paraId="2D050649" w14:textId="51DBC017" w:rsidR="00C64E12" w:rsidRDefault="008369D8" w:rsidP="00C64E12">
      <w:pPr>
        <w:spacing w:after="0" w:line="360" w:lineRule="auto"/>
        <w:rPr>
          <w:rFonts w:ascii="Times New Roman" w:hAnsi="Times New Roman"/>
        </w:rPr>
      </w:pPr>
      <w:r w:rsidRPr="00921011">
        <w:rPr>
          <w:rFonts w:ascii="Times New Roman" w:hAnsi="Times New Roman"/>
          <w:b/>
        </w:rPr>
        <w:t>Interruption Cost</w:t>
      </w:r>
      <w:r>
        <w:rPr>
          <w:rFonts w:ascii="Times New Roman" w:hAnsi="Times New Roman"/>
        </w:rPr>
        <w:t xml:space="preserve"> is the amount, in dollars, that must be paid to a Market Participant each time the Market Participant’s Demand Response Resource is scheduled or dispatched in the New England Markets to reduce demand.</w:t>
      </w:r>
      <w:r w:rsidR="00C64E12" w:rsidRPr="00C64E12">
        <w:rPr>
          <w:rFonts w:ascii="Times New Roman" w:hAnsi="Times New Roman"/>
        </w:rPr>
        <w:t xml:space="preserve"> </w:t>
      </w:r>
    </w:p>
    <w:p w14:paraId="34CEF7AF" w14:textId="77777777" w:rsidR="00C64E12" w:rsidRDefault="00C64E12" w:rsidP="00C64E12">
      <w:pPr>
        <w:spacing w:after="0" w:line="360" w:lineRule="auto"/>
        <w:rPr>
          <w:rFonts w:ascii="Times New Roman" w:hAnsi="Times New Roman"/>
        </w:rPr>
      </w:pPr>
    </w:p>
    <w:p w14:paraId="63E54BDD" w14:textId="0300D443" w:rsidR="008B4530" w:rsidRPr="00E47933" w:rsidRDefault="00C64E12" w:rsidP="00C64E12">
      <w:pPr>
        <w:spacing w:after="0" w:line="360" w:lineRule="auto"/>
        <w:rPr>
          <w:rFonts w:ascii="Times New Roman" w:hAnsi="Times New Roman"/>
        </w:rPr>
      </w:pPr>
      <w:r w:rsidRPr="00060979">
        <w:rPr>
          <w:rFonts w:ascii="Times New Roman" w:hAnsi="Times New Roman"/>
          <w:b/>
        </w:rPr>
        <w:t>Inventoried Energy Day</w:t>
      </w:r>
      <w:r>
        <w:rPr>
          <w:rFonts w:ascii="Times New Roman" w:hAnsi="Times New Roman"/>
        </w:rPr>
        <w:t xml:space="preserve"> is an </w:t>
      </w:r>
      <w:r w:rsidRPr="00771968">
        <w:rPr>
          <w:rFonts w:ascii="Times New Roman" w:hAnsi="Times New Roman"/>
        </w:rPr>
        <w:t xml:space="preserve">Operating Day that occurs in the months of December, January, or February </w:t>
      </w:r>
      <w:r>
        <w:rPr>
          <w:rFonts w:ascii="Times New Roman" w:hAnsi="Times New Roman"/>
        </w:rPr>
        <w:t xml:space="preserve">during </w:t>
      </w:r>
      <w:r w:rsidRPr="00771968">
        <w:rPr>
          <w:rFonts w:ascii="Times New Roman" w:hAnsi="Times New Roman"/>
        </w:rPr>
        <w:t>the winters of 2023-2024 and 2024-2025</w:t>
      </w:r>
      <w:r>
        <w:rPr>
          <w:rFonts w:ascii="Times New Roman" w:hAnsi="Times New Roman"/>
        </w:rPr>
        <w:t xml:space="preserve"> (</w:t>
      </w:r>
      <w:r w:rsidRPr="00771968">
        <w:rPr>
          <w:rFonts w:ascii="Times New Roman" w:hAnsi="Times New Roman"/>
        </w:rPr>
        <w:t>inventoried energy program</w:t>
      </w:r>
      <w:r>
        <w:rPr>
          <w:rFonts w:ascii="Times New Roman" w:hAnsi="Times New Roman"/>
        </w:rPr>
        <w:t>)</w:t>
      </w:r>
      <w:r w:rsidRPr="00771968">
        <w:rPr>
          <w:rFonts w:ascii="Times New Roman" w:hAnsi="Times New Roman"/>
        </w:rPr>
        <w:t xml:space="preserve"> and for which the average of the high temperature and the low temperature on that Operating Day, as measured and reported by the National Weather Service at Bradley International Airport in Windsor Locks, Connecticut, is less than or equal to 17 degrees Fahrenheit</w:t>
      </w:r>
      <w:r>
        <w:rPr>
          <w:rFonts w:ascii="Times New Roman" w:hAnsi="Times New Roman"/>
        </w:rPr>
        <w:t>, as described in Section III.K.3.1 o</w:t>
      </w:r>
      <w:r w:rsidRPr="00060979">
        <w:rPr>
          <w:rFonts w:ascii="Times New Roman" w:hAnsi="Times New Roman"/>
        </w:rPr>
        <w:t>f Market Rule 1</w:t>
      </w:r>
      <w:r>
        <w:rPr>
          <w:rFonts w:ascii="Times New Roman" w:hAnsi="Times New Roman"/>
        </w:rPr>
        <w:t>.</w:t>
      </w:r>
    </w:p>
    <w:p w14:paraId="63E54BDE" w14:textId="77777777" w:rsidR="008B4530" w:rsidRDefault="008B4530" w:rsidP="008B4530">
      <w:pPr>
        <w:spacing w:after="0" w:line="360" w:lineRule="auto"/>
        <w:rPr>
          <w:rFonts w:ascii="Times New Roman" w:hAnsi="Times New Roman"/>
        </w:rPr>
      </w:pPr>
    </w:p>
    <w:p w14:paraId="63E54BDF" w14:textId="77777777" w:rsidR="008B4530" w:rsidRPr="00984780" w:rsidRDefault="008369D8" w:rsidP="008B4530">
      <w:pPr>
        <w:spacing w:after="0" w:line="360" w:lineRule="auto"/>
        <w:rPr>
          <w:rFonts w:ascii="Times New Roman" w:hAnsi="Times New Roman"/>
        </w:rPr>
      </w:pPr>
      <w:r>
        <w:rPr>
          <w:rFonts w:ascii="Times New Roman" w:hAnsi="Times New Roman"/>
          <w:b/>
        </w:rPr>
        <w:t xml:space="preserve">Investment Grade Rating, </w:t>
      </w:r>
      <w:r>
        <w:rPr>
          <w:rFonts w:ascii="Times New Roman" w:hAnsi="Times New Roman"/>
        </w:rPr>
        <w:t>for a Market (other than an FTR-Only Customer) or Non-Market Participant Transmission Customer, is either (a) a corporate investment grade rating from one or more of the Rating Agencies, or (b) if the Market Participant or Non-Market Participant Transmission Customer does not have a corporate rating from one of the Rating Agencies, then an investment grade rating for the Market Participant’s or Non-Market Participant Transmission Customer’s senior unsecured debt from one or more of the Rating Agencies.</w:t>
      </w:r>
    </w:p>
    <w:p w14:paraId="63E54BE0" w14:textId="77777777" w:rsidR="008B4530" w:rsidRDefault="008B4530" w:rsidP="008B4530">
      <w:pPr>
        <w:spacing w:after="0" w:line="360" w:lineRule="auto"/>
        <w:rPr>
          <w:rFonts w:ascii="Times New Roman" w:hAnsi="Times New Roman"/>
          <w:b/>
        </w:rPr>
      </w:pPr>
    </w:p>
    <w:p w14:paraId="63E54BE1" w14:textId="77777777" w:rsidR="008B4530" w:rsidRDefault="008369D8" w:rsidP="008B4530">
      <w:pPr>
        <w:spacing w:after="0" w:line="360" w:lineRule="auto"/>
        <w:rPr>
          <w:rFonts w:ascii="Times New Roman" w:hAnsi="Times New Roman"/>
        </w:rPr>
      </w:pPr>
      <w:r w:rsidRPr="00BD2F7A">
        <w:rPr>
          <w:rFonts w:ascii="Times New Roman" w:hAnsi="Times New Roman"/>
          <w:b/>
        </w:rPr>
        <w:t>Invoice</w:t>
      </w:r>
      <w:r w:rsidRPr="00E47933">
        <w:rPr>
          <w:rFonts w:ascii="Times New Roman" w:hAnsi="Times New Roman"/>
        </w:rPr>
        <w:t xml:space="preserve"> is a statement issued by the ISO for the net Charge owed by a Covered Entity pursuant to the ISO New England Billing Policy. </w:t>
      </w:r>
    </w:p>
    <w:p w14:paraId="63E54BE2" w14:textId="77777777" w:rsidR="008B4530" w:rsidRDefault="008B4530" w:rsidP="008B4530">
      <w:pPr>
        <w:spacing w:after="0" w:line="360" w:lineRule="auto"/>
        <w:rPr>
          <w:rFonts w:ascii="Times New Roman" w:hAnsi="Times New Roman"/>
        </w:rPr>
      </w:pPr>
    </w:p>
    <w:p w14:paraId="63E54BE3" w14:textId="77777777" w:rsidR="008B4530" w:rsidRDefault="008369D8" w:rsidP="008B4530">
      <w:pPr>
        <w:spacing w:after="0" w:line="360" w:lineRule="auto"/>
        <w:rPr>
          <w:rFonts w:ascii="Times New Roman" w:hAnsi="Times New Roman"/>
        </w:rPr>
      </w:pPr>
      <w:r w:rsidRPr="00984780">
        <w:rPr>
          <w:rFonts w:ascii="Times New Roman" w:hAnsi="Times New Roman"/>
          <w:b/>
        </w:rPr>
        <w:t>Invoice Date</w:t>
      </w:r>
      <w:r>
        <w:rPr>
          <w:rFonts w:ascii="Times New Roman" w:hAnsi="Times New Roman"/>
        </w:rPr>
        <w:t xml:space="preserve"> is the day on which the ISO issues an Invoice.</w:t>
      </w:r>
    </w:p>
    <w:p w14:paraId="63E54BE4" w14:textId="77777777" w:rsidR="008B4530" w:rsidRDefault="008B4530" w:rsidP="008B4530">
      <w:pPr>
        <w:spacing w:after="0" w:line="360" w:lineRule="auto"/>
        <w:rPr>
          <w:rFonts w:ascii="Times New Roman" w:hAnsi="Times New Roman"/>
        </w:rPr>
      </w:pPr>
    </w:p>
    <w:p w14:paraId="63E54BE5" w14:textId="77777777" w:rsidR="008B4530" w:rsidRDefault="008369D8" w:rsidP="008B4530">
      <w:pPr>
        <w:spacing w:after="0" w:line="360" w:lineRule="auto"/>
        <w:rPr>
          <w:rFonts w:ascii="Times New Roman" w:hAnsi="Times New Roman"/>
        </w:rPr>
      </w:pPr>
      <w:r>
        <w:rPr>
          <w:rFonts w:ascii="Times New Roman" w:hAnsi="Times New Roman"/>
          <w:b/>
        </w:rPr>
        <w:t xml:space="preserve">ISO </w:t>
      </w:r>
      <w:r>
        <w:rPr>
          <w:rFonts w:ascii="Times New Roman" w:hAnsi="Times New Roman"/>
        </w:rPr>
        <w:t>means ISO New England Inc.</w:t>
      </w:r>
    </w:p>
    <w:p w14:paraId="63E54BE6" w14:textId="77777777" w:rsidR="008B4530" w:rsidRDefault="008B4530" w:rsidP="008B4530">
      <w:pPr>
        <w:spacing w:after="0" w:line="360" w:lineRule="auto"/>
        <w:rPr>
          <w:rFonts w:ascii="Times New Roman" w:hAnsi="Times New Roman"/>
        </w:rPr>
      </w:pPr>
    </w:p>
    <w:p w14:paraId="63E54BE7" w14:textId="77777777" w:rsidR="008B4530" w:rsidRPr="00BD2F7A" w:rsidRDefault="008369D8" w:rsidP="008B4530">
      <w:pPr>
        <w:spacing w:after="0" w:line="360" w:lineRule="auto"/>
        <w:rPr>
          <w:rFonts w:ascii="Times New Roman" w:hAnsi="Times New Roman"/>
        </w:rPr>
      </w:pPr>
      <w:r w:rsidRPr="00984780">
        <w:rPr>
          <w:rFonts w:ascii="Times New Roman" w:hAnsi="Times New Roman"/>
          <w:b/>
        </w:rPr>
        <w:t>ISO Charges</w:t>
      </w:r>
      <w:r>
        <w:rPr>
          <w:rFonts w:ascii="Times New Roman" w:hAnsi="Times New Roman"/>
        </w:rPr>
        <w:t>, for the purposes of the ISO New England Billing Policy, are both Non-Hourly Charges and Hourly Charges.</w:t>
      </w:r>
    </w:p>
    <w:p w14:paraId="63E54BE8" w14:textId="77777777" w:rsidR="008B4530" w:rsidRPr="00E47933" w:rsidRDefault="008B4530" w:rsidP="008B4530">
      <w:pPr>
        <w:spacing w:after="0" w:line="360" w:lineRule="auto"/>
        <w:rPr>
          <w:rFonts w:ascii="Times New Roman" w:hAnsi="Times New Roman"/>
        </w:rPr>
      </w:pPr>
    </w:p>
    <w:p w14:paraId="63E54BE9" w14:textId="77777777" w:rsidR="008B4530" w:rsidRDefault="008369D8" w:rsidP="008B4530">
      <w:pPr>
        <w:spacing w:after="0" w:line="360" w:lineRule="auto"/>
        <w:rPr>
          <w:rFonts w:ascii="Times New Roman" w:hAnsi="Times New Roman"/>
        </w:rPr>
      </w:pPr>
      <w:r w:rsidRPr="00BD2F7A">
        <w:rPr>
          <w:rFonts w:ascii="Times New Roman" w:hAnsi="Times New Roman"/>
          <w:b/>
        </w:rPr>
        <w:t>ISO Control Center</w:t>
      </w:r>
      <w:r w:rsidRPr="00E47933">
        <w:rPr>
          <w:rFonts w:ascii="Times New Roman" w:hAnsi="Times New Roman"/>
        </w:rPr>
        <w:t xml:space="preserve"> is the primary control center established by the ISO for the exercise of its Operating Authority and the performance of functions as an RTO. </w:t>
      </w:r>
    </w:p>
    <w:p w14:paraId="63E54BEA" w14:textId="77777777" w:rsidR="008B4530" w:rsidRDefault="008B4530" w:rsidP="008B4530">
      <w:pPr>
        <w:spacing w:after="0" w:line="360" w:lineRule="auto"/>
        <w:rPr>
          <w:rFonts w:ascii="Times New Roman" w:hAnsi="Times New Roman"/>
        </w:rPr>
      </w:pPr>
    </w:p>
    <w:p w14:paraId="63E54BEB" w14:textId="77777777" w:rsidR="008B4530" w:rsidRDefault="008369D8" w:rsidP="008B4530">
      <w:pPr>
        <w:spacing w:after="0" w:line="360" w:lineRule="auto"/>
        <w:rPr>
          <w:rFonts w:ascii="Times New Roman" w:hAnsi="Times New Roman"/>
        </w:rPr>
      </w:pPr>
      <w:r w:rsidRPr="00194942">
        <w:rPr>
          <w:rFonts w:ascii="Times New Roman" w:hAnsi="Times New Roman"/>
          <w:b/>
        </w:rPr>
        <w:t>ISO-Initiated Claimed Capability Audit</w:t>
      </w:r>
      <w:r>
        <w:rPr>
          <w:rFonts w:ascii="Times New Roman" w:hAnsi="Times New Roman"/>
        </w:rPr>
        <w:t xml:space="preserve"> is the audit performed pursuant to Section III.1.5.1.4.</w:t>
      </w:r>
    </w:p>
    <w:p w14:paraId="63E54BEC" w14:textId="77777777" w:rsidR="008B4530" w:rsidRPr="00E47933" w:rsidRDefault="008B4530" w:rsidP="008B4530">
      <w:pPr>
        <w:spacing w:after="0" w:line="360" w:lineRule="auto"/>
        <w:rPr>
          <w:rFonts w:ascii="Times New Roman" w:hAnsi="Times New Roman"/>
        </w:rPr>
      </w:pPr>
    </w:p>
    <w:p w14:paraId="63E54BED" w14:textId="77777777" w:rsidR="008B4530" w:rsidRDefault="008369D8" w:rsidP="008B4530">
      <w:pPr>
        <w:spacing w:after="0" w:line="360" w:lineRule="auto"/>
        <w:rPr>
          <w:rFonts w:ascii="Times New Roman" w:hAnsi="Times New Roman"/>
        </w:rPr>
      </w:pPr>
      <w:r w:rsidRPr="00BD2F7A">
        <w:rPr>
          <w:rFonts w:ascii="Times New Roman" w:hAnsi="Times New Roman"/>
          <w:b/>
        </w:rPr>
        <w:t>ISO New England Administrative Procedures</w:t>
      </w:r>
      <w:r w:rsidRPr="00E47933">
        <w:rPr>
          <w:rFonts w:ascii="Times New Roman" w:hAnsi="Times New Roman"/>
        </w:rPr>
        <w:t xml:space="preserve"> means procedures adopted by the ISO to fulfill its responsibilities to apply and implement ISO New England System Rules. </w:t>
      </w:r>
    </w:p>
    <w:p w14:paraId="63E54BEE" w14:textId="77777777" w:rsidR="008B4530" w:rsidRPr="00E47933" w:rsidRDefault="008B4530" w:rsidP="008B4530">
      <w:pPr>
        <w:spacing w:after="0" w:line="360" w:lineRule="auto"/>
        <w:rPr>
          <w:rFonts w:ascii="Times New Roman" w:hAnsi="Times New Roman"/>
        </w:rPr>
      </w:pPr>
    </w:p>
    <w:p w14:paraId="63E54BEF" w14:textId="77777777" w:rsidR="008B4530" w:rsidRDefault="008369D8" w:rsidP="008B4530">
      <w:pPr>
        <w:spacing w:after="0" w:line="360" w:lineRule="auto"/>
        <w:rPr>
          <w:rFonts w:ascii="Times New Roman" w:hAnsi="Times New Roman"/>
        </w:rPr>
      </w:pPr>
      <w:r w:rsidRPr="00BD2F7A">
        <w:rPr>
          <w:rFonts w:ascii="Times New Roman" w:hAnsi="Times New Roman"/>
          <w:b/>
        </w:rPr>
        <w:t xml:space="preserve">ISO New England Billing Policy </w:t>
      </w:r>
      <w:r w:rsidRPr="00E47933">
        <w:rPr>
          <w:rFonts w:ascii="Times New Roman" w:hAnsi="Times New Roman"/>
        </w:rPr>
        <w:t xml:space="preserve">is Exhibit ID to Section I of the Transmission, Markets and Services Tariff. </w:t>
      </w:r>
    </w:p>
    <w:p w14:paraId="63E54BF0" w14:textId="77777777" w:rsidR="008B4530" w:rsidRPr="00E47933" w:rsidRDefault="008B4530" w:rsidP="008B4530">
      <w:pPr>
        <w:spacing w:after="0" w:line="360" w:lineRule="auto"/>
        <w:rPr>
          <w:rFonts w:ascii="Times New Roman" w:hAnsi="Times New Roman"/>
        </w:rPr>
      </w:pPr>
    </w:p>
    <w:p w14:paraId="63E54BF1" w14:textId="77777777" w:rsidR="008B4530" w:rsidRDefault="008369D8" w:rsidP="008B4530">
      <w:pPr>
        <w:spacing w:after="0" w:line="360" w:lineRule="auto"/>
        <w:rPr>
          <w:rFonts w:ascii="Times New Roman" w:hAnsi="Times New Roman"/>
        </w:rPr>
      </w:pPr>
      <w:r w:rsidRPr="00BD2F7A">
        <w:rPr>
          <w:rFonts w:ascii="Times New Roman" w:hAnsi="Times New Roman"/>
          <w:b/>
        </w:rPr>
        <w:t>ISO New England Filed Documents</w:t>
      </w:r>
      <w:r w:rsidRPr="00E47933">
        <w:rPr>
          <w:rFonts w:ascii="Times New Roman" w:hAnsi="Times New Roman"/>
        </w:rPr>
        <w:t xml:space="preserve"> means the Transmission, Markets and Services Tariff, including but not limited to Market Rule 1, the Participants Agreement, the Transmission Operating Agreement or other documents that affect the rates, terms and conditions of service. </w:t>
      </w:r>
    </w:p>
    <w:p w14:paraId="63E54BF2" w14:textId="77777777" w:rsidR="008B4530" w:rsidRPr="00E47933" w:rsidRDefault="008B4530" w:rsidP="008B4530">
      <w:pPr>
        <w:spacing w:after="0" w:line="360" w:lineRule="auto"/>
        <w:rPr>
          <w:rFonts w:ascii="Times New Roman" w:hAnsi="Times New Roman"/>
        </w:rPr>
      </w:pPr>
    </w:p>
    <w:p w14:paraId="63E54BF3" w14:textId="77777777" w:rsidR="008B4530" w:rsidRDefault="008369D8" w:rsidP="008B4530">
      <w:pPr>
        <w:spacing w:after="0" w:line="360" w:lineRule="auto"/>
        <w:rPr>
          <w:rFonts w:ascii="Times New Roman" w:hAnsi="Times New Roman"/>
        </w:rPr>
      </w:pPr>
      <w:r w:rsidRPr="00BD2F7A">
        <w:rPr>
          <w:rFonts w:ascii="Times New Roman" w:hAnsi="Times New Roman"/>
          <w:b/>
        </w:rPr>
        <w:t>ISO New England Financial Assurance Policy</w:t>
      </w:r>
      <w:r w:rsidRPr="00E47933">
        <w:rPr>
          <w:rFonts w:ascii="Times New Roman" w:hAnsi="Times New Roman"/>
        </w:rPr>
        <w:t xml:space="preserve"> is Exhibit IA to Section I of the Transmission, Markets and Services Tariff. </w:t>
      </w:r>
    </w:p>
    <w:p w14:paraId="63E54BF4" w14:textId="77777777" w:rsidR="008B4530" w:rsidRPr="00E47933" w:rsidRDefault="008B4530" w:rsidP="008B4530">
      <w:pPr>
        <w:spacing w:after="0" w:line="360" w:lineRule="auto"/>
        <w:rPr>
          <w:rFonts w:ascii="Times New Roman" w:hAnsi="Times New Roman"/>
        </w:rPr>
      </w:pPr>
    </w:p>
    <w:p w14:paraId="63E54BF5" w14:textId="77777777" w:rsidR="008B4530" w:rsidRDefault="008369D8" w:rsidP="008B4530">
      <w:pPr>
        <w:spacing w:after="0" w:line="360" w:lineRule="auto"/>
        <w:rPr>
          <w:rFonts w:ascii="Times New Roman" w:hAnsi="Times New Roman"/>
        </w:rPr>
      </w:pPr>
      <w:r w:rsidRPr="00BD2F7A">
        <w:rPr>
          <w:rFonts w:ascii="Times New Roman" w:hAnsi="Times New Roman"/>
          <w:b/>
        </w:rPr>
        <w:t>ISO New England Information Policy</w:t>
      </w:r>
      <w:r w:rsidRPr="00E47933">
        <w:rPr>
          <w:rFonts w:ascii="Times New Roman" w:hAnsi="Times New Roman"/>
        </w:rPr>
        <w:t xml:space="preserve"> is the policy establishing guidelines regarding the information received, created and distributed by Market Participants and the ISO in connection with the settlement, operation and planning of the System, as the same may be amended from time to time in accordance with the provisions of this Tariff.  The ISO New England Information Policy is Attachment D to the Transmission, Markets and Services Tariff. </w:t>
      </w:r>
    </w:p>
    <w:p w14:paraId="63E54BF6" w14:textId="77777777" w:rsidR="008B4530" w:rsidRPr="00E47933" w:rsidRDefault="008B4530" w:rsidP="008B4530">
      <w:pPr>
        <w:spacing w:after="0" w:line="360" w:lineRule="auto"/>
        <w:rPr>
          <w:rFonts w:ascii="Times New Roman" w:hAnsi="Times New Roman"/>
        </w:rPr>
      </w:pPr>
    </w:p>
    <w:p w14:paraId="63E54BF7" w14:textId="77777777" w:rsidR="008B4530" w:rsidRDefault="008369D8" w:rsidP="008B4530">
      <w:pPr>
        <w:spacing w:after="0" w:line="360" w:lineRule="auto"/>
        <w:rPr>
          <w:rFonts w:ascii="Times New Roman" w:hAnsi="Times New Roman"/>
        </w:rPr>
      </w:pPr>
      <w:r w:rsidRPr="00BD2F7A">
        <w:rPr>
          <w:rFonts w:ascii="Times New Roman" w:hAnsi="Times New Roman"/>
          <w:b/>
        </w:rPr>
        <w:t>ISO New England Manuals</w:t>
      </w:r>
      <w:r w:rsidRPr="00E47933">
        <w:rPr>
          <w:rFonts w:ascii="Times New Roman" w:hAnsi="Times New Roman"/>
        </w:rPr>
        <w:t xml:space="preserve"> are the manuals implementing Market Rule 1, as amended from time to time in accordance with the Participants Agreement.  Any elements of the ISO New England Manuals that substantially affect rates, terms, and/or conditions of service shall be filed with the Commission under Section 205 of the Federal Power Act. </w:t>
      </w:r>
    </w:p>
    <w:p w14:paraId="63E54BF8" w14:textId="77777777" w:rsidR="008B4530" w:rsidRPr="00E47933" w:rsidRDefault="008B4530" w:rsidP="008B4530">
      <w:pPr>
        <w:spacing w:after="0" w:line="360" w:lineRule="auto"/>
        <w:rPr>
          <w:rFonts w:ascii="Times New Roman" w:hAnsi="Times New Roman"/>
        </w:rPr>
      </w:pPr>
    </w:p>
    <w:p w14:paraId="63E54BF9" w14:textId="77777777" w:rsidR="008B4530" w:rsidRDefault="008369D8" w:rsidP="008B4530">
      <w:pPr>
        <w:spacing w:after="0" w:line="360" w:lineRule="auto"/>
        <w:rPr>
          <w:rFonts w:ascii="Times New Roman" w:hAnsi="Times New Roman"/>
        </w:rPr>
      </w:pPr>
      <w:r w:rsidRPr="00BD2F7A">
        <w:rPr>
          <w:rFonts w:ascii="Times New Roman" w:hAnsi="Times New Roman"/>
          <w:b/>
        </w:rPr>
        <w:t>ISO New England Operating Documents</w:t>
      </w:r>
      <w:r w:rsidRPr="00E47933">
        <w:rPr>
          <w:rFonts w:ascii="Times New Roman" w:hAnsi="Times New Roman"/>
        </w:rPr>
        <w:t xml:space="preserve"> are the Tariff and the ISO New England Operating Procedures. </w:t>
      </w:r>
    </w:p>
    <w:p w14:paraId="63E54BFA" w14:textId="77777777" w:rsidR="008B4530" w:rsidRPr="00E47933" w:rsidRDefault="008B4530" w:rsidP="008B4530">
      <w:pPr>
        <w:spacing w:after="0" w:line="360" w:lineRule="auto"/>
        <w:rPr>
          <w:rFonts w:ascii="Times New Roman" w:hAnsi="Times New Roman"/>
        </w:rPr>
      </w:pPr>
    </w:p>
    <w:p w14:paraId="63E54BFB" w14:textId="2D706B66" w:rsidR="008B4530" w:rsidRDefault="008369D8" w:rsidP="008B4530">
      <w:pPr>
        <w:spacing w:after="0" w:line="360" w:lineRule="auto"/>
        <w:rPr>
          <w:rFonts w:ascii="Times New Roman" w:hAnsi="Times New Roman"/>
        </w:rPr>
      </w:pPr>
      <w:r w:rsidRPr="00BD2F7A">
        <w:rPr>
          <w:rFonts w:ascii="Times New Roman" w:hAnsi="Times New Roman"/>
          <w:b/>
        </w:rPr>
        <w:t>ISO New England Operating Procedures</w:t>
      </w:r>
      <w:r w:rsidRPr="00E47933">
        <w:rPr>
          <w:rFonts w:ascii="Times New Roman" w:hAnsi="Times New Roman"/>
        </w:rPr>
        <w:t xml:space="preserve"> </w:t>
      </w:r>
      <w:r w:rsidR="00E0734C">
        <w:rPr>
          <w:rFonts w:ascii="Times New Roman" w:hAnsi="Times New Roman"/>
          <w:b/>
        </w:rPr>
        <w:t xml:space="preserve">(OPs) </w:t>
      </w:r>
      <w:r w:rsidRPr="00E47933">
        <w:rPr>
          <w:rFonts w:ascii="Times New Roman" w:hAnsi="Times New Roman"/>
        </w:rPr>
        <w:t xml:space="preserve">are the ISO New England Planning Procedures and the operating guides, manuals, procedures and protocols developed and utilized by the ISO for operating the ISO bulk power system and the New England Markets. </w:t>
      </w:r>
    </w:p>
    <w:p w14:paraId="63E54BFC" w14:textId="77777777" w:rsidR="008B4530" w:rsidRPr="00E47933" w:rsidRDefault="008B4530" w:rsidP="008B4530">
      <w:pPr>
        <w:spacing w:after="0" w:line="360" w:lineRule="auto"/>
        <w:rPr>
          <w:rFonts w:ascii="Times New Roman" w:hAnsi="Times New Roman"/>
        </w:rPr>
      </w:pPr>
    </w:p>
    <w:p w14:paraId="63E54BFD" w14:textId="77777777" w:rsidR="008B4530" w:rsidRDefault="008369D8" w:rsidP="008B4530">
      <w:pPr>
        <w:spacing w:after="0" w:line="360" w:lineRule="auto"/>
        <w:rPr>
          <w:rFonts w:ascii="Times New Roman" w:hAnsi="Times New Roman"/>
        </w:rPr>
      </w:pPr>
      <w:r w:rsidRPr="00BD2F7A">
        <w:rPr>
          <w:rFonts w:ascii="Times New Roman" w:hAnsi="Times New Roman"/>
          <w:b/>
        </w:rPr>
        <w:t>ISO New England Planning Procedures</w:t>
      </w:r>
      <w:r w:rsidRPr="00E47933">
        <w:rPr>
          <w:rFonts w:ascii="Times New Roman" w:hAnsi="Times New Roman"/>
        </w:rPr>
        <w:t xml:space="preserve"> are the procedures developed and utilized by the ISO for planning the ISO bulk power system. </w:t>
      </w:r>
    </w:p>
    <w:p w14:paraId="63E54BFE" w14:textId="77777777" w:rsidR="008B4530" w:rsidRPr="00E47933" w:rsidRDefault="008B4530" w:rsidP="008B4530">
      <w:pPr>
        <w:spacing w:after="0" w:line="360" w:lineRule="auto"/>
        <w:rPr>
          <w:rFonts w:ascii="Times New Roman" w:hAnsi="Times New Roman"/>
        </w:rPr>
      </w:pPr>
    </w:p>
    <w:p w14:paraId="63E54BFF" w14:textId="77777777" w:rsidR="008B4530" w:rsidRDefault="008369D8" w:rsidP="008B4530">
      <w:pPr>
        <w:spacing w:after="0" w:line="360" w:lineRule="auto"/>
        <w:rPr>
          <w:rFonts w:ascii="Times New Roman" w:hAnsi="Times New Roman"/>
        </w:rPr>
      </w:pPr>
      <w:r w:rsidRPr="00BD2F7A">
        <w:rPr>
          <w:rFonts w:ascii="Times New Roman" w:hAnsi="Times New Roman"/>
          <w:b/>
        </w:rPr>
        <w:t>ISO New England System Rules</w:t>
      </w:r>
      <w:r w:rsidRPr="00E47933">
        <w:rPr>
          <w:rFonts w:ascii="Times New Roman" w:hAnsi="Times New Roman"/>
        </w:rPr>
        <w:t xml:space="preserve"> are Market Rule 1, the ISO New England Information Policy, the ISO New England Administrative Procedures, the ISO New England Manuals and any other system rules, procedures or criteria for the operation of the New England Transmission System and administration of the New England Markets and the Transmission, Markets and Services Tariff. </w:t>
      </w:r>
    </w:p>
    <w:p w14:paraId="63E54C00" w14:textId="77777777" w:rsidR="008B4530" w:rsidRDefault="008B4530" w:rsidP="008B4530">
      <w:pPr>
        <w:spacing w:after="0" w:line="360" w:lineRule="auto"/>
        <w:rPr>
          <w:rFonts w:ascii="Times New Roman" w:hAnsi="Times New Roman"/>
        </w:rPr>
      </w:pPr>
    </w:p>
    <w:p w14:paraId="63E54C01" w14:textId="77777777" w:rsidR="008B4530" w:rsidRDefault="008369D8" w:rsidP="008B4530">
      <w:pPr>
        <w:spacing w:after="0" w:line="360" w:lineRule="auto"/>
        <w:rPr>
          <w:rFonts w:ascii="Times New Roman" w:hAnsi="Times New Roman"/>
        </w:rPr>
      </w:pPr>
      <w:r w:rsidRPr="00B454F0">
        <w:rPr>
          <w:rFonts w:ascii="Times New Roman" w:hAnsi="Times New Roman"/>
          <w:b/>
        </w:rPr>
        <w:t>ITC Agreement</w:t>
      </w:r>
      <w:r>
        <w:rPr>
          <w:rFonts w:ascii="Times New Roman" w:hAnsi="Times New Roman"/>
        </w:rPr>
        <w:t xml:space="preserve"> is defined in Attachment M to the OATT.</w:t>
      </w:r>
    </w:p>
    <w:p w14:paraId="63E54C02" w14:textId="77777777" w:rsidR="008B4530" w:rsidRPr="00E47933" w:rsidRDefault="008B4530" w:rsidP="008B4530">
      <w:pPr>
        <w:spacing w:after="0" w:line="360" w:lineRule="auto"/>
        <w:rPr>
          <w:rFonts w:ascii="Times New Roman" w:hAnsi="Times New Roman"/>
        </w:rPr>
      </w:pPr>
    </w:p>
    <w:p w14:paraId="63E54C03" w14:textId="77777777" w:rsidR="008B4530" w:rsidRDefault="008369D8" w:rsidP="008B4530">
      <w:pPr>
        <w:spacing w:after="0" w:line="360" w:lineRule="auto"/>
        <w:rPr>
          <w:rFonts w:ascii="Times New Roman" w:hAnsi="Times New Roman"/>
        </w:rPr>
      </w:pPr>
      <w:r w:rsidRPr="00BD2F7A">
        <w:rPr>
          <w:rFonts w:ascii="Times New Roman" w:hAnsi="Times New Roman"/>
          <w:b/>
        </w:rPr>
        <w:t>ITC Rate Schedule</w:t>
      </w:r>
      <w:r w:rsidRPr="00E47933">
        <w:rPr>
          <w:rFonts w:ascii="Times New Roman" w:hAnsi="Times New Roman"/>
        </w:rPr>
        <w:t xml:space="preserve"> is defined in Section 3.1 of Attachment M to the OATT. </w:t>
      </w:r>
    </w:p>
    <w:p w14:paraId="63E54C04" w14:textId="77777777" w:rsidR="008B4530" w:rsidRPr="00E47933" w:rsidRDefault="008B4530" w:rsidP="008B4530">
      <w:pPr>
        <w:spacing w:after="0" w:line="360" w:lineRule="auto"/>
        <w:rPr>
          <w:rFonts w:ascii="Times New Roman" w:hAnsi="Times New Roman"/>
        </w:rPr>
      </w:pPr>
    </w:p>
    <w:p w14:paraId="63E54C05" w14:textId="77777777" w:rsidR="008B4530" w:rsidRDefault="008369D8" w:rsidP="008B4530">
      <w:pPr>
        <w:spacing w:after="0" w:line="360" w:lineRule="auto"/>
        <w:rPr>
          <w:rFonts w:ascii="Times New Roman" w:hAnsi="Times New Roman"/>
        </w:rPr>
      </w:pPr>
      <w:r w:rsidRPr="00BD2F7A">
        <w:rPr>
          <w:rFonts w:ascii="Times New Roman" w:hAnsi="Times New Roman"/>
          <w:b/>
        </w:rPr>
        <w:t>ITC System</w:t>
      </w:r>
      <w:r w:rsidRPr="00E47933">
        <w:rPr>
          <w:rFonts w:ascii="Times New Roman" w:hAnsi="Times New Roman"/>
        </w:rPr>
        <w:t xml:space="preserve"> is defined in Section 2.2 of Attachment M to the OATT. </w:t>
      </w:r>
    </w:p>
    <w:p w14:paraId="63E54C06" w14:textId="77777777" w:rsidR="008B4530" w:rsidRPr="00E47933" w:rsidRDefault="008B4530" w:rsidP="008B4530">
      <w:pPr>
        <w:spacing w:after="0" w:line="360" w:lineRule="auto"/>
        <w:rPr>
          <w:rFonts w:ascii="Times New Roman" w:hAnsi="Times New Roman"/>
        </w:rPr>
      </w:pPr>
    </w:p>
    <w:p w14:paraId="63E54C07" w14:textId="77777777" w:rsidR="008B4530" w:rsidRDefault="008369D8" w:rsidP="008B4530">
      <w:pPr>
        <w:spacing w:after="0" w:line="360" w:lineRule="auto"/>
        <w:rPr>
          <w:rFonts w:ascii="Times New Roman" w:hAnsi="Times New Roman"/>
        </w:rPr>
      </w:pPr>
      <w:r w:rsidRPr="00BD2F7A">
        <w:rPr>
          <w:rFonts w:ascii="Times New Roman" w:hAnsi="Times New Roman"/>
          <w:b/>
        </w:rPr>
        <w:t>ITC System Planning Procedures</w:t>
      </w:r>
      <w:r w:rsidRPr="00E47933">
        <w:rPr>
          <w:rFonts w:ascii="Times New Roman" w:hAnsi="Times New Roman"/>
        </w:rPr>
        <w:t xml:space="preserve"> is defined in Section 15.4 of Attachment M to the OATT. </w:t>
      </w:r>
    </w:p>
    <w:p w14:paraId="63E54C08" w14:textId="77777777" w:rsidR="008B4530" w:rsidRDefault="008B4530" w:rsidP="008B4530">
      <w:pPr>
        <w:spacing w:after="0" w:line="360" w:lineRule="auto"/>
        <w:rPr>
          <w:rFonts w:ascii="Times New Roman" w:hAnsi="Times New Roman"/>
        </w:rPr>
      </w:pPr>
    </w:p>
    <w:p w14:paraId="63E54C09" w14:textId="77777777" w:rsidR="008B4530" w:rsidRDefault="008369D8" w:rsidP="008B4530">
      <w:pPr>
        <w:spacing w:after="0" w:line="360" w:lineRule="auto"/>
        <w:rPr>
          <w:rFonts w:ascii="Times New Roman" w:hAnsi="Times New Roman"/>
        </w:rPr>
      </w:pPr>
      <w:r>
        <w:rPr>
          <w:rFonts w:ascii="Times New Roman" w:hAnsi="Times New Roman"/>
          <w:b/>
        </w:rPr>
        <w:t>Joint ISO/RTO Planning Committee (JIPC)</w:t>
      </w:r>
      <w:r>
        <w:rPr>
          <w:rFonts w:ascii="Times New Roman" w:hAnsi="Times New Roman"/>
        </w:rPr>
        <w:t xml:space="preserve"> is the committee described as such in the Northeastern Planning Protocol.</w:t>
      </w:r>
    </w:p>
    <w:p w14:paraId="63E54C0A" w14:textId="77777777" w:rsidR="008B4530" w:rsidRDefault="008B4530" w:rsidP="008B4530">
      <w:pPr>
        <w:spacing w:after="0" w:line="360" w:lineRule="auto"/>
        <w:rPr>
          <w:rFonts w:ascii="Times New Roman" w:hAnsi="Times New Roman"/>
        </w:rPr>
      </w:pPr>
    </w:p>
    <w:p w14:paraId="63E54C0B" w14:textId="77777777" w:rsidR="008B4530" w:rsidRDefault="008369D8" w:rsidP="008B4530">
      <w:pPr>
        <w:spacing w:after="0" w:line="360" w:lineRule="auto"/>
        <w:rPr>
          <w:rFonts w:ascii="Times New Roman" w:hAnsi="Times New Roman"/>
        </w:rPr>
      </w:pPr>
      <w:r w:rsidRPr="00984780">
        <w:rPr>
          <w:rFonts w:ascii="Times New Roman" w:hAnsi="Times New Roman"/>
          <w:b/>
        </w:rPr>
        <w:t>Late Payment Account</w:t>
      </w:r>
      <w:r>
        <w:rPr>
          <w:rFonts w:ascii="Times New Roman" w:hAnsi="Times New Roman"/>
        </w:rPr>
        <w:t xml:space="preserve"> is a segregated interest-bearing account into which the ISO deposits Late Payment Charges due from ISO Charges and interest owed from participants for late payments that are collected and not distributed to the Covered Entities, until the Late Payment Account Limit is reached, under the ISO New England Billing Policy and penalties collected under the ISO New England Financial Assurance Policy.</w:t>
      </w:r>
    </w:p>
    <w:p w14:paraId="63E54C0C" w14:textId="77777777" w:rsidR="008B4530" w:rsidRDefault="008B4530" w:rsidP="008B4530">
      <w:pPr>
        <w:spacing w:after="0" w:line="360" w:lineRule="auto"/>
        <w:rPr>
          <w:rFonts w:ascii="Times New Roman" w:hAnsi="Times New Roman"/>
        </w:rPr>
      </w:pPr>
    </w:p>
    <w:p w14:paraId="63E54C0D" w14:textId="77777777" w:rsidR="008B4530" w:rsidRDefault="008369D8" w:rsidP="008B4530">
      <w:pPr>
        <w:spacing w:after="0" w:line="360" w:lineRule="auto"/>
        <w:rPr>
          <w:rFonts w:ascii="Times New Roman" w:hAnsi="Times New Roman"/>
        </w:rPr>
      </w:pPr>
      <w:r w:rsidRPr="00984780">
        <w:rPr>
          <w:rFonts w:ascii="Times New Roman" w:hAnsi="Times New Roman"/>
          <w:b/>
        </w:rPr>
        <w:t>Late Payment Account Limit</w:t>
      </w:r>
      <w:r>
        <w:rPr>
          <w:rFonts w:ascii="Times New Roman" w:hAnsi="Times New Roman"/>
        </w:rPr>
        <w:t xml:space="preserve"> is defined in Section 4.2 of the ISO New England Billing Policy.</w:t>
      </w:r>
    </w:p>
    <w:p w14:paraId="63E54C0E" w14:textId="77777777" w:rsidR="008B4530" w:rsidRDefault="008B4530" w:rsidP="008B4530">
      <w:pPr>
        <w:spacing w:after="0" w:line="360" w:lineRule="auto"/>
        <w:rPr>
          <w:rFonts w:ascii="Times New Roman" w:hAnsi="Times New Roman"/>
        </w:rPr>
      </w:pPr>
    </w:p>
    <w:p w14:paraId="63E54C0F" w14:textId="77777777" w:rsidR="008B4530" w:rsidRDefault="008369D8" w:rsidP="008B4530">
      <w:pPr>
        <w:spacing w:after="0" w:line="360" w:lineRule="auto"/>
        <w:rPr>
          <w:rFonts w:ascii="Times New Roman" w:hAnsi="Times New Roman"/>
        </w:rPr>
      </w:pPr>
      <w:r w:rsidRPr="00984780">
        <w:rPr>
          <w:rFonts w:ascii="Times New Roman" w:hAnsi="Times New Roman"/>
          <w:b/>
        </w:rPr>
        <w:t>Late Payment Charge</w:t>
      </w:r>
      <w:r>
        <w:rPr>
          <w:rFonts w:ascii="Times New Roman" w:hAnsi="Times New Roman"/>
        </w:rPr>
        <w:t xml:space="preserve"> is defined in Section 4.1 of the ISO New England Billing Policy.</w:t>
      </w:r>
    </w:p>
    <w:p w14:paraId="63E54C10" w14:textId="77777777" w:rsidR="008B4530" w:rsidRPr="00E47933" w:rsidRDefault="008369D8" w:rsidP="008B4530">
      <w:pPr>
        <w:tabs>
          <w:tab w:val="left" w:pos="2618"/>
        </w:tabs>
        <w:spacing w:after="0" w:line="360" w:lineRule="auto"/>
        <w:rPr>
          <w:rFonts w:ascii="Times New Roman" w:hAnsi="Times New Roman"/>
        </w:rPr>
      </w:pPr>
      <w:r>
        <w:rPr>
          <w:rFonts w:ascii="Times New Roman" w:hAnsi="Times New Roman"/>
        </w:rPr>
        <w:tab/>
      </w:r>
    </w:p>
    <w:p w14:paraId="63E54C11" w14:textId="77777777" w:rsidR="008B4530" w:rsidRPr="00E47933" w:rsidRDefault="008369D8" w:rsidP="008B4530">
      <w:pPr>
        <w:spacing w:after="0" w:line="360" w:lineRule="auto"/>
        <w:rPr>
          <w:rFonts w:ascii="Times New Roman" w:hAnsi="Times New Roman"/>
        </w:rPr>
      </w:pPr>
      <w:r w:rsidRPr="00BD2F7A">
        <w:rPr>
          <w:rFonts w:ascii="Times New Roman" w:hAnsi="Times New Roman"/>
          <w:b/>
        </w:rPr>
        <w:t>Lead Market Participant</w:t>
      </w:r>
      <w:r>
        <w:rPr>
          <w:rFonts w:ascii="Times New Roman" w:hAnsi="Times New Roman"/>
          <w:b/>
        </w:rPr>
        <w:t>,</w:t>
      </w:r>
      <w:r w:rsidRPr="00E47933">
        <w:rPr>
          <w:rFonts w:ascii="Times New Roman" w:hAnsi="Times New Roman"/>
        </w:rPr>
        <w:t xml:space="preserve"> </w:t>
      </w:r>
      <w:r>
        <w:rPr>
          <w:rFonts w:ascii="Times New Roman" w:hAnsi="Times New Roman"/>
        </w:rPr>
        <w:t>for purposes other than the Forward Capacity Market, is the entity authorized to submit Supply Offers, Demand Bids or Demand Reduction Offers for a Resource and to whom certain Energy TUs are assessed under Schedule 2 of Section IV.A of the Tariff.  For purposes of the Forward Capacity Market, the Lead Market Participant is the entity designated to participate in that market on behalf of an Existing Capacity Resource or a New Capacity Resource.</w:t>
      </w:r>
    </w:p>
    <w:p w14:paraId="63E54C12" w14:textId="77777777" w:rsidR="008B4530" w:rsidRPr="00E47933" w:rsidRDefault="008B4530" w:rsidP="008B4530">
      <w:pPr>
        <w:spacing w:after="0" w:line="360" w:lineRule="auto"/>
        <w:rPr>
          <w:rFonts w:ascii="Times New Roman" w:hAnsi="Times New Roman"/>
        </w:rPr>
      </w:pPr>
    </w:p>
    <w:p w14:paraId="63E54C13" w14:textId="635D0DA7" w:rsidR="008B4530" w:rsidRDefault="008369D8" w:rsidP="008B4530">
      <w:pPr>
        <w:spacing w:after="0" w:line="360" w:lineRule="auto"/>
        <w:rPr>
          <w:rFonts w:ascii="Times New Roman" w:hAnsi="Times New Roman"/>
        </w:rPr>
      </w:pPr>
      <w:r w:rsidRPr="00BD2F7A">
        <w:rPr>
          <w:rFonts w:ascii="Times New Roman" w:hAnsi="Times New Roman"/>
          <w:b/>
        </w:rPr>
        <w:t>Limited Energy Resource</w:t>
      </w:r>
      <w:r w:rsidRPr="00E47933">
        <w:rPr>
          <w:rFonts w:ascii="Times New Roman" w:hAnsi="Times New Roman"/>
        </w:rPr>
        <w:t xml:space="preserve"> means </w:t>
      </w:r>
      <w:r w:rsidR="00A56047">
        <w:rPr>
          <w:rFonts w:ascii="Times New Roman" w:hAnsi="Times New Roman"/>
        </w:rPr>
        <w:t xml:space="preserve">a Generator Asset </w:t>
      </w:r>
      <w:r w:rsidRPr="00E47933">
        <w:rPr>
          <w:rFonts w:ascii="Times New Roman" w:hAnsi="Times New Roman"/>
        </w:rPr>
        <w:t xml:space="preserve">that, due to design considerations, environmental restriction on operations, cyclical requirements, such as the need to recharge or refill or manage water flow, or fuel limitations, are unable to operate continuously at full output on a daily basis. </w:t>
      </w:r>
    </w:p>
    <w:p w14:paraId="63E54C14" w14:textId="77777777" w:rsidR="008B4530" w:rsidRDefault="008B4530" w:rsidP="008B4530">
      <w:pPr>
        <w:spacing w:after="0" w:line="360" w:lineRule="auto"/>
        <w:rPr>
          <w:rFonts w:ascii="Times New Roman" w:hAnsi="Times New Roman"/>
        </w:rPr>
      </w:pPr>
    </w:p>
    <w:p w14:paraId="63E54C15" w14:textId="27174C7C" w:rsidR="008B4530" w:rsidRDefault="008369D8" w:rsidP="008B4530">
      <w:pPr>
        <w:spacing w:after="0" w:line="360" w:lineRule="auto"/>
        <w:rPr>
          <w:rFonts w:ascii="Times New Roman" w:hAnsi="Times New Roman"/>
        </w:rPr>
      </w:pPr>
      <w:r w:rsidRPr="00BD2F7A">
        <w:rPr>
          <w:rFonts w:ascii="Times New Roman" w:hAnsi="Times New Roman"/>
          <w:b/>
        </w:rPr>
        <w:t>Load Asset</w:t>
      </w:r>
      <w:r w:rsidRPr="00E47933">
        <w:rPr>
          <w:rFonts w:ascii="Times New Roman" w:hAnsi="Times New Roman"/>
        </w:rPr>
        <w:t xml:space="preserve"> means a physical load that has been registered in accordance with the Asset Registration Process. </w:t>
      </w:r>
      <w:r w:rsidR="00A56047" w:rsidRPr="00A56047">
        <w:rPr>
          <w:rFonts w:ascii="Times New Roman" w:hAnsi="Times New Roman"/>
        </w:rPr>
        <w:t xml:space="preserve">A Load Asset can be an Asset Related Demand, including a </w:t>
      </w:r>
      <w:proofErr w:type="spellStart"/>
      <w:r w:rsidR="00A56047" w:rsidRPr="00A56047">
        <w:rPr>
          <w:rFonts w:ascii="Times New Roman" w:hAnsi="Times New Roman"/>
        </w:rPr>
        <w:t>Dispatchable</w:t>
      </w:r>
      <w:proofErr w:type="spellEnd"/>
      <w:r w:rsidR="00A56047" w:rsidRPr="00A56047">
        <w:rPr>
          <w:rFonts w:ascii="Times New Roman" w:hAnsi="Times New Roman"/>
        </w:rPr>
        <w:t xml:space="preserve"> Asset Related Demand.</w:t>
      </w:r>
    </w:p>
    <w:p w14:paraId="63E54C16" w14:textId="77777777" w:rsidR="008B4530" w:rsidRPr="00E47933" w:rsidRDefault="008B4530" w:rsidP="008B4530">
      <w:pPr>
        <w:spacing w:after="0" w:line="360" w:lineRule="auto"/>
        <w:rPr>
          <w:rFonts w:ascii="Times New Roman" w:hAnsi="Times New Roman"/>
        </w:rPr>
      </w:pPr>
    </w:p>
    <w:p w14:paraId="63E54C17" w14:textId="1150DDD9" w:rsidR="008B4530" w:rsidRDefault="008369D8" w:rsidP="008B4530">
      <w:pPr>
        <w:spacing w:after="0" w:line="360" w:lineRule="auto"/>
        <w:rPr>
          <w:rFonts w:ascii="Times New Roman" w:hAnsi="Times New Roman"/>
        </w:rPr>
      </w:pPr>
      <w:r w:rsidRPr="00BD2F7A">
        <w:rPr>
          <w:rFonts w:ascii="Times New Roman" w:hAnsi="Times New Roman"/>
          <w:b/>
        </w:rPr>
        <w:t>Load Management</w:t>
      </w:r>
      <w:r w:rsidRPr="00E47933">
        <w:rPr>
          <w:rFonts w:ascii="Times New Roman" w:hAnsi="Times New Roman"/>
        </w:rPr>
        <w:t xml:space="preserve"> means measures (e.g., products, equipment, systems, services, practices and/or strategies) on end-use customer facilities that curtail electrical usage or shift electrical usage while delivering a comparable or acceptable level of end-use service.  Such measures include, but are not limited to, energy management systems, load control end-use cycling, load curtailment strategies, and </w:t>
      </w:r>
      <w:r w:rsidR="00C2567A">
        <w:rPr>
          <w:rFonts w:ascii="Times New Roman" w:hAnsi="Times New Roman"/>
        </w:rPr>
        <w:t xml:space="preserve">energy </w:t>
      </w:r>
      <w:r w:rsidRPr="00E47933">
        <w:rPr>
          <w:rFonts w:ascii="Times New Roman" w:hAnsi="Times New Roman"/>
        </w:rPr>
        <w:t>storage</w:t>
      </w:r>
      <w:r w:rsidR="00C2567A">
        <w:rPr>
          <w:rFonts w:ascii="Times New Roman" w:hAnsi="Times New Roman"/>
        </w:rPr>
        <w:t xml:space="preserve"> that curtails or shifts electrical usage by means other than generating electricity</w:t>
      </w:r>
      <w:r w:rsidRPr="00E47933">
        <w:rPr>
          <w:rFonts w:ascii="Times New Roman" w:hAnsi="Times New Roman"/>
        </w:rPr>
        <w:t xml:space="preserve">. </w:t>
      </w:r>
    </w:p>
    <w:p w14:paraId="63E54C18" w14:textId="77777777" w:rsidR="008B4530" w:rsidRPr="00E47933" w:rsidRDefault="008B4530" w:rsidP="008B4530">
      <w:pPr>
        <w:spacing w:after="0" w:line="360" w:lineRule="auto"/>
        <w:rPr>
          <w:rFonts w:ascii="Times New Roman" w:hAnsi="Times New Roman"/>
        </w:rPr>
      </w:pPr>
    </w:p>
    <w:p w14:paraId="63E54C1D" w14:textId="77777777" w:rsidR="008B4530" w:rsidRDefault="008369D8" w:rsidP="008B4530">
      <w:pPr>
        <w:spacing w:after="0" w:line="360" w:lineRule="auto"/>
        <w:rPr>
          <w:rFonts w:ascii="Times New Roman" w:hAnsi="Times New Roman"/>
        </w:rPr>
      </w:pPr>
      <w:r w:rsidRPr="00BD2F7A">
        <w:rPr>
          <w:rFonts w:ascii="Times New Roman" w:hAnsi="Times New Roman"/>
          <w:b/>
        </w:rPr>
        <w:t>Load Shedding</w:t>
      </w:r>
      <w:r w:rsidRPr="00E47933">
        <w:rPr>
          <w:rFonts w:ascii="Times New Roman" w:hAnsi="Times New Roman"/>
        </w:rPr>
        <w:t xml:space="preserve"> is the systematic reduction of system demand by temporarily decreasing load. </w:t>
      </w:r>
    </w:p>
    <w:p w14:paraId="63E54C1E" w14:textId="77777777" w:rsidR="008B4530" w:rsidRPr="00E47933" w:rsidRDefault="008B4530" w:rsidP="008B4530">
      <w:pPr>
        <w:spacing w:after="0" w:line="360" w:lineRule="auto"/>
        <w:rPr>
          <w:rFonts w:ascii="Times New Roman" w:hAnsi="Times New Roman"/>
        </w:rPr>
      </w:pPr>
    </w:p>
    <w:p w14:paraId="63E54C1F" w14:textId="77777777" w:rsidR="008B4530" w:rsidRDefault="008369D8" w:rsidP="008B4530">
      <w:pPr>
        <w:spacing w:after="0" w:line="360" w:lineRule="auto"/>
        <w:rPr>
          <w:rFonts w:ascii="Times New Roman" w:hAnsi="Times New Roman"/>
        </w:rPr>
      </w:pPr>
      <w:r w:rsidRPr="00BD2F7A">
        <w:rPr>
          <w:rFonts w:ascii="Times New Roman" w:hAnsi="Times New Roman"/>
          <w:b/>
        </w:rPr>
        <w:t>Load Zone</w:t>
      </w:r>
      <w:r w:rsidRPr="00E47933">
        <w:rPr>
          <w:rFonts w:ascii="Times New Roman" w:hAnsi="Times New Roman"/>
        </w:rPr>
        <w:t xml:space="preserve"> is a Reliability Region, except as otherwise provided for in Section III.2.7 of Market Rule 1. </w:t>
      </w:r>
    </w:p>
    <w:p w14:paraId="63E54C20" w14:textId="77777777" w:rsidR="008B4530" w:rsidRPr="00E47933" w:rsidRDefault="008B4530" w:rsidP="008B4530">
      <w:pPr>
        <w:spacing w:after="0" w:line="360" w:lineRule="auto"/>
        <w:rPr>
          <w:rFonts w:ascii="Times New Roman" w:hAnsi="Times New Roman"/>
        </w:rPr>
      </w:pPr>
    </w:p>
    <w:p w14:paraId="63E54C21" w14:textId="77777777" w:rsidR="008B4530" w:rsidRDefault="008369D8" w:rsidP="008B4530">
      <w:pPr>
        <w:spacing w:after="0" w:line="360" w:lineRule="auto"/>
        <w:rPr>
          <w:rFonts w:ascii="Times New Roman" w:hAnsi="Times New Roman"/>
          <w:b/>
        </w:rPr>
      </w:pPr>
      <w:r>
        <w:rPr>
          <w:rFonts w:ascii="Times New Roman" w:hAnsi="Times New Roman"/>
          <w:b/>
        </w:rPr>
        <w:t xml:space="preserve">Local Area Facilities </w:t>
      </w:r>
      <w:r w:rsidRPr="00525FE5">
        <w:rPr>
          <w:rFonts w:ascii="Times New Roman" w:hAnsi="Times New Roman"/>
        </w:rPr>
        <w:t xml:space="preserve">are defined in the </w:t>
      </w:r>
      <w:r>
        <w:rPr>
          <w:rFonts w:ascii="Times New Roman" w:hAnsi="Times New Roman"/>
        </w:rPr>
        <w:t>TOA</w:t>
      </w:r>
      <w:r>
        <w:rPr>
          <w:rFonts w:ascii="Times New Roman" w:hAnsi="Times New Roman"/>
          <w:b/>
        </w:rPr>
        <w:t>.</w:t>
      </w:r>
    </w:p>
    <w:p w14:paraId="63E54C22" w14:textId="77777777" w:rsidR="008B4530" w:rsidRDefault="008B4530" w:rsidP="008B4530">
      <w:pPr>
        <w:spacing w:after="0" w:line="360" w:lineRule="auto"/>
        <w:rPr>
          <w:rFonts w:ascii="Times New Roman" w:hAnsi="Times New Roman"/>
          <w:b/>
        </w:rPr>
      </w:pPr>
    </w:p>
    <w:p w14:paraId="63E54C23" w14:textId="77777777" w:rsidR="008B4530" w:rsidRDefault="008369D8" w:rsidP="008B4530">
      <w:pPr>
        <w:spacing w:after="0" w:line="360" w:lineRule="auto"/>
        <w:rPr>
          <w:rFonts w:ascii="Times New Roman" w:hAnsi="Times New Roman"/>
        </w:rPr>
      </w:pPr>
      <w:r w:rsidRPr="00BD2F7A">
        <w:rPr>
          <w:rFonts w:ascii="Times New Roman" w:hAnsi="Times New Roman"/>
          <w:b/>
        </w:rPr>
        <w:t>Local Benefit Upgrade(s) (LBU)</w:t>
      </w:r>
      <w:r w:rsidRPr="00E47933">
        <w:rPr>
          <w:rFonts w:ascii="Times New Roman" w:hAnsi="Times New Roman"/>
        </w:rPr>
        <w:t xml:space="preserve"> is an upgrade, modification or addition to the transmission system that is:  (i) rated below 115kV or (ii) rated 115kV or above and does not meet all of the non-voltage criteria for PTF classification specified in the OATT. </w:t>
      </w:r>
    </w:p>
    <w:p w14:paraId="63E54C24" w14:textId="77777777" w:rsidR="008B4530" w:rsidRPr="00E47933" w:rsidRDefault="008B4530" w:rsidP="008B4530">
      <w:pPr>
        <w:spacing w:after="0" w:line="360" w:lineRule="auto"/>
        <w:rPr>
          <w:rFonts w:ascii="Times New Roman" w:hAnsi="Times New Roman"/>
        </w:rPr>
      </w:pPr>
    </w:p>
    <w:p w14:paraId="63E54C25" w14:textId="77777777" w:rsidR="008B4530" w:rsidRDefault="008369D8" w:rsidP="008B4530">
      <w:pPr>
        <w:spacing w:after="0" w:line="360" w:lineRule="auto"/>
        <w:rPr>
          <w:rFonts w:ascii="Times New Roman" w:hAnsi="Times New Roman"/>
        </w:rPr>
      </w:pPr>
      <w:r w:rsidRPr="00BD2F7A">
        <w:rPr>
          <w:rFonts w:ascii="Times New Roman" w:hAnsi="Times New Roman"/>
          <w:b/>
        </w:rPr>
        <w:lastRenderedPageBreak/>
        <w:t>Local Control Centers</w:t>
      </w:r>
      <w:r w:rsidRPr="00E47933">
        <w:rPr>
          <w:rFonts w:ascii="Times New Roman" w:hAnsi="Times New Roman"/>
        </w:rPr>
        <w:t xml:space="preserve"> are those control centers in existence as of the effective date of the OATT (including the CONVEX, REMVEC, Maine and New Hampshire control centers) or established by the PTOs in accordance with the TOA that are separate from the ISO Control Center and perform certain functions in accordance with the OATT and the TOA. </w:t>
      </w:r>
    </w:p>
    <w:p w14:paraId="63E54C26" w14:textId="77777777" w:rsidR="008B4530" w:rsidRPr="00E47933" w:rsidRDefault="008B4530" w:rsidP="008B4530">
      <w:pPr>
        <w:spacing w:after="0" w:line="360" w:lineRule="auto"/>
        <w:rPr>
          <w:rFonts w:ascii="Times New Roman" w:hAnsi="Times New Roman"/>
        </w:rPr>
      </w:pPr>
    </w:p>
    <w:p w14:paraId="63E54C27" w14:textId="77777777" w:rsidR="008B4530" w:rsidRDefault="008369D8" w:rsidP="008B4530">
      <w:pPr>
        <w:spacing w:after="0" w:line="360" w:lineRule="auto"/>
        <w:rPr>
          <w:rFonts w:ascii="Times New Roman" w:hAnsi="Times New Roman"/>
        </w:rPr>
      </w:pPr>
      <w:r w:rsidRPr="00BD2F7A">
        <w:rPr>
          <w:rFonts w:ascii="Times New Roman" w:hAnsi="Times New Roman"/>
          <w:b/>
        </w:rPr>
        <w:t>Local Delivery Service</w:t>
      </w:r>
      <w:r w:rsidRPr="00E47933">
        <w:rPr>
          <w:rFonts w:ascii="Times New Roman" w:hAnsi="Times New Roman"/>
        </w:rPr>
        <w:t xml:space="preserve"> is the service of delivering electric energy to end users.  This service is subject to state jurisdiction regardless of whether such service is provided over local distribution or transmission facilities.  An entity that is an Eligible Customer under the OATT is not excused from any requirements of state law, or any order or regulation issued pursuant to state law, to arrange for Local Delivery Service with the</w:t>
      </w:r>
      <w:r>
        <w:rPr>
          <w:rFonts w:ascii="Times New Roman" w:hAnsi="Times New Roman"/>
        </w:rPr>
        <w:t xml:space="preserve"> Participating</w:t>
      </w:r>
      <w:r w:rsidRPr="00E47933">
        <w:rPr>
          <w:rFonts w:ascii="Times New Roman" w:hAnsi="Times New Roman"/>
        </w:rPr>
        <w:t xml:space="preserve"> Transmission Owner and/or distribution company providing such service and to pay all applicable charges associated with such service, including charges for stranded costs and benefits. </w:t>
      </w:r>
    </w:p>
    <w:p w14:paraId="63E54C28" w14:textId="77777777" w:rsidR="008B4530" w:rsidRPr="00E47933" w:rsidRDefault="008B4530" w:rsidP="008B4530">
      <w:pPr>
        <w:spacing w:after="0" w:line="360" w:lineRule="auto"/>
        <w:rPr>
          <w:rFonts w:ascii="Times New Roman" w:hAnsi="Times New Roman"/>
        </w:rPr>
      </w:pPr>
    </w:p>
    <w:p w14:paraId="63E54C29" w14:textId="77777777" w:rsidR="008B4530" w:rsidRDefault="008369D8" w:rsidP="008B4530">
      <w:pPr>
        <w:spacing w:after="0" w:line="360" w:lineRule="auto"/>
        <w:rPr>
          <w:rFonts w:ascii="Times New Roman" w:hAnsi="Times New Roman"/>
        </w:rPr>
      </w:pPr>
      <w:r w:rsidRPr="00BD2F7A">
        <w:rPr>
          <w:rFonts w:ascii="Times New Roman" w:hAnsi="Times New Roman"/>
          <w:b/>
        </w:rPr>
        <w:t>Local Network</w:t>
      </w:r>
      <w:r w:rsidRPr="00E47933">
        <w:rPr>
          <w:rFonts w:ascii="Times New Roman" w:hAnsi="Times New Roman"/>
        </w:rPr>
        <w:t xml:space="preserve"> is defined as the transmission facilities constituting a local network as identified in Attachment E, as such Attachment may be modified from time to time in accordance with the Transmission Operating Agreement. </w:t>
      </w:r>
    </w:p>
    <w:p w14:paraId="63E54C2A" w14:textId="77777777" w:rsidR="008B4530" w:rsidRPr="00E47933" w:rsidRDefault="008B4530" w:rsidP="008B4530">
      <w:pPr>
        <w:spacing w:after="0" w:line="360" w:lineRule="auto"/>
        <w:rPr>
          <w:rFonts w:ascii="Times New Roman" w:hAnsi="Times New Roman"/>
        </w:rPr>
      </w:pPr>
    </w:p>
    <w:p w14:paraId="63E54C2B" w14:textId="77777777" w:rsidR="008B4530" w:rsidRDefault="008369D8" w:rsidP="008B4530">
      <w:pPr>
        <w:spacing w:after="0" w:line="360" w:lineRule="auto"/>
        <w:rPr>
          <w:rFonts w:ascii="Times New Roman" w:hAnsi="Times New Roman"/>
        </w:rPr>
      </w:pPr>
      <w:r w:rsidRPr="00BD2F7A">
        <w:rPr>
          <w:rFonts w:ascii="Times New Roman" w:hAnsi="Times New Roman"/>
          <w:b/>
        </w:rPr>
        <w:t>Local Network Load</w:t>
      </w:r>
      <w:r w:rsidRPr="00E47933">
        <w:rPr>
          <w:rFonts w:ascii="Times New Roman" w:hAnsi="Times New Roman"/>
        </w:rPr>
        <w:t xml:space="preserve"> is the load that a Network Customer designates for Local Network Service under Schedule 21 to the OATT. </w:t>
      </w:r>
    </w:p>
    <w:p w14:paraId="63E54C2C" w14:textId="77777777" w:rsidR="008B4530" w:rsidRPr="00E47933" w:rsidRDefault="008B4530" w:rsidP="008B4530">
      <w:pPr>
        <w:spacing w:after="0" w:line="360" w:lineRule="auto"/>
        <w:rPr>
          <w:rFonts w:ascii="Times New Roman" w:hAnsi="Times New Roman"/>
        </w:rPr>
      </w:pPr>
    </w:p>
    <w:p w14:paraId="63E54C2D" w14:textId="77777777" w:rsidR="008B4530" w:rsidRDefault="008369D8" w:rsidP="008B4530">
      <w:pPr>
        <w:spacing w:after="0" w:line="360" w:lineRule="auto"/>
        <w:rPr>
          <w:rFonts w:ascii="Times New Roman" w:hAnsi="Times New Roman"/>
        </w:rPr>
      </w:pPr>
      <w:r w:rsidRPr="00BD2F7A">
        <w:rPr>
          <w:rFonts w:ascii="Times New Roman" w:hAnsi="Times New Roman"/>
          <w:b/>
        </w:rPr>
        <w:t>Local Network RNS Rate</w:t>
      </w:r>
      <w:r w:rsidRPr="00E47933">
        <w:rPr>
          <w:rFonts w:ascii="Times New Roman" w:hAnsi="Times New Roman"/>
        </w:rPr>
        <w:t xml:space="preserve"> is the rate applicable to Regional Network Service to effect a delivery to load in a particular Local Network, as determined in accordance with Schedule 9 to the OATT. </w:t>
      </w:r>
    </w:p>
    <w:p w14:paraId="63E54C2E" w14:textId="77777777" w:rsidR="008B4530" w:rsidRPr="00E47933" w:rsidRDefault="008B4530" w:rsidP="008B4530">
      <w:pPr>
        <w:spacing w:after="0" w:line="360" w:lineRule="auto"/>
        <w:rPr>
          <w:rFonts w:ascii="Times New Roman" w:hAnsi="Times New Roman"/>
        </w:rPr>
      </w:pPr>
    </w:p>
    <w:p w14:paraId="63E54C2F" w14:textId="77777777" w:rsidR="008B4530" w:rsidRDefault="008369D8" w:rsidP="008B4530">
      <w:pPr>
        <w:spacing w:after="0" w:line="360" w:lineRule="auto"/>
        <w:rPr>
          <w:rFonts w:ascii="Times New Roman" w:hAnsi="Times New Roman"/>
        </w:rPr>
      </w:pPr>
      <w:r w:rsidRPr="00BD2F7A">
        <w:rPr>
          <w:rFonts w:ascii="Times New Roman" w:hAnsi="Times New Roman"/>
          <w:b/>
        </w:rPr>
        <w:t>Local Network Service (LNS)</w:t>
      </w:r>
      <w:r w:rsidRPr="00E47933">
        <w:rPr>
          <w:rFonts w:ascii="Times New Roman" w:hAnsi="Times New Roman"/>
        </w:rPr>
        <w:t xml:space="preserve"> is the network service provided under Schedule 21 and the Local Service Schedules to permit the Transmission Customer to efficiently and economically utilize its resources to serve its load. </w:t>
      </w:r>
    </w:p>
    <w:p w14:paraId="63E54C30" w14:textId="77777777" w:rsidR="008B4530" w:rsidRPr="00E47933" w:rsidRDefault="008B4530" w:rsidP="008B4530">
      <w:pPr>
        <w:spacing w:after="0" w:line="360" w:lineRule="auto"/>
        <w:rPr>
          <w:rFonts w:ascii="Times New Roman" w:hAnsi="Times New Roman"/>
        </w:rPr>
      </w:pPr>
    </w:p>
    <w:p w14:paraId="63E54C31" w14:textId="77777777" w:rsidR="008B4530" w:rsidRDefault="008369D8" w:rsidP="008B4530">
      <w:pPr>
        <w:spacing w:after="0" w:line="360" w:lineRule="auto"/>
        <w:rPr>
          <w:rFonts w:ascii="Times New Roman" w:hAnsi="Times New Roman"/>
        </w:rPr>
      </w:pPr>
      <w:r w:rsidRPr="00BD2F7A">
        <w:rPr>
          <w:rFonts w:ascii="Times New Roman" w:hAnsi="Times New Roman"/>
          <w:b/>
        </w:rPr>
        <w:t>Local Point-To-Point Service (LPTP)</w:t>
      </w:r>
      <w:r w:rsidRPr="00E47933">
        <w:rPr>
          <w:rFonts w:ascii="Times New Roman" w:hAnsi="Times New Roman"/>
        </w:rPr>
        <w:t xml:space="preserve"> is Point-to-Point Service provided under Schedule 21 of the OATT and the Local Service Schedules to permit deliveries to or from an interconnection point on the PTF. </w:t>
      </w:r>
    </w:p>
    <w:p w14:paraId="63E54C32" w14:textId="77777777" w:rsidR="008B4530" w:rsidRDefault="008B4530" w:rsidP="008B4530">
      <w:pPr>
        <w:spacing w:after="0" w:line="360" w:lineRule="auto"/>
        <w:rPr>
          <w:rFonts w:ascii="Times New Roman" w:hAnsi="Times New Roman"/>
        </w:rPr>
      </w:pPr>
    </w:p>
    <w:p w14:paraId="63E54C33" w14:textId="77777777" w:rsidR="008B4530" w:rsidRDefault="008369D8" w:rsidP="008B4530">
      <w:pPr>
        <w:spacing w:after="0" w:line="360" w:lineRule="auto"/>
        <w:rPr>
          <w:rFonts w:ascii="Times New Roman" w:hAnsi="Times New Roman"/>
        </w:rPr>
      </w:pPr>
      <w:r w:rsidRPr="00730C19">
        <w:rPr>
          <w:rFonts w:ascii="Times New Roman" w:hAnsi="Times New Roman"/>
          <w:b/>
        </w:rPr>
        <w:t>Local Public Policy Transmission Upgrade</w:t>
      </w:r>
      <w:r>
        <w:rPr>
          <w:rFonts w:ascii="Times New Roman" w:hAnsi="Times New Roman"/>
        </w:rPr>
        <w:t xml:space="preserve"> is any addition and/or upgrade to the New England Transmission System with a voltage level below 115kV that is required in connection with the construction of a Public Policy Transmission Upgrade approved for inclusion in the Regional System </w:t>
      </w:r>
      <w:r>
        <w:rPr>
          <w:rFonts w:ascii="Times New Roman" w:hAnsi="Times New Roman"/>
        </w:rPr>
        <w:lastRenderedPageBreak/>
        <w:t>Plan pursuant to Attachment K to the ISO OATT or included in a Local System Plan in accordance with Appendix 1 to Attachment K.</w:t>
      </w:r>
    </w:p>
    <w:p w14:paraId="63E54C34" w14:textId="77777777" w:rsidR="008B4530" w:rsidRDefault="008B4530" w:rsidP="008B4530">
      <w:pPr>
        <w:spacing w:after="0" w:line="360" w:lineRule="auto"/>
        <w:rPr>
          <w:rFonts w:ascii="Times New Roman" w:hAnsi="Times New Roman"/>
        </w:rPr>
      </w:pPr>
    </w:p>
    <w:p w14:paraId="63E54C35" w14:textId="77777777" w:rsidR="008B4530" w:rsidRDefault="008369D8" w:rsidP="008B4530">
      <w:pPr>
        <w:spacing w:after="0" w:line="360" w:lineRule="auto"/>
        <w:rPr>
          <w:rFonts w:ascii="Times New Roman" w:hAnsi="Times New Roman"/>
        </w:rPr>
      </w:pPr>
      <w:r w:rsidRPr="0010238D">
        <w:rPr>
          <w:rFonts w:ascii="Times New Roman" w:hAnsi="Times New Roman"/>
          <w:b/>
        </w:rPr>
        <w:t>Local Resource Adequacy Requirement</w:t>
      </w:r>
      <w:r>
        <w:rPr>
          <w:rFonts w:ascii="Times New Roman" w:hAnsi="Times New Roman"/>
        </w:rPr>
        <w:t xml:space="preserve"> is calculated pursuant to Section III.12.2.1.1.</w:t>
      </w:r>
    </w:p>
    <w:p w14:paraId="63E54C36" w14:textId="77777777" w:rsidR="008B4530" w:rsidRPr="00E47933" w:rsidRDefault="008B4530" w:rsidP="008B4530">
      <w:pPr>
        <w:spacing w:after="0" w:line="360" w:lineRule="auto"/>
        <w:rPr>
          <w:rFonts w:ascii="Times New Roman" w:hAnsi="Times New Roman"/>
        </w:rPr>
      </w:pPr>
    </w:p>
    <w:p w14:paraId="63E54C37" w14:textId="77777777" w:rsidR="008B4530" w:rsidRDefault="008369D8" w:rsidP="008B4530">
      <w:pPr>
        <w:spacing w:after="0" w:line="360" w:lineRule="auto"/>
        <w:rPr>
          <w:rFonts w:ascii="Times New Roman" w:hAnsi="Times New Roman"/>
        </w:rPr>
      </w:pPr>
      <w:r w:rsidRPr="00BD2F7A">
        <w:rPr>
          <w:rFonts w:ascii="Times New Roman" w:hAnsi="Times New Roman"/>
          <w:b/>
        </w:rPr>
        <w:t>Local Second Contingency Protection Resource</w:t>
      </w:r>
      <w:r>
        <w:rPr>
          <w:rFonts w:ascii="Times New Roman" w:hAnsi="Times New Roman"/>
          <w:b/>
        </w:rPr>
        <w:t>s</w:t>
      </w:r>
      <w:r>
        <w:rPr>
          <w:rFonts w:ascii="Times New Roman" w:hAnsi="Times New Roman"/>
        </w:rPr>
        <w:t xml:space="preserve"> are those Resources identified by the ISO on a daily basis as necessary for the provision of Operating Reserve requirements and adherence to NERC, NPCC and ISO reliability criteria over and above those Resources required to meet first contingency reliability criteria within a Reliability Region</w:t>
      </w:r>
      <w:r w:rsidRPr="00E47933">
        <w:rPr>
          <w:rFonts w:ascii="Times New Roman" w:hAnsi="Times New Roman"/>
        </w:rPr>
        <w:t xml:space="preserve">. </w:t>
      </w:r>
    </w:p>
    <w:p w14:paraId="63E54C38" w14:textId="77777777" w:rsidR="008B4530" w:rsidRPr="00E47933" w:rsidRDefault="008B4530" w:rsidP="008B4530">
      <w:pPr>
        <w:spacing w:after="0" w:line="360" w:lineRule="auto"/>
        <w:rPr>
          <w:rFonts w:ascii="Times New Roman" w:hAnsi="Times New Roman"/>
        </w:rPr>
      </w:pPr>
    </w:p>
    <w:p w14:paraId="63E54C39" w14:textId="77777777" w:rsidR="008B4530" w:rsidRDefault="008369D8" w:rsidP="008B4530">
      <w:pPr>
        <w:spacing w:after="0" w:line="360" w:lineRule="auto"/>
        <w:rPr>
          <w:rFonts w:ascii="Times New Roman" w:hAnsi="Times New Roman"/>
        </w:rPr>
      </w:pPr>
      <w:r w:rsidRPr="00BD2F7A">
        <w:rPr>
          <w:rFonts w:ascii="Times New Roman" w:hAnsi="Times New Roman"/>
          <w:b/>
        </w:rPr>
        <w:t>Local Service</w:t>
      </w:r>
      <w:r w:rsidRPr="00E47933">
        <w:rPr>
          <w:rFonts w:ascii="Times New Roman" w:hAnsi="Times New Roman"/>
        </w:rPr>
        <w:t xml:space="preserve"> is transmission service provided under Schedule 21 and the Local Service Schedules thereto. </w:t>
      </w:r>
    </w:p>
    <w:p w14:paraId="63E54C3A" w14:textId="77777777" w:rsidR="008B4530" w:rsidRPr="00E47933" w:rsidRDefault="008B4530" w:rsidP="008B4530">
      <w:pPr>
        <w:spacing w:after="0" w:line="360" w:lineRule="auto"/>
        <w:rPr>
          <w:rFonts w:ascii="Times New Roman" w:hAnsi="Times New Roman"/>
        </w:rPr>
      </w:pPr>
    </w:p>
    <w:p w14:paraId="63E54C3B" w14:textId="77777777" w:rsidR="008B4530" w:rsidRDefault="008369D8" w:rsidP="008B4530">
      <w:pPr>
        <w:spacing w:after="0" w:line="360" w:lineRule="auto"/>
        <w:rPr>
          <w:rFonts w:ascii="Times New Roman" w:hAnsi="Times New Roman"/>
        </w:rPr>
      </w:pPr>
      <w:r w:rsidRPr="00BD2F7A">
        <w:rPr>
          <w:rFonts w:ascii="Times New Roman" w:hAnsi="Times New Roman"/>
          <w:b/>
        </w:rPr>
        <w:t>Local Service Schedule</w:t>
      </w:r>
      <w:r w:rsidRPr="00E47933">
        <w:rPr>
          <w:rFonts w:ascii="Times New Roman" w:hAnsi="Times New Roman"/>
        </w:rPr>
        <w:t xml:space="preserve"> is a PTO-specific schedule to the OATT setting forth the rates, charges, terms and conditions applicable to Local Service. </w:t>
      </w:r>
    </w:p>
    <w:p w14:paraId="63E54C3C" w14:textId="77777777" w:rsidR="008B4530" w:rsidRPr="00E47933" w:rsidRDefault="008B4530" w:rsidP="008B4530">
      <w:pPr>
        <w:spacing w:after="0" w:line="360" w:lineRule="auto"/>
        <w:rPr>
          <w:rFonts w:ascii="Times New Roman" w:hAnsi="Times New Roman"/>
        </w:rPr>
      </w:pPr>
    </w:p>
    <w:p w14:paraId="63E54C3D" w14:textId="648D2B22" w:rsidR="008B4530" w:rsidRDefault="008369D8" w:rsidP="008B4530">
      <w:pPr>
        <w:spacing w:after="0" w:line="360" w:lineRule="auto"/>
        <w:rPr>
          <w:rFonts w:ascii="Times New Roman" w:hAnsi="Times New Roman"/>
        </w:rPr>
      </w:pPr>
      <w:r w:rsidRPr="00BD2F7A">
        <w:rPr>
          <w:rFonts w:ascii="Times New Roman" w:hAnsi="Times New Roman"/>
          <w:b/>
        </w:rPr>
        <w:t>Local Sourcing Requirement</w:t>
      </w:r>
      <w:r>
        <w:rPr>
          <w:rFonts w:ascii="Times New Roman" w:hAnsi="Times New Roman"/>
          <w:b/>
        </w:rPr>
        <w:t xml:space="preserve"> (LSR)</w:t>
      </w:r>
      <w:r w:rsidRPr="00E47933">
        <w:rPr>
          <w:rFonts w:ascii="Times New Roman" w:hAnsi="Times New Roman"/>
        </w:rPr>
        <w:t xml:space="preserve"> is </w:t>
      </w:r>
      <w:r w:rsidR="00BA1529">
        <w:rPr>
          <w:rFonts w:ascii="Times New Roman" w:hAnsi="Times New Roman"/>
        </w:rPr>
        <w:t>a value</w:t>
      </w:r>
      <w:r w:rsidRPr="00E47933">
        <w:rPr>
          <w:rFonts w:ascii="Times New Roman" w:hAnsi="Times New Roman"/>
        </w:rPr>
        <w:t xml:space="preserve"> calculated as described in Section III.12.2</w:t>
      </w:r>
      <w:r w:rsidR="00BA1529">
        <w:rPr>
          <w:rFonts w:ascii="Times New Roman" w:hAnsi="Times New Roman"/>
        </w:rPr>
        <w:t>.1</w:t>
      </w:r>
      <w:r w:rsidRPr="00E47933">
        <w:rPr>
          <w:rFonts w:ascii="Times New Roman" w:hAnsi="Times New Roman"/>
        </w:rPr>
        <w:t xml:space="preserve"> of Market Rule 1. </w:t>
      </w:r>
    </w:p>
    <w:p w14:paraId="63E54C3E" w14:textId="77777777" w:rsidR="008B4530" w:rsidRPr="00E47933" w:rsidRDefault="008B4530" w:rsidP="008B4530">
      <w:pPr>
        <w:spacing w:after="0" w:line="360" w:lineRule="auto"/>
        <w:rPr>
          <w:rFonts w:ascii="Times New Roman" w:hAnsi="Times New Roman"/>
        </w:rPr>
      </w:pPr>
    </w:p>
    <w:p w14:paraId="63E54C3F" w14:textId="77777777" w:rsidR="008B4530" w:rsidRDefault="008369D8" w:rsidP="008B4530">
      <w:pPr>
        <w:spacing w:after="0" w:line="360" w:lineRule="auto"/>
        <w:rPr>
          <w:rFonts w:ascii="Times New Roman" w:hAnsi="Times New Roman"/>
        </w:rPr>
      </w:pPr>
      <w:r w:rsidRPr="00BD2F7A">
        <w:rPr>
          <w:rFonts w:ascii="Times New Roman" w:hAnsi="Times New Roman"/>
          <w:b/>
        </w:rPr>
        <w:t>Local System Planning (LSP)</w:t>
      </w:r>
      <w:r w:rsidRPr="00E47933">
        <w:rPr>
          <w:rFonts w:ascii="Times New Roman" w:hAnsi="Times New Roman"/>
        </w:rPr>
        <w:t xml:space="preserve"> is the process defined in </w:t>
      </w:r>
      <w:r>
        <w:rPr>
          <w:rFonts w:ascii="Times New Roman" w:hAnsi="Times New Roman"/>
        </w:rPr>
        <w:t>Appendix 1</w:t>
      </w:r>
      <w:r w:rsidRPr="00E47933">
        <w:rPr>
          <w:rFonts w:ascii="Times New Roman" w:hAnsi="Times New Roman"/>
        </w:rPr>
        <w:t xml:space="preserve"> of Attachment K to the OATT. </w:t>
      </w:r>
    </w:p>
    <w:p w14:paraId="63E54C40" w14:textId="77777777" w:rsidR="008B4530" w:rsidRPr="00E47933" w:rsidRDefault="008B4530" w:rsidP="008B4530">
      <w:pPr>
        <w:spacing w:after="0" w:line="360" w:lineRule="auto"/>
        <w:rPr>
          <w:rFonts w:ascii="Times New Roman" w:hAnsi="Times New Roman"/>
        </w:rPr>
      </w:pPr>
    </w:p>
    <w:p w14:paraId="63E54C41" w14:textId="328A600A" w:rsidR="008B4530" w:rsidRDefault="008369D8" w:rsidP="008B4530">
      <w:pPr>
        <w:spacing w:after="0" w:line="360" w:lineRule="auto"/>
        <w:rPr>
          <w:rFonts w:ascii="Times New Roman" w:hAnsi="Times New Roman"/>
        </w:rPr>
      </w:pPr>
      <w:r w:rsidRPr="00F7719F">
        <w:rPr>
          <w:rFonts w:ascii="Times New Roman" w:hAnsi="Times New Roman"/>
          <w:b/>
        </w:rPr>
        <w:t>Localized Costs</w:t>
      </w:r>
      <w:r w:rsidRPr="00E47933">
        <w:rPr>
          <w:rFonts w:ascii="Times New Roman" w:hAnsi="Times New Roman"/>
        </w:rPr>
        <w:t xml:space="preserve"> are costs that the ISO, with advisory input from the Reliability Committee, </w:t>
      </w:r>
      <w:r w:rsidR="003847FD" w:rsidRPr="004B412E">
        <w:rPr>
          <w:rFonts w:ascii="Times New Roman" w:hAnsi="Times New Roman"/>
        </w:rPr>
        <w:t xml:space="preserve">determines in accordance with Schedule 12C of the OATT </w:t>
      </w:r>
      <w:r w:rsidRPr="00E47933">
        <w:rPr>
          <w:rFonts w:ascii="Times New Roman" w:hAnsi="Times New Roman"/>
        </w:rPr>
        <w:t xml:space="preserve">shall </w:t>
      </w:r>
      <w:r w:rsidR="003847FD" w:rsidRPr="004B412E">
        <w:rPr>
          <w:rFonts w:ascii="Times New Roman" w:hAnsi="Times New Roman"/>
        </w:rPr>
        <w:t>not be included in the Pool-Supported PTF costs recoverable under this OATT, or in costs allocated to Regional Network Load according to Section 6 of Schedule 12.</w:t>
      </w:r>
      <w:r w:rsidR="003847FD">
        <w:rPr>
          <w:rFonts w:ascii="Times New Roman" w:hAnsi="Times New Roman"/>
        </w:rPr>
        <w:t xml:space="preserve">  </w:t>
      </w:r>
      <w:r w:rsidRPr="00E47933">
        <w:rPr>
          <w:rFonts w:ascii="Times New Roman" w:hAnsi="Times New Roman"/>
        </w:rPr>
        <w:t xml:space="preserve">If there are any </w:t>
      </w:r>
      <w:r w:rsidR="003847FD">
        <w:rPr>
          <w:rFonts w:ascii="Times New Roman" w:hAnsi="Times New Roman"/>
        </w:rPr>
        <w:t>Localized C</w:t>
      </w:r>
      <w:r w:rsidRPr="00E47933">
        <w:rPr>
          <w:rFonts w:ascii="Times New Roman" w:hAnsi="Times New Roman"/>
        </w:rPr>
        <w:t xml:space="preserve">osts, the ISO shall identify them in the Regional System Plan. </w:t>
      </w:r>
    </w:p>
    <w:p w14:paraId="63E54C42" w14:textId="77777777" w:rsidR="008B4530" w:rsidRPr="00E47933" w:rsidRDefault="008B4530" w:rsidP="008B4530">
      <w:pPr>
        <w:spacing w:after="0" w:line="360" w:lineRule="auto"/>
        <w:rPr>
          <w:rFonts w:ascii="Times New Roman" w:hAnsi="Times New Roman"/>
        </w:rPr>
      </w:pPr>
    </w:p>
    <w:p w14:paraId="63E54C43" w14:textId="62C406DD" w:rsidR="008B4530" w:rsidRDefault="008369D8" w:rsidP="008B4530">
      <w:pPr>
        <w:spacing w:after="0" w:line="360" w:lineRule="auto"/>
        <w:rPr>
          <w:rFonts w:ascii="Times New Roman" w:hAnsi="Times New Roman"/>
        </w:rPr>
      </w:pPr>
      <w:r w:rsidRPr="00F7719F">
        <w:rPr>
          <w:rFonts w:ascii="Times New Roman" w:hAnsi="Times New Roman"/>
          <w:b/>
        </w:rPr>
        <w:t>Location</w:t>
      </w:r>
      <w:r w:rsidRPr="00E47933">
        <w:rPr>
          <w:rFonts w:ascii="Times New Roman" w:hAnsi="Times New Roman"/>
        </w:rPr>
        <w:t xml:space="preserve"> is a Node, External Node, Load Zone</w:t>
      </w:r>
      <w:r w:rsidR="00683384">
        <w:rPr>
          <w:rFonts w:ascii="Times New Roman" w:hAnsi="Times New Roman"/>
        </w:rPr>
        <w:t>, DRR Aggregation Zone,</w:t>
      </w:r>
      <w:r w:rsidRPr="00E47933">
        <w:rPr>
          <w:rFonts w:ascii="Times New Roman" w:hAnsi="Times New Roman"/>
        </w:rPr>
        <w:t xml:space="preserve"> or Hub.</w:t>
      </w:r>
    </w:p>
    <w:p w14:paraId="63E54C44" w14:textId="77777777" w:rsidR="008B4530" w:rsidRPr="00E47933" w:rsidRDefault="008B4530" w:rsidP="008B4530">
      <w:pPr>
        <w:spacing w:after="0" w:line="360" w:lineRule="auto"/>
        <w:rPr>
          <w:rFonts w:ascii="Times New Roman" w:hAnsi="Times New Roman"/>
        </w:rPr>
      </w:pPr>
    </w:p>
    <w:p w14:paraId="63E54C45" w14:textId="6959E677" w:rsidR="008B4530" w:rsidRDefault="008369D8" w:rsidP="008B4530">
      <w:pPr>
        <w:spacing w:after="0" w:line="360" w:lineRule="auto"/>
        <w:rPr>
          <w:rFonts w:ascii="Times New Roman" w:hAnsi="Times New Roman"/>
        </w:rPr>
      </w:pPr>
      <w:r w:rsidRPr="00F7719F">
        <w:rPr>
          <w:rFonts w:ascii="Times New Roman" w:hAnsi="Times New Roman"/>
          <w:b/>
        </w:rPr>
        <w:t>Locational Marginal Price (LMP)</w:t>
      </w:r>
      <w:r w:rsidRPr="00E47933">
        <w:rPr>
          <w:rFonts w:ascii="Times New Roman" w:hAnsi="Times New Roman"/>
        </w:rPr>
        <w:t xml:space="preserve"> is defined in Section III.2 of Market Rule 1.  The Locational Marginal Price for a Node is the nodal price at that Node; the Locational Marginal Price for an External Node is the nodal price at that External Node; the Locational Marginal Price for a Load Zone</w:t>
      </w:r>
      <w:r w:rsidR="00683384">
        <w:rPr>
          <w:rFonts w:ascii="Times New Roman" w:hAnsi="Times New Roman"/>
        </w:rPr>
        <w:t>, DRR Aggregation Zone</w:t>
      </w:r>
      <w:r w:rsidRPr="00E47933">
        <w:rPr>
          <w:rFonts w:ascii="Times New Roman" w:hAnsi="Times New Roman"/>
        </w:rPr>
        <w:t xml:space="preserve"> or Reliability Region is the Zonal Price for that Load Zone</w:t>
      </w:r>
      <w:r w:rsidR="00683384">
        <w:rPr>
          <w:rFonts w:ascii="Times New Roman" w:hAnsi="Times New Roman"/>
        </w:rPr>
        <w:t>, DRR Aggregation Zone</w:t>
      </w:r>
      <w:r w:rsidRPr="00E47933">
        <w:rPr>
          <w:rFonts w:ascii="Times New Roman" w:hAnsi="Times New Roman"/>
        </w:rPr>
        <w:t xml:space="preserve"> or Reliability Region, respectively; and the Locational Marginal Price for a Hub is the Hub Price for that Hub.</w:t>
      </w:r>
    </w:p>
    <w:p w14:paraId="63E54C46" w14:textId="77777777" w:rsidR="008B4530" w:rsidRDefault="008B4530" w:rsidP="008B4530">
      <w:pPr>
        <w:spacing w:after="0" w:line="360" w:lineRule="auto"/>
        <w:rPr>
          <w:rFonts w:ascii="Times New Roman" w:hAnsi="Times New Roman"/>
        </w:rPr>
      </w:pPr>
    </w:p>
    <w:p w14:paraId="63E54C47" w14:textId="77777777" w:rsidR="008B4530" w:rsidRDefault="008369D8" w:rsidP="008B4530">
      <w:pPr>
        <w:spacing w:after="0" w:line="360" w:lineRule="auto"/>
        <w:rPr>
          <w:rFonts w:ascii="Times New Roman" w:hAnsi="Times New Roman"/>
        </w:rPr>
      </w:pPr>
      <w:r w:rsidRPr="00E31BBB">
        <w:rPr>
          <w:rFonts w:ascii="Times New Roman" w:hAnsi="Times New Roman"/>
          <w:b/>
        </w:rPr>
        <w:t>Long Lead Time Facility (Long Lead Facility)</w:t>
      </w:r>
      <w:r>
        <w:rPr>
          <w:rFonts w:ascii="Times New Roman" w:hAnsi="Times New Roman"/>
        </w:rPr>
        <w:t xml:space="preserve"> has the meaning specified in Section I of Schedule 22 and Schedule 25 of the OATT.</w:t>
      </w:r>
    </w:p>
    <w:p w14:paraId="63E54C48" w14:textId="77777777" w:rsidR="008B4530" w:rsidRPr="00E47933" w:rsidRDefault="008B4530" w:rsidP="008B4530">
      <w:pPr>
        <w:spacing w:after="0" w:line="360" w:lineRule="auto"/>
        <w:rPr>
          <w:rFonts w:ascii="Times New Roman" w:hAnsi="Times New Roman"/>
        </w:rPr>
      </w:pPr>
    </w:p>
    <w:p w14:paraId="63E54C49" w14:textId="77777777" w:rsidR="008B4530" w:rsidRDefault="008369D8" w:rsidP="008B4530">
      <w:pPr>
        <w:spacing w:after="0" w:line="360" w:lineRule="auto"/>
        <w:rPr>
          <w:rFonts w:ascii="Times New Roman" w:hAnsi="Times New Roman"/>
        </w:rPr>
      </w:pPr>
      <w:r w:rsidRPr="00F7719F">
        <w:rPr>
          <w:rFonts w:ascii="Times New Roman" w:hAnsi="Times New Roman"/>
          <w:b/>
        </w:rPr>
        <w:t>Long-Term</w:t>
      </w:r>
      <w:r>
        <w:rPr>
          <w:rFonts w:ascii="Times New Roman" w:hAnsi="Times New Roman"/>
        </w:rPr>
        <w:t xml:space="preserve"> is a</w:t>
      </w:r>
      <w:r w:rsidRPr="00E47933">
        <w:rPr>
          <w:rFonts w:ascii="Times New Roman" w:hAnsi="Times New Roman"/>
        </w:rPr>
        <w:t xml:space="preserve"> term of one year or more. </w:t>
      </w:r>
    </w:p>
    <w:p w14:paraId="63E54C4A" w14:textId="77777777" w:rsidR="008B4530" w:rsidRPr="00E47933" w:rsidRDefault="008B4530" w:rsidP="008B4530">
      <w:pPr>
        <w:spacing w:after="0" w:line="360" w:lineRule="auto"/>
        <w:rPr>
          <w:rFonts w:ascii="Times New Roman" w:hAnsi="Times New Roman"/>
        </w:rPr>
      </w:pPr>
    </w:p>
    <w:p w14:paraId="63E54C4B" w14:textId="77777777" w:rsidR="008B4530" w:rsidRPr="00525FE5" w:rsidRDefault="008369D8" w:rsidP="008B4530">
      <w:pPr>
        <w:spacing w:after="0" w:line="360" w:lineRule="auto"/>
        <w:rPr>
          <w:rFonts w:ascii="Times New Roman" w:hAnsi="Times New Roman"/>
        </w:rPr>
      </w:pPr>
      <w:r>
        <w:rPr>
          <w:rFonts w:ascii="Times New Roman" w:hAnsi="Times New Roman"/>
          <w:b/>
        </w:rPr>
        <w:t xml:space="preserve">Long-Term Transmission Outage </w:t>
      </w:r>
      <w:r>
        <w:rPr>
          <w:rFonts w:ascii="Times New Roman" w:hAnsi="Times New Roman"/>
        </w:rPr>
        <w:t>is a long-term transmission outage scheduled in accordance with ISO New England Operating Procedure No. 3.</w:t>
      </w:r>
    </w:p>
    <w:p w14:paraId="63E54C4C" w14:textId="77777777" w:rsidR="008B4530" w:rsidRDefault="008B4530" w:rsidP="008B4530">
      <w:pPr>
        <w:spacing w:after="0" w:line="360" w:lineRule="auto"/>
        <w:rPr>
          <w:rFonts w:ascii="Times New Roman" w:hAnsi="Times New Roman"/>
          <w:b/>
        </w:rPr>
      </w:pPr>
    </w:p>
    <w:p w14:paraId="63E54C4D" w14:textId="77777777" w:rsidR="008B4530" w:rsidRDefault="008369D8" w:rsidP="008B4530">
      <w:pPr>
        <w:spacing w:after="0" w:line="360" w:lineRule="auto"/>
        <w:rPr>
          <w:rFonts w:ascii="Times New Roman" w:hAnsi="Times New Roman"/>
        </w:rPr>
      </w:pPr>
      <w:r w:rsidRPr="00F7719F">
        <w:rPr>
          <w:rFonts w:ascii="Times New Roman" w:hAnsi="Times New Roman"/>
          <w:b/>
        </w:rPr>
        <w:t>Loss Component</w:t>
      </w:r>
      <w:r w:rsidRPr="00E47933">
        <w:rPr>
          <w:rFonts w:ascii="Times New Roman" w:hAnsi="Times New Roman"/>
        </w:rPr>
        <w:t xml:space="preserve"> is the component of the nodal LMP at a given Node or External Node on the PTF that reflects the cost of losses at that Node or External Node relative to the reference point.  The Loss Component of the nodal LMP at a given Node on the non-PTF system reflects the relative cost of losses at that Node adjusted as required to account for losses on the non-PTF system already accounted for through tariffs associated with the non-PTF.  When used in connection with Hub Price or Zonal Price, the term Loss Component refers to the Loss Components of the nodal LMPs that comprise the Hub Price or Zonal Price, which Loss Components are averaged or weighted in the same way that nodal LMPs are averaged to determine Hub Price or weighted to determine Zonal Price. </w:t>
      </w:r>
    </w:p>
    <w:p w14:paraId="63E54C4E" w14:textId="77777777" w:rsidR="008B4530" w:rsidRPr="00E47933" w:rsidRDefault="008B4530" w:rsidP="008B4530">
      <w:pPr>
        <w:spacing w:after="0" w:line="360" w:lineRule="auto"/>
        <w:rPr>
          <w:rFonts w:ascii="Times New Roman" w:hAnsi="Times New Roman"/>
        </w:rPr>
      </w:pPr>
    </w:p>
    <w:p w14:paraId="63E54C4F" w14:textId="77777777" w:rsidR="008B4530" w:rsidRDefault="008369D8" w:rsidP="008B4530">
      <w:pPr>
        <w:spacing w:after="0" w:line="360" w:lineRule="auto"/>
        <w:rPr>
          <w:rFonts w:ascii="Times New Roman" w:hAnsi="Times New Roman"/>
        </w:rPr>
      </w:pPr>
      <w:r w:rsidRPr="00F7719F">
        <w:rPr>
          <w:rFonts w:ascii="Times New Roman" w:hAnsi="Times New Roman"/>
          <w:b/>
        </w:rPr>
        <w:t>Loss of Load Expectation (LOLE)</w:t>
      </w:r>
      <w:r w:rsidRPr="00E47933">
        <w:rPr>
          <w:rFonts w:ascii="Times New Roman" w:hAnsi="Times New Roman"/>
        </w:rPr>
        <w:t xml:space="preserve"> is the probability of disconnecting non-interruptible customers due to a resource deficiency. </w:t>
      </w:r>
    </w:p>
    <w:p w14:paraId="63E54C50" w14:textId="77777777" w:rsidR="008B4530" w:rsidRDefault="008B4530" w:rsidP="008B4530">
      <w:pPr>
        <w:spacing w:after="0" w:line="360" w:lineRule="auto"/>
        <w:rPr>
          <w:rFonts w:ascii="Times New Roman" w:hAnsi="Times New Roman"/>
        </w:rPr>
      </w:pPr>
    </w:p>
    <w:p w14:paraId="63E54C51" w14:textId="77777777" w:rsidR="008B4530" w:rsidRDefault="008369D8" w:rsidP="008B4530">
      <w:pPr>
        <w:spacing w:after="0" w:line="360" w:lineRule="auto"/>
        <w:rPr>
          <w:rFonts w:ascii="Times New Roman" w:hAnsi="Times New Roman"/>
        </w:rPr>
      </w:pPr>
      <w:r w:rsidRPr="00B454F0">
        <w:rPr>
          <w:rFonts w:ascii="Times New Roman" w:hAnsi="Times New Roman"/>
          <w:b/>
        </w:rPr>
        <w:t>Lost Opportunity Cost (LOC)</w:t>
      </w:r>
      <w:r>
        <w:rPr>
          <w:rFonts w:ascii="Times New Roman" w:hAnsi="Times New Roman"/>
        </w:rPr>
        <w:t xml:space="preserve"> is one of four forms of compensation that may be paid to resources providing VAR Service under Schedule 2 of the OATT.</w:t>
      </w:r>
    </w:p>
    <w:p w14:paraId="63E54C52" w14:textId="77777777" w:rsidR="008B4530" w:rsidRDefault="008B4530" w:rsidP="008B4530">
      <w:pPr>
        <w:spacing w:after="0" w:line="360" w:lineRule="auto"/>
        <w:rPr>
          <w:rFonts w:ascii="Times New Roman" w:hAnsi="Times New Roman"/>
        </w:rPr>
      </w:pPr>
    </w:p>
    <w:p w14:paraId="63E54C53" w14:textId="77777777" w:rsidR="008B4530" w:rsidRDefault="008369D8" w:rsidP="008B4530">
      <w:pPr>
        <w:spacing w:after="0" w:line="360" w:lineRule="auto"/>
        <w:rPr>
          <w:rFonts w:ascii="Times New Roman" w:hAnsi="Times New Roman"/>
        </w:rPr>
      </w:pPr>
      <w:r w:rsidRPr="00525FE5">
        <w:rPr>
          <w:rFonts w:ascii="Times New Roman" w:hAnsi="Times New Roman"/>
          <w:b/>
        </w:rPr>
        <w:t>LSE</w:t>
      </w:r>
      <w:r>
        <w:rPr>
          <w:rFonts w:ascii="Times New Roman" w:hAnsi="Times New Roman"/>
        </w:rPr>
        <w:t xml:space="preserve"> means load serving entity.</w:t>
      </w:r>
    </w:p>
    <w:p w14:paraId="63E54C54" w14:textId="77777777" w:rsidR="008B4530" w:rsidRDefault="008B4530" w:rsidP="008B4530">
      <w:pPr>
        <w:spacing w:after="0" w:line="360" w:lineRule="auto"/>
        <w:rPr>
          <w:rFonts w:ascii="Times New Roman" w:hAnsi="Times New Roman"/>
        </w:rPr>
      </w:pPr>
    </w:p>
    <w:p w14:paraId="63E54C55" w14:textId="77777777" w:rsidR="008B4530" w:rsidRDefault="008369D8" w:rsidP="008B4530">
      <w:pPr>
        <w:spacing w:after="0" w:line="360" w:lineRule="auto"/>
        <w:rPr>
          <w:rFonts w:ascii="Times New Roman" w:hAnsi="Times New Roman"/>
        </w:rPr>
      </w:pPr>
      <w:r w:rsidRPr="002D4108">
        <w:rPr>
          <w:rFonts w:ascii="Times New Roman" w:hAnsi="Times New Roman"/>
          <w:b/>
        </w:rPr>
        <w:t xml:space="preserve">Lump Sum </w:t>
      </w:r>
      <w:proofErr w:type="spellStart"/>
      <w:r w:rsidRPr="002D4108">
        <w:rPr>
          <w:rFonts w:ascii="Times New Roman" w:hAnsi="Times New Roman"/>
          <w:b/>
        </w:rPr>
        <w:t>Blackstart</w:t>
      </w:r>
      <w:proofErr w:type="spellEnd"/>
      <w:r w:rsidRPr="002D4108">
        <w:rPr>
          <w:rFonts w:ascii="Times New Roman" w:hAnsi="Times New Roman"/>
          <w:b/>
        </w:rPr>
        <w:t xml:space="preserve"> Payment</w:t>
      </w:r>
      <w:r>
        <w:rPr>
          <w:rFonts w:ascii="Times New Roman" w:hAnsi="Times New Roman"/>
        </w:rPr>
        <w:t xml:space="preserve"> is defined and calculated as specified in Section 5.4 of Schedule 16 to the OATT.</w:t>
      </w:r>
    </w:p>
    <w:p w14:paraId="63E54C56" w14:textId="77777777" w:rsidR="008B4530" w:rsidRDefault="008B4530" w:rsidP="008B4530">
      <w:pPr>
        <w:spacing w:after="0" w:line="360" w:lineRule="auto"/>
        <w:rPr>
          <w:rFonts w:ascii="Times New Roman" w:hAnsi="Times New Roman"/>
        </w:rPr>
      </w:pPr>
    </w:p>
    <w:p w14:paraId="63E54C57" w14:textId="77777777" w:rsidR="008B4530" w:rsidRDefault="008369D8" w:rsidP="008B4530">
      <w:pPr>
        <w:spacing w:after="0" w:line="360" w:lineRule="auto"/>
        <w:rPr>
          <w:rFonts w:ascii="Times New Roman" w:hAnsi="Times New Roman"/>
        </w:rPr>
      </w:pPr>
      <w:r w:rsidRPr="00AA3380">
        <w:rPr>
          <w:rFonts w:ascii="Times New Roman" w:hAnsi="Times New Roman"/>
          <w:b/>
        </w:rPr>
        <w:t xml:space="preserve">Lump Sum </w:t>
      </w:r>
      <w:proofErr w:type="spellStart"/>
      <w:r w:rsidRPr="00AA3380">
        <w:rPr>
          <w:rFonts w:ascii="Times New Roman" w:hAnsi="Times New Roman"/>
          <w:b/>
        </w:rPr>
        <w:t>Blackstart</w:t>
      </w:r>
      <w:proofErr w:type="spellEnd"/>
      <w:r w:rsidRPr="00AA3380">
        <w:rPr>
          <w:rFonts w:ascii="Times New Roman" w:hAnsi="Times New Roman"/>
          <w:b/>
        </w:rPr>
        <w:t xml:space="preserve"> Capital Payment</w:t>
      </w:r>
      <w:r>
        <w:rPr>
          <w:rFonts w:ascii="Times New Roman" w:hAnsi="Times New Roman"/>
        </w:rPr>
        <w:t xml:space="preserve"> is defined and calculated as specified in Section 5.4 of Schedule 16 to the OATT.</w:t>
      </w:r>
    </w:p>
    <w:p w14:paraId="63E54C58" w14:textId="77777777" w:rsidR="008B4530" w:rsidRDefault="008B4530" w:rsidP="008B4530">
      <w:pPr>
        <w:spacing w:after="0" w:line="360" w:lineRule="auto"/>
        <w:rPr>
          <w:rFonts w:ascii="Times New Roman" w:hAnsi="Times New Roman"/>
        </w:rPr>
      </w:pPr>
    </w:p>
    <w:p w14:paraId="63E54C5B" w14:textId="0310E685" w:rsidR="008B4530" w:rsidRDefault="008369D8" w:rsidP="008B4530">
      <w:pPr>
        <w:spacing w:after="0" w:line="360" w:lineRule="auto"/>
        <w:rPr>
          <w:rFonts w:ascii="Times New Roman" w:hAnsi="Times New Roman"/>
        </w:rPr>
      </w:pPr>
      <w:r w:rsidRPr="00194942">
        <w:rPr>
          <w:rFonts w:ascii="Times New Roman" w:hAnsi="Times New Roman"/>
          <w:b/>
        </w:rPr>
        <w:t>Manual Response Rate</w:t>
      </w:r>
      <w:r>
        <w:rPr>
          <w:rFonts w:ascii="Times New Roman" w:hAnsi="Times New Roman"/>
        </w:rPr>
        <w:t xml:space="preserve"> is the rate, in MW/Minute, at which the output of a Generator Asset</w:t>
      </w:r>
      <w:r w:rsidR="00D95E89" w:rsidRPr="0057522E">
        <w:rPr>
          <w:rFonts w:ascii="Times New Roman" w:hAnsi="Times New Roman"/>
        </w:rPr>
        <w:t xml:space="preserve">, or the consumption of a </w:t>
      </w:r>
      <w:proofErr w:type="spellStart"/>
      <w:r w:rsidR="00D95E89" w:rsidRPr="0057522E">
        <w:rPr>
          <w:rFonts w:ascii="Times New Roman" w:hAnsi="Times New Roman"/>
        </w:rPr>
        <w:t>Dispatchable</w:t>
      </w:r>
      <w:proofErr w:type="spellEnd"/>
      <w:r w:rsidR="00D95E89" w:rsidRPr="0057522E">
        <w:rPr>
          <w:rFonts w:ascii="Times New Roman" w:hAnsi="Times New Roman"/>
        </w:rPr>
        <w:t xml:space="preserve"> Asset Related Demand,</w:t>
      </w:r>
      <w:r>
        <w:rPr>
          <w:rFonts w:ascii="Times New Roman" w:hAnsi="Times New Roman"/>
        </w:rPr>
        <w:t xml:space="preserve"> is capable of changing.</w:t>
      </w:r>
    </w:p>
    <w:p w14:paraId="63E54C5C" w14:textId="77777777" w:rsidR="008B4530" w:rsidRDefault="008B4530" w:rsidP="008B4530">
      <w:pPr>
        <w:spacing w:after="0" w:line="360" w:lineRule="auto"/>
        <w:rPr>
          <w:rFonts w:ascii="Times New Roman" w:hAnsi="Times New Roman"/>
        </w:rPr>
      </w:pPr>
    </w:p>
    <w:p w14:paraId="63E54C5D" w14:textId="38EB5D11" w:rsidR="008B4530" w:rsidRDefault="008369D8" w:rsidP="008B4530">
      <w:pPr>
        <w:spacing w:after="0" w:line="360" w:lineRule="auto"/>
        <w:rPr>
          <w:rFonts w:ascii="Times New Roman" w:hAnsi="Times New Roman"/>
        </w:rPr>
      </w:pPr>
      <w:r w:rsidRPr="00360BB9">
        <w:rPr>
          <w:rFonts w:ascii="Times New Roman" w:hAnsi="Times New Roman"/>
          <w:b/>
        </w:rPr>
        <w:t xml:space="preserve">Marginal Loss Revenue Load Obligation </w:t>
      </w:r>
      <w:r w:rsidRPr="00360BB9">
        <w:rPr>
          <w:rFonts w:ascii="Times New Roman" w:hAnsi="Times New Roman"/>
        </w:rPr>
        <w:t>is</w:t>
      </w:r>
      <w:r>
        <w:rPr>
          <w:rFonts w:ascii="Times New Roman" w:hAnsi="Times New Roman"/>
          <w:b/>
        </w:rPr>
        <w:t xml:space="preserve"> </w:t>
      </w:r>
      <w:r w:rsidRPr="00360BB9">
        <w:rPr>
          <w:rFonts w:ascii="Times New Roman" w:hAnsi="Times New Roman"/>
        </w:rPr>
        <w:t xml:space="preserve">defined in Section </w:t>
      </w:r>
      <w:proofErr w:type="gramStart"/>
      <w:r w:rsidRPr="00360BB9">
        <w:rPr>
          <w:rFonts w:ascii="Times New Roman" w:hAnsi="Times New Roman"/>
        </w:rPr>
        <w:t>III.3.2.1(</w:t>
      </w:r>
      <w:proofErr w:type="gramEnd"/>
      <w:r w:rsidRPr="00360BB9">
        <w:rPr>
          <w:rFonts w:ascii="Times New Roman" w:hAnsi="Times New Roman"/>
        </w:rPr>
        <w:t>b)</w:t>
      </w:r>
      <w:r w:rsidR="001E492E">
        <w:rPr>
          <w:rFonts w:ascii="Times New Roman" w:hAnsi="Times New Roman"/>
        </w:rPr>
        <w:t xml:space="preserve"> </w:t>
      </w:r>
      <w:r w:rsidRPr="00360BB9">
        <w:rPr>
          <w:rFonts w:ascii="Times New Roman" w:hAnsi="Times New Roman"/>
        </w:rPr>
        <w:t>of Market Rule 1.</w:t>
      </w:r>
    </w:p>
    <w:p w14:paraId="63E54C5E" w14:textId="77777777" w:rsidR="008B4530" w:rsidRDefault="008B4530" w:rsidP="008B4530">
      <w:pPr>
        <w:spacing w:after="0" w:line="360" w:lineRule="auto"/>
        <w:rPr>
          <w:rFonts w:ascii="Times New Roman" w:hAnsi="Times New Roman"/>
        </w:rPr>
      </w:pPr>
    </w:p>
    <w:p w14:paraId="63E54C5F" w14:textId="7821C12F" w:rsidR="008B4530" w:rsidRDefault="008369D8" w:rsidP="008B4530">
      <w:pPr>
        <w:spacing w:after="0" w:line="360" w:lineRule="auto"/>
        <w:rPr>
          <w:rFonts w:ascii="Times New Roman" w:hAnsi="Times New Roman"/>
        </w:rPr>
      </w:pPr>
      <w:bookmarkStart w:id="17" w:name="MarginalReliabilityImpact"/>
      <w:r w:rsidRPr="001B6526">
        <w:rPr>
          <w:rFonts w:ascii="Times New Roman" w:hAnsi="Times New Roman"/>
          <w:b/>
        </w:rPr>
        <w:t>Marginal Reliability Impact</w:t>
      </w:r>
      <w:r w:rsidRPr="00C91237">
        <w:rPr>
          <w:rFonts w:ascii="Times New Roman" w:hAnsi="Times New Roman"/>
        </w:rPr>
        <w:t xml:space="preserve"> </w:t>
      </w:r>
      <w:bookmarkEnd w:id="17"/>
      <w:r w:rsidRPr="00C91237">
        <w:rPr>
          <w:rFonts w:ascii="Times New Roman" w:hAnsi="Times New Roman"/>
        </w:rPr>
        <w:t>is</w:t>
      </w:r>
      <w:r>
        <w:rPr>
          <w:rFonts w:ascii="Times New Roman" w:hAnsi="Times New Roman"/>
        </w:rPr>
        <w:t xml:space="preserve"> </w:t>
      </w:r>
      <w:r w:rsidRPr="00C91237">
        <w:rPr>
          <w:rFonts w:ascii="Times New Roman" w:hAnsi="Times New Roman"/>
        </w:rPr>
        <w:t>the change</w:t>
      </w:r>
      <w:r>
        <w:rPr>
          <w:rFonts w:ascii="Times New Roman" w:hAnsi="Times New Roman"/>
        </w:rPr>
        <w:t>,</w:t>
      </w:r>
      <w:r w:rsidRPr="00C91237">
        <w:rPr>
          <w:rFonts w:ascii="Times New Roman" w:hAnsi="Times New Roman"/>
        </w:rPr>
        <w:t xml:space="preserve"> with respect to an increment of capacity supply, in expected unserved energy due to resource deficiency</w:t>
      </w:r>
      <w:r>
        <w:rPr>
          <w:rFonts w:ascii="Times New Roman" w:hAnsi="Times New Roman"/>
        </w:rPr>
        <w:t>, as measured in</w:t>
      </w:r>
      <w:r w:rsidRPr="001E1F30">
        <w:rPr>
          <w:rFonts w:ascii="Times New Roman" w:hAnsi="Times New Roman"/>
        </w:rPr>
        <w:t xml:space="preserve"> hours per year</w:t>
      </w:r>
      <w:r w:rsidRPr="00C91237">
        <w:rPr>
          <w:rFonts w:ascii="Times New Roman" w:hAnsi="Times New Roman"/>
        </w:rPr>
        <w:t xml:space="preserve">.  </w:t>
      </w:r>
    </w:p>
    <w:p w14:paraId="63E54C60" w14:textId="77777777" w:rsidR="008B4530" w:rsidRPr="00360BB9" w:rsidRDefault="008B4530" w:rsidP="008B4530">
      <w:pPr>
        <w:spacing w:after="0" w:line="360" w:lineRule="auto"/>
        <w:rPr>
          <w:rFonts w:ascii="Times New Roman" w:hAnsi="Times New Roman"/>
        </w:rPr>
      </w:pPr>
    </w:p>
    <w:p w14:paraId="63E54C61" w14:textId="77777777" w:rsidR="008B4530" w:rsidRDefault="008369D8" w:rsidP="008B4530">
      <w:pPr>
        <w:spacing w:after="0" w:line="360" w:lineRule="auto"/>
        <w:rPr>
          <w:rFonts w:ascii="Times New Roman" w:hAnsi="Times New Roman"/>
        </w:rPr>
      </w:pPr>
      <w:r w:rsidRPr="00004F55">
        <w:rPr>
          <w:rFonts w:ascii="Times New Roman" w:hAnsi="Times New Roman"/>
          <w:b/>
        </w:rPr>
        <w:t>Market Credit Limit</w:t>
      </w:r>
      <w:r>
        <w:rPr>
          <w:rFonts w:ascii="Times New Roman" w:hAnsi="Times New Roman"/>
        </w:rPr>
        <w:t xml:space="preserve"> is a credit limit for a Market Participant’s Financial Assurance Obligations (except FTR Financial Assurance Requirements) established for each Market Participant in accordance with Section II.C of the ISO New England Financial Assurance Policy.</w:t>
      </w:r>
    </w:p>
    <w:p w14:paraId="63E54C62" w14:textId="77777777" w:rsidR="008B4530" w:rsidRDefault="008B4530" w:rsidP="008B4530">
      <w:pPr>
        <w:spacing w:after="0" w:line="360" w:lineRule="auto"/>
        <w:rPr>
          <w:rFonts w:ascii="Times New Roman" w:hAnsi="Times New Roman"/>
        </w:rPr>
      </w:pPr>
    </w:p>
    <w:p w14:paraId="63E54C63" w14:textId="77777777" w:rsidR="008B4530" w:rsidRPr="00E47933" w:rsidRDefault="008369D8" w:rsidP="008B4530">
      <w:pPr>
        <w:spacing w:after="0" w:line="360" w:lineRule="auto"/>
        <w:rPr>
          <w:rFonts w:ascii="Times New Roman" w:hAnsi="Times New Roman"/>
        </w:rPr>
      </w:pPr>
      <w:r w:rsidRPr="00004F55">
        <w:rPr>
          <w:rFonts w:ascii="Times New Roman" w:hAnsi="Times New Roman"/>
          <w:b/>
        </w:rPr>
        <w:t>Market Credit Test Percentage</w:t>
      </w:r>
      <w:r>
        <w:rPr>
          <w:rFonts w:ascii="Times New Roman" w:hAnsi="Times New Roman"/>
        </w:rPr>
        <w:t xml:space="preserve"> is calculated in accordance with Section </w:t>
      </w:r>
      <w:proofErr w:type="gramStart"/>
      <w:r>
        <w:rPr>
          <w:rFonts w:ascii="Times New Roman" w:hAnsi="Times New Roman"/>
        </w:rPr>
        <w:t>III.B.1(</w:t>
      </w:r>
      <w:proofErr w:type="gramEnd"/>
      <w:r>
        <w:rPr>
          <w:rFonts w:ascii="Times New Roman" w:hAnsi="Times New Roman"/>
        </w:rPr>
        <w:t>a) of the ISO New England Financial Assurance Policy.</w:t>
      </w:r>
    </w:p>
    <w:p w14:paraId="63E54C64" w14:textId="77777777" w:rsidR="008B4530" w:rsidRDefault="008B4530" w:rsidP="008B4530">
      <w:pPr>
        <w:spacing w:after="0" w:line="360" w:lineRule="auto"/>
        <w:rPr>
          <w:rFonts w:ascii="Times New Roman" w:hAnsi="Times New Roman"/>
          <w:b/>
        </w:rPr>
      </w:pPr>
    </w:p>
    <w:p w14:paraId="3167808E" w14:textId="77777777" w:rsidR="00541A79" w:rsidRPr="006B0702" w:rsidRDefault="00541A79" w:rsidP="00541A79">
      <w:pPr>
        <w:spacing w:after="0" w:line="360" w:lineRule="auto"/>
        <w:rPr>
          <w:ins w:id="18" w:author="Author"/>
          <w:rFonts w:ascii="Times New Roman" w:hAnsi="Times New Roman"/>
        </w:rPr>
      </w:pPr>
      <w:ins w:id="19" w:author="Author">
        <w:r w:rsidRPr="006B0702">
          <w:rPr>
            <w:rFonts w:ascii="Times New Roman" w:hAnsi="Times New Roman"/>
            <w:b/>
          </w:rPr>
          <w:t>Market Efficiency Needs Scenario</w:t>
        </w:r>
        <w:r w:rsidRPr="006B0702">
          <w:t xml:space="preserve"> </w:t>
        </w:r>
        <w:r w:rsidRPr="006B0702">
          <w:rPr>
            <w:rFonts w:ascii="Times New Roman" w:hAnsi="Times New Roman"/>
          </w:rPr>
          <w:t>is an Economic Study reference scenario that is described in Section 17</w:t>
        </w:r>
        <w:r>
          <w:rPr>
            <w:rFonts w:ascii="Times New Roman" w:hAnsi="Times New Roman"/>
          </w:rPr>
          <w:t>.2(b)</w:t>
        </w:r>
        <w:r w:rsidRPr="006B0702">
          <w:rPr>
            <w:rFonts w:ascii="Times New Roman" w:hAnsi="Times New Roman"/>
          </w:rPr>
          <w:t xml:space="preserve"> of Attachment K to the OATT.</w:t>
        </w:r>
      </w:ins>
    </w:p>
    <w:p w14:paraId="6ABB9C07" w14:textId="77777777" w:rsidR="00541A79" w:rsidRDefault="00541A79" w:rsidP="00541A79">
      <w:pPr>
        <w:spacing w:after="0" w:line="360" w:lineRule="auto"/>
        <w:rPr>
          <w:ins w:id="20" w:author="Author"/>
          <w:rFonts w:ascii="Times New Roman" w:hAnsi="Times New Roman"/>
          <w:b/>
        </w:rPr>
      </w:pPr>
    </w:p>
    <w:p w14:paraId="63E54C65" w14:textId="2ADFA44D" w:rsidR="008B4530" w:rsidRDefault="008369D8" w:rsidP="008B4530">
      <w:pPr>
        <w:spacing w:after="0" w:line="360" w:lineRule="auto"/>
        <w:rPr>
          <w:rFonts w:ascii="Times New Roman" w:hAnsi="Times New Roman"/>
        </w:rPr>
      </w:pPr>
      <w:r w:rsidRPr="00F7719F">
        <w:rPr>
          <w:rFonts w:ascii="Times New Roman" w:hAnsi="Times New Roman"/>
          <w:b/>
        </w:rPr>
        <w:t>Market Efficiency Transmission Upgrade</w:t>
      </w:r>
      <w:r w:rsidRPr="00E47933">
        <w:rPr>
          <w:rFonts w:ascii="Times New Roman" w:hAnsi="Times New Roman"/>
        </w:rPr>
        <w:t xml:space="preserve"> is defined as those additions and upgrades that are not related to the interconnection of </w:t>
      </w:r>
      <w:r>
        <w:rPr>
          <w:rFonts w:ascii="Times New Roman" w:hAnsi="Times New Roman"/>
        </w:rPr>
        <w:t xml:space="preserve">a generator, and, in the ISO’s </w:t>
      </w:r>
      <w:r w:rsidRPr="00E47933">
        <w:rPr>
          <w:rFonts w:ascii="Times New Roman" w:hAnsi="Times New Roman"/>
        </w:rPr>
        <w:t xml:space="preserve">determination, are designed to reduce bulk power system costs to load system-wide, where the net present value of the reduction in bulk power system costs to load system-wide exceeds the net present value of the cost of the transmission addition or upgrade.  For purposes of this definition, the term “bulk power system costs to load system-wide” includes, but is not limited to, the costs of energy, capacity, reserves, losses and impacts on bilateral prices for electricity. </w:t>
      </w:r>
    </w:p>
    <w:p w14:paraId="63E54C66" w14:textId="77777777" w:rsidR="008B4530" w:rsidRPr="00E47933" w:rsidRDefault="008B4530" w:rsidP="008B4530">
      <w:pPr>
        <w:spacing w:after="0" w:line="360" w:lineRule="auto"/>
        <w:rPr>
          <w:rFonts w:ascii="Times New Roman" w:hAnsi="Times New Roman"/>
        </w:rPr>
      </w:pPr>
    </w:p>
    <w:p w14:paraId="63E54C67" w14:textId="374DB30B" w:rsidR="008B4530" w:rsidRDefault="008369D8" w:rsidP="008B4530">
      <w:pPr>
        <w:spacing w:after="0" w:line="360" w:lineRule="auto"/>
        <w:rPr>
          <w:rFonts w:ascii="Times New Roman" w:hAnsi="Times New Roman"/>
        </w:rPr>
      </w:pPr>
      <w:r w:rsidRPr="00F7719F">
        <w:rPr>
          <w:rFonts w:ascii="Times New Roman" w:hAnsi="Times New Roman"/>
          <w:b/>
        </w:rPr>
        <w:t>Market Participant</w:t>
      </w:r>
      <w:r w:rsidRPr="00E47933">
        <w:rPr>
          <w:rFonts w:ascii="Times New Roman" w:hAnsi="Times New Roman"/>
        </w:rPr>
        <w:t xml:space="preserve"> is a participant in the New England Markets (including a FTR-Only Customer) that has executed a Market Participant Service Agreement, or on whose behalf an unexecuted Market Participant Service Agreement has been filed with the Commission.  </w:t>
      </w:r>
    </w:p>
    <w:p w14:paraId="63E54C68" w14:textId="77777777" w:rsidR="008B4530" w:rsidRDefault="008B4530" w:rsidP="008B4530">
      <w:pPr>
        <w:spacing w:after="0" w:line="360" w:lineRule="auto"/>
        <w:rPr>
          <w:rFonts w:ascii="Times New Roman" w:hAnsi="Times New Roman"/>
        </w:rPr>
      </w:pPr>
    </w:p>
    <w:p w14:paraId="63E54C69" w14:textId="77777777" w:rsidR="008B4530" w:rsidRDefault="008369D8" w:rsidP="008B4530">
      <w:pPr>
        <w:spacing w:after="0" w:line="360" w:lineRule="auto"/>
        <w:rPr>
          <w:rFonts w:ascii="Times New Roman" w:hAnsi="Times New Roman"/>
        </w:rPr>
      </w:pPr>
      <w:r w:rsidRPr="000F37B1">
        <w:rPr>
          <w:rFonts w:ascii="Times New Roman" w:hAnsi="Times New Roman"/>
          <w:b/>
        </w:rPr>
        <w:t>Market Participant Financial Assurance Requirement</w:t>
      </w:r>
      <w:r>
        <w:rPr>
          <w:rFonts w:ascii="Times New Roman" w:hAnsi="Times New Roman"/>
        </w:rPr>
        <w:t xml:space="preserve"> is defined in Section III of the ISO New England Financial Assurance Policy.</w:t>
      </w:r>
    </w:p>
    <w:p w14:paraId="63E54C6A" w14:textId="77777777" w:rsidR="008B4530" w:rsidRPr="00E47933" w:rsidRDefault="008B4530" w:rsidP="008B4530">
      <w:pPr>
        <w:spacing w:after="0" w:line="360" w:lineRule="auto"/>
        <w:rPr>
          <w:rFonts w:ascii="Times New Roman" w:hAnsi="Times New Roman"/>
        </w:rPr>
      </w:pPr>
    </w:p>
    <w:p w14:paraId="63E54C6B" w14:textId="77777777" w:rsidR="008B4530" w:rsidRDefault="008369D8" w:rsidP="008B4530">
      <w:pPr>
        <w:spacing w:after="0" w:line="360" w:lineRule="auto"/>
        <w:rPr>
          <w:rFonts w:ascii="Times New Roman" w:hAnsi="Times New Roman"/>
        </w:rPr>
      </w:pPr>
      <w:r w:rsidRPr="00F7719F">
        <w:rPr>
          <w:rFonts w:ascii="Times New Roman" w:hAnsi="Times New Roman"/>
          <w:b/>
        </w:rPr>
        <w:t>Market Participant Obligations</w:t>
      </w:r>
      <w:r w:rsidRPr="00E47933">
        <w:rPr>
          <w:rFonts w:ascii="Times New Roman" w:hAnsi="Times New Roman"/>
        </w:rPr>
        <w:t xml:space="preserve"> is defined in Section III.B.1.1 of Appendix B of Market Rule 1. </w:t>
      </w:r>
    </w:p>
    <w:p w14:paraId="63E54C6C" w14:textId="77777777" w:rsidR="008B4530" w:rsidRPr="00E47933" w:rsidRDefault="008B4530" w:rsidP="008B4530">
      <w:pPr>
        <w:spacing w:after="0" w:line="360" w:lineRule="auto"/>
        <w:rPr>
          <w:rFonts w:ascii="Times New Roman" w:hAnsi="Times New Roman"/>
        </w:rPr>
      </w:pPr>
    </w:p>
    <w:p w14:paraId="63E54C6D" w14:textId="77777777" w:rsidR="008B4530" w:rsidRPr="00E47933" w:rsidRDefault="008369D8" w:rsidP="008B4530">
      <w:pPr>
        <w:spacing w:after="0" w:line="360" w:lineRule="auto"/>
        <w:rPr>
          <w:rFonts w:ascii="Times New Roman" w:hAnsi="Times New Roman"/>
        </w:rPr>
      </w:pPr>
      <w:r w:rsidRPr="00F7719F">
        <w:rPr>
          <w:rFonts w:ascii="Times New Roman" w:hAnsi="Times New Roman"/>
          <w:b/>
        </w:rPr>
        <w:lastRenderedPageBreak/>
        <w:t>Market Participant Service Agreement (MPSA)</w:t>
      </w:r>
      <w:r w:rsidRPr="00E47933">
        <w:rPr>
          <w:rFonts w:ascii="Times New Roman" w:hAnsi="Times New Roman"/>
        </w:rPr>
        <w:t xml:space="preserve"> is an agreement between the ISO and a Market Participant, in the form specified in Attachment A or Attachment A-1 to the Tariff, as applicable. </w:t>
      </w:r>
    </w:p>
    <w:p w14:paraId="63E54C6E" w14:textId="77777777" w:rsidR="008B4530" w:rsidRDefault="008B4530" w:rsidP="008B4530">
      <w:pPr>
        <w:spacing w:after="0" w:line="360" w:lineRule="auto"/>
        <w:rPr>
          <w:rFonts w:ascii="Times New Roman" w:hAnsi="Times New Roman"/>
        </w:rPr>
      </w:pPr>
    </w:p>
    <w:p w14:paraId="63E54C6F" w14:textId="77777777" w:rsidR="008B4530" w:rsidRDefault="008369D8" w:rsidP="008B4530">
      <w:pPr>
        <w:spacing w:after="0" w:line="360" w:lineRule="auto"/>
        <w:rPr>
          <w:rFonts w:ascii="Times New Roman" w:hAnsi="Times New Roman"/>
        </w:rPr>
      </w:pPr>
      <w:r w:rsidRPr="00F7719F">
        <w:rPr>
          <w:rFonts w:ascii="Times New Roman" w:hAnsi="Times New Roman"/>
          <w:b/>
        </w:rPr>
        <w:t>Market Rule 1</w:t>
      </w:r>
      <w:r w:rsidRPr="00E47933">
        <w:rPr>
          <w:rFonts w:ascii="Times New Roman" w:hAnsi="Times New Roman"/>
        </w:rPr>
        <w:t xml:space="preserve"> is ISO Market Rule 1 and appendices set forth in Section III of this </w:t>
      </w:r>
      <w:r>
        <w:rPr>
          <w:rFonts w:ascii="Times New Roman" w:hAnsi="Times New Roman"/>
        </w:rPr>
        <w:t>ISO New England Inc. Transmission, Markets and Services Tariff</w:t>
      </w:r>
      <w:r w:rsidRPr="00E47933">
        <w:rPr>
          <w:rFonts w:ascii="Times New Roman" w:hAnsi="Times New Roman"/>
        </w:rPr>
        <w:t xml:space="preserve">, as it may be amended from time to time. </w:t>
      </w:r>
    </w:p>
    <w:p w14:paraId="63E54C70" w14:textId="77777777" w:rsidR="008B4530" w:rsidRPr="00E47933" w:rsidRDefault="008B4530" w:rsidP="008B4530">
      <w:pPr>
        <w:spacing w:after="0" w:line="360" w:lineRule="auto"/>
        <w:rPr>
          <w:rFonts w:ascii="Times New Roman" w:hAnsi="Times New Roman"/>
        </w:rPr>
      </w:pPr>
    </w:p>
    <w:p w14:paraId="63E54C71" w14:textId="77777777" w:rsidR="008B4530" w:rsidRDefault="008369D8" w:rsidP="008B4530">
      <w:pPr>
        <w:spacing w:after="0" w:line="360" w:lineRule="auto"/>
        <w:rPr>
          <w:rFonts w:ascii="Times New Roman" w:hAnsi="Times New Roman"/>
        </w:rPr>
      </w:pPr>
      <w:r w:rsidRPr="00F7719F">
        <w:rPr>
          <w:rFonts w:ascii="Times New Roman" w:hAnsi="Times New Roman"/>
          <w:b/>
        </w:rPr>
        <w:t>Market Violation</w:t>
      </w:r>
      <w:r w:rsidRPr="00E47933">
        <w:rPr>
          <w:rFonts w:ascii="Times New Roman" w:hAnsi="Times New Roman"/>
        </w:rPr>
        <w:t xml:space="preserve"> is a tariff violation, violation of a Commission-approved order, rule or regulation, market manipulation, or inappropriate dispatch that creates substantial concerns regarding unnecessary market inefficiencies. </w:t>
      </w:r>
    </w:p>
    <w:p w14:paraId="63E54C72" w14:textId="77777777" w:rsidR="008B4530" w:rsidRDefault="008B4530" w:rsidP="008B4530">
      <w:pPr>
        <w:spacing w:after="0" w:line="360" w:lineRule="auto"/>
        <w:rPr>
          <w:rFonts w:ascii="Times New Roman" w:hAnsi="Times New Roman"/>
        </w:rPr>
      </w:pPr>
    </w:p>
    <w:p w14:paraId="63E54C73" w14:textId="77777777" w:rsidR="008B4530" w:rsidRPr="00E47933" w:rsidRDefault="008369D8" w:rsidP="008B4530">
      <w:pPr>
        <w:spacing w:after="0" w:line="360" w:lineRule="auto"/>
        <w:rPr>
          <w:rFonts w:ascii="Times New Roman" w:hAnsi="Times New Roman"/>
        </w:rPr>
      </w:pPr>
      <w:r w:rsidRPr="000F37B1">
        <w:rPr>
          <w:rFonts w:ascii="Times New Roman" w:hAnsi="Times New Roman"/>
          <w:b/>
        </w:rPr>
        <w:t>Material Adverse Change</w:t>
      </w:r>
      <w:r>
        <w:rPr>
          <w:rFonts w:ascii="Times New Roman" w:hAnsi="Times New Roman"/>
        </w:rPr>
        <w:t xml:space="preserve"> is any change in financial status including, but not limited to a downgrade to below an Investment Grade Rating by any Rating Agency, being placed on credit watch with negative implication by any Rating Agency if the Market Participant or Non-Market Participant Transmission Customer does not have an Investment Grade Rating, a bankruptcy filing or other insolvency, a report of a significant quarterly loss or decline of earnings, the resignation of key officer(s), the sanctioning of the Market Participant or Non-Market Participant Transmission Customer or any of its Principles imposed by the Federal Energy Regulatory Commission, the Securities Exchange Commission, any exchange monitored by the National Futures Association, or any state entity responsible for regulating activity in energy markets; the filing of a material lawsuit that could materially adversely impact current or future financial results; a significant change in the Market Participant’s or Non-Market Participant Transmission Customer’s credit default spreads; or a significant change in market capitalization. </w:t>
      </w:r>
    </w:p>
    <w:p w14:paraId="63E54C74" w14:textId="77777777" w:rsidR="008B4530" w:rsidRDefault="008B4530" w:rsidP="008B4530">
      <w:pPr>
        <w:spacing w:after="0" w:line="360" w:lineRule="auto"/>
        <w:rPr>
          <w:rFonts w:ascii="Times New Roman" w:hAnsi="Times New Roman"/>
          <w:b/>
        </w:rPr>
      </w:pPr>
    </w:p>
    <w:p w14:paraId="63E54C75" w14:textId="77777777" w:rsidR="008B4530" w:rsidRDefault="008369D8" w:rsidP="008B4530">
      <w:pPr>
        <w:spacing w:after="0" w:line="360" w:lineRule="auto"/>
        <w:rPr>
          <w:rFonts w:ascii="Times New Roman" w:hAnsi="Times New Roman"/>
        </w:rPr>
      </w:pPr>
      <w:r w:rsidRPr="00F7719F">
        <w:rPr>
          <w:rFonts w:ascii="Times New Roman" w:hAnsi="Times New Roman"/>
          <w:b/>
        </w:rPr>
        <w:t>Material Adverse Impact</w:t>
      </w:r>
      <w:r w:rsidRPr="00E47933">
        <w:rPr>
          <w:rFonts w:ascii="Times New Roman" w:hAnsi="Times New Roman"/>
        </w:rPr>
        <w:t xml:space="preserve"> is defined, for purposes of review of ITC-proposed plans, as a proposed facility or project will be deemed to cause a “material adverse impact” on facilities outside of the ITC System if: (i) the proposed facility or project causes non-ITC facilities to exceed their capabilities or exceed their thermal, voltage or stability limits, consistent with all applicable reliability criteria, or (ii) the proposed facility or project would not satisfy the standards set forth in Section I.3.9 of the Transmission, Markets and Services Tariff.  This standard is intended to assure the continued service of all non-ITC </w:t>
      </w:r>
      <w:r>
        <w:rPr>
          <w:rFonts w:ascii="Times New Roman" w:hAnsi="Times New Roman"/>
        </w:rPr>
        <w:t>f</w:t>
      </w:r>
      <w:r w:rsidRPr="00E47933">
        <w:rPr>
          <w:rFonts w:ascii="Times New Roman" w:hAnsi="Times New Roman"/>
        </w:rPr>
        <w:t xml:space="preserve">irm </w:t>
      </w:r>
      <w:r>
        <w:rPr>
          <w:rFonts w:ascii="Times New Roman" w:hAnsi="Times New Roman"/>
        </w:rPr>
        <w:t>l</w:t>
      </w:r>
      <w:r w:rsidRPr="00E47933">
        <w:rPr>
          <w:rFonts w:ascii="Times New Roman" w:hAnsi="Times New Roman"/>
        </w:rPr>
        <w:t xml:space="preserve">oad customers and the ability of the non-ITC systems to meet outstanding transmission service obligations. </w:t>
      </w:r>
    </w:p>
    <w:p w14:paraId="63E54C76" w14:textId="77777777" w:rsidR="008B4530" w:rsidRPr="00E47933" w:rsidRDefault="008B4530" w:rsidP="008B4530">
      <w:pPr>
        <w:spacing w:after="0" w:line="360" w:lineRule="auto"/>
        <w:rPr>
          <w:rFonts w:ascii="Times New Roman" w:hAnsi="Times New Roman"/>
        </w:rPr>
      </w:pPr>
    </w:p>
    <w:p w14:paraId="63E54C77" w14:textId="21710739" w:rsidR="008B4530" w:rsidRDefault="008369D8" w:rsidP="008B4530">
      <w:pPr>
        <w:spacing w:after="0" w:line="360" w:lineRule="auto"/>
        <w:rPr>
          <w:rFonts w:ascii="Times New Roman" w:hAnsi="Times New Roman"/>
        </w:rPr>
      </w:pPr>
      <w:r w:rsidRPr="00F7719F">
        <w:rPr>
          <w:rFonts w:ascii="Times New Roman" w:hAnsi="Times New Roman"/>
          <w:b/>
        </w:rPr>
        <w:t>Maximum Capacity Limit</w:t>
      </w:r>
      <w:r w:rsidRPr="00E47933">
        <w:rPr>
          <w:rFonts w:ascii="Times New Roman" w:hAnsi="Times New Roman"/>
        </w:rPr>
        <w:t xml:space="preserve"> is </w:t>
      </w:r>
      <w:r w:rsidR="00BA1529">
        <w:rPr>
          <w:rFonts w:ascii="Times New Roman" w:hAnsi="Times New Roman"/>
        </w:rPr>
        <w:t xml:space="preserve">a value </w:t>
      </w:r>
      <w:r w:rsidRPr="00E47933">
        <w:rPr>
          <w:rFonts w:ascii="Times New Roman" w:hAnsi="Times New Roman"/>
        </w:rPr>
        <w:t>calculated as described in Section III.12.2</w:t>
      </w:r>
      <w:r w:rsidR="00BA1529">
        <w:rPr>
          <w:rFonts w:ascii="Times New Roman" w:hAnsi="Times New Roman"/>
        </w:rPr>
        <w:t>.2</w:t>
      </w:r>
      <w:r w:rsidRPr="00E47933">
        <w:rPr>
          <w:rFonts w:ascii="Times New Roman" w:hAnsi="Times New Roman"/>
        </w:rPr>
        <w:t xml:space="preserve"> of Market Rule 1. </w:t>
      </w:r>
    </w:p>
    <w:p w14:paraId="63E54C78" w14:textId="77777777" w:rsidR="008B4530" w:rsidRPr="00E47933" w:rsidRDefault="008B4530" w:rsidP="008B4530">
      <w:pPr>
        <w:spacing w:after="0" w:line="360" w:lineRule="auto"/>
        <w:rPr>
          <w:rFonts w:ascii="Times New Roman" w:hAnsi="Times New Roman"/>
        </w:rPr>
      </w:pPr>
    </w:p>
    <w:p w14:paraId="63E54C79" w14:textId="05628D02" w:rsidR="008B4530" w:rsidRDefault="008369D8" w:rsidP="00D95E89">
      <w:pPr>
        <w:spacing w:after="0" w:line="360" w:lineRule="auto"/>
        <w:rPr>
          <w:rFonts w:ascii="Times New Roman" w:hAnsi="Times New Roman"/>
        </w:rPr>
      </w:pPr>
      <w:r w:rsidRPr="00F7719F">
        <w:rPr>
          <w:rFonts w:ascii="Times New Roman" w:hAnsi="Times New Roman"/>
          <w:b/>
        </w:rPr>
        <w:lastRenderedPageBreak/>
        <w:t>Maximum Consumption Limit</w:t>
      </w:r>
      <w:r w:rsidRPr="00E47933">
        <w:rPr>
          <w:rFonts w:ascii="Times New Roman" w:hAnsi="Times New Roman"/>
        </w:rPr>
        <w:t xml:space="preserve"> is the maximum amount, in MW, available for economic dispatch </w:t>
      </w:r>
      <w:r w:rsidR="00D95E89">
        <w:rPr>
          <w:rFonts w:ascii="Times New Roman" w:hAnsi="Times New Roman"/>
        </w:rPr>
        <w:t xml:space="preserve">from a DARD </w:t>
      </w:r>
      <w:r w:rsidRPr="00E47933">
        <w:rPr>
          <w:rFonts w:ascii="Times New Roman" w:hAnsi="Times New Roman"/>
        </w:rPr>
        <w:t xml:space="preserve">and is based on the physical characteristics as submitted as part of </w:t>
      </w:r>
      <w:r w:rsidR="00D95E89">
        <w:rPr>
          <w:rFonts w:ascii="Times New Roman" w:hAnsi="Times New Roman"/>
        </w:rPr>
        <w:t xml:space="preserve">the DARD’s </w:t>
      </w:r>
      <w:r w:rsidRPr="00E47933">
        <w:rPr>
          <w:rFonts w:ascii="Times New Roman" w:hAnsi="Times New Roman"/>
        </w:rPr>
        <w:t>Offer Data.</w:t>
      </w:r>
      <w:r w:rsidRPr="001A1863">
        <w:rPr>
          <w:rFonts w:ascii="Times New Roman" w:hAnsi="Times New Roman"/>
        </w:rPr>
        <w:t xml:space="preserve"> </w:t>
      </w:r>
      <w:r w:rsidR="00D95E89" w:rsidRPr="00E47933">
        <w:rPr>
          <w:rFonts w:ascii="Times New Roman" w:hAnsi="Times New Roman"/>
        </w:rPr>
        <w:t xml:space="preserve">A Market Participant must maintain an up-to-date Maximum </w:t>
      </w:r>
      <w:r w:rsidR="00D95E89">
        <w:rPr>
          <w:rFonts w:ascii="Times New Roman" w:hAnsi="Times New Roman"/>
        </w:rPr>
        <w:t xml:space="preserve">Consumption </w:t>
      </w:r>
      <w:r w:rsidR="00D95E89" w:rsidRPr="00E47933">
        <w:rPr>
          <w:rFonts w:ascii="Times New Roman" w:hAnsi="Times New Roman"/>
        </w:rPr>
        <w:t>Limit</w:t>
      </w:r>
      <w:r w:rsidR="00D95E89">
        <w:rPr>
          <w:rFonts w:ascii="Times New Roman" w:hAnsi="Times New Roman"/>
        </w:rPr>
        <w:t xml:space="preserve"> (and where applicable, must provide the ISO with any telemetry required by ISO New England Operating Procedure No. 18 to allow the ISO to maintain an updated Maximum Consumption Limit) </w:t>
      </w:r>
      <w:r w:rsidR="00D95E89" w:rsidRPr="00E47933">
        <w:rPr>
          <w:rFonts w:ascii="Times New Roman" w:hAnsi="Times New Roman"/>
        </w:rPr>
        <w:t xml:space="preserve">for all hours in which a </w:t>
      </w:r>
      <w:r w:rsidR="00D95E89">
        <w:rPr>
          <w:rFonts w:ascii="Times New Roman" w:hAnsi="Times New Roman"/>
        </w:rPr>
        <w:t>DARD</w:t>
      </w:r>
      <w:r w:rsidR="00D95E89" w:rsidRPr="00E47933">
        <w:rPr>
          <w:rFonts w:ascii="Times New Roman" w:hAnsi="Times New Roman"/>
        </w:rPr>
        <w:t xml:space="preserve"> has been offered into the Day-Ahead Energy Market or Real-Time Energy Market.  </w:t>
      </w:r>
    </w:p>
    <w:p w14:paraId="520CEFDC" w14:textId="77777777" w:rsidR="006D3F0D" w:rsidRDefault="006D3F0D" w:rsidP="006D3F0D">
      <w:pPr>
        <w:spacing w:after="0" w:line="360" w:lineRule="auto"/>
        <w:rPr>
          <w:rFonts w:ascii="Times New Roman" w:hAnsi="Times New Roman"/>
        </w:rPr>
      </w:pPr>
    </w:p>
    <w:p w14:paraId="555AB5FE" w14:textId="77777777" w:rsidR="006D3F0D" w:rsidRPr="002C5B36" w:rsidRDefault="006D3F0D" w:rsidP="006D3F0D">
      <w:pPr>
        <w:spacing w:after="0" w:line="360" w:lineRule="auto"/>
        <w:rPr>
          <w:rFonts w:ascii="Times New Roman" w:hAnsi="Times New Roman"/>
          <w:color w:val="000000"/>
        </w:rPr>
      </w:pPr>
      <w:r w:rsidRPr="002C5B36">
        <w:rPr>
          <w:rFonts w:ascii="Times New Roman" w:hAnsi="Times New Roman"/>
          <w:b/>
          <w:bCs/>
          <w:color w:val="000000"/>
        </w:rPr>
        <w:t xml:space="preserve">Maximum Daily </w:t>
      </w:r>
      <w:r>
        <w:rPr>
          <w:rFonts w:ascii="Times New Roman" w:hAnsi="Times New Roman"/>
          <w:b/>
          <w:bCs/>
          <w:color w:val="000000"/>
        </w:rPr>
        <w:t>Energy</w:t>
      </w:r>
      <w:r w:rsidRPr="002C5B36">
        <w:rPr>
          <w:rFonts w:ascii="Times New Roman" w:hAnsi="Times New Roman"/>
          <w:b/>
          <w:bCs/>
          <w:color w:val="000000"/>
        </w:rPr>
        <w:t xml:space="preserve"> Limit</w:t>
      </w:r>
      <w:r>
        <w:rPr>
          <w:rFonts w:ascii="Times New Roman" w:hAnsi="Times New Roman"/>
          <w:b/>
          <w:bCs/>
          <w:color w:val="000000"/>
        </w:rPr>
        <w:t xml:space="preserve"> </w:t>
      </w:r>
      <w:r w:rsidRPr="002C5B36">
        <w:rPr>
          <w:rFonts w:ascii="Times New Roman" w:hAnsi="Times New Roman"/>
          <w:color w:val="000000"/>
        </w:rPr>
        <w:t xml:space="preserve">is the maximum amount of megawatt-hours that a </w:t>
      </w:r>
      <w:r>
        <w:rPr>
          <w:rFonts w:ascii="Times New Roman" w:hAnsi="Times New Roman"/>
          <w:color w:val="000000"/>
        </w:rPr>
        <w:t>Limited Energy Resource</w:t>
      </w:r>
      <w:r w:rsidRPr="002C5B36">
        <w:rPr>
          <w:rFonts w:ascii="Times New Roman" w:hAnsi="Times New Roman"/>
          <w:color w:val="000000"/>
        </w:rPr>
        <w:t xml:space="preserve"> expect</w:t>
      </w:r>
      <w:r>
        <w:rPr>
          <w:rFonts w:ascii="Times New Roman" w:hAnsi="Times New Roman"/>
          <w:color w:val="000000"/>
        </w:rPr>
        <w:t>s</w:t>
      </w:r>
      <w:r w:rsidRPr="002C5B36">
        <w:rPr>
          <w:rFonts w:ascii="Times New Roman" w:hAnsi="Times New Roman"/>
          <w:color w:val="000000"/>
        </w:rPr>
        <w:t xml:space="preserve"> to be able to</w:t>
      </w:r>
      <w:r>
        <w:rPr>
          <w:rFonts w:ascii="Times New Roman" w:hAnsi="Times New Roman"/>
          <w:color w:val="000000"/>
        </w:rPr>
        <w:t xml:space="preserve"> generate</w:t>
      </w:r>
      <w:r w:rsidRPr="002C5B36">
        <w:rPr>
          <w:rFonts w:ascii="Times New Roman" w:hAnsi="Times New Roman"/>
          <w:color w:val="000000"/>
        </w:rPr>
        <w:t xml:space="preserve"> in the next Operating Day. </w:t>
      </w:r>
    </w:p>
    <w:p w14:paraId="63E54C7A" w14:textId="77777777" w:rsidR="008B4530" w:rsidRPr="002C5B36" w:rsidRDefault="008B4530" w:rsidP="008B4530">
      <w:pPr>
        <w:spacing w:after="0" w:line="360" w:lineRule="auto"/>
        <w:rPr>
          <w:rFonts w:ascii="Times New Roman" w:hAnsi="Times New Roman"/>
        </w:rPr>
      </w:pPr>
    </w:p>
    <w:p w14:paraId="63E54C7B" w14:textId="0C94EE13" w:rsidR="008B4530" w:rsidRPr="002C5B36" w:rsidRDefault="008369D8" w:rsidP="008B4530">
      <w:pPr>
        <w:spacing w:after="0" w:line="360" w:lineRule="auto"/>
        <w:rPr>
          <w:rFonts w:ascii="Times New Roman" w:hAnsi="Times New Roman"/>
          <w:color w:val="000000"/>
        </w:rPr>
      </w:pPr>
      <w:r w:rsidRPr="002C5B36">
        <w:rPr>
          <w:rFonts w:ascii="Times New Roman" w:hAnsi="Times New Roman"/>
          <w:b/>
          <w:bCs/>
          <w:color w:val="000000"/>
        </w:rPr>
        <w:t xml:space="preserve">Maximum Daily Consumption Limit </w:t>
      </w:r>
      <w:r w:rsidRPr="002C5B36">
        <w:rPr>
          <w:rFonts w:ascii="Times New Roman" w:hAnsi="Times New Roman"/>
          <w:color w:val="000000"/>
        </w:rPr>
        <w:t xml:space="preserve">is the maximum amount of megawatt-hours that a </w:t>
      </w:r>
      <w:r w:rsidR="00D95E89">
        <w:rPr>
          <w:rFonts w:ascii="Times New Roman" w:hAnsi="Times New Roman"/>
          <w:color w:val="000000"/>
        </w:rPr>
        <w:t xml:space="preserve">Storage </w:t>
      </w:r>
      <w:r w:rsidRPr="002C5B36">
        <w:rPr>
          <w:rFonts w:ascii="Times New Roman" w:hAnsi="Times New Roman"/>
          <w:color w:val="000000"/>
        </w:rPr>
        <w:t>DARD expect</w:t>
      </w:r>
      <w:r w:rsidR="00D95E89">
        <w:rPr>
          <w:rFonts w:ascii="Times New Roman" w:hAnsi="Times New Roman"/>
          <w:color w:val="000000"/>
        </w:rPr>
        <w:t>s</w:t>
      </w:r>
      <w:r w:rsidRPr="002C5B36">
        <w:rPr>
          <w:rFonts w:ascii="Times New Roman" w:hAnsi="Times New Roman"/>
          <w:color w:val="000000"/>
        </w:rPr>
        <w:t xml:space="preserve"> to be able to</w:t>
      </w:r>
      <w:r>
        <w:rPr>
          <w:rFonts w:ascii="Times New Roman" w:hAnsi="Times New Roman"/>
          <w:color w:val="000000"/>
        </w:rPr>
        <w:t xml:space="preserve"> </w:t>
      </w:r>
      <w:r w:rsidRPr="002C5B36">
        <w:rPr>
          <w:rFonts w:ascii="Times New Roman" w:hAnsi="Times New Roman"/>
          <w:color w:val="000000"/>
        </w:rPr>
        <w:t xml:space="preserve">consume in the next Operating Day. </w:t>
      </w:r>
    </w:p>
    <w:p w14:paraId="63E54C7C" w14:textId="77777777" w:rsidR="008B4530" w:rsidRDefault="008B4530" w:rsidP="008B4530">
      <w:pPr>
        <w:spacing w:after="0" w:line="360" w:lineRule="auto"/>
        <w:rPr>
          <w:rFonts w:ascii="Times New Roman" w:hAnsi="Times New Roman"/>
        </w:rPr>
      </w:pPr>
    </w:p>
    <w:p w14:paraId="63E54C7D" w14:textId="16E90E28" w:rsidR="008B4530" w:rsidRDefault="008369D8" w:rsidP="008B4530">
      <w:pPr>
        <w:spacing w:after="0" w:line="360" w:lineRule="auto"/>
        <w:rPr>
          <w:rFonts w:ascii="Times New Roman" w:hAnsi="Times New Roman"/>
        </w:rPr>
      </w:pPr>
      <w:r w:rsidRPr="009B45A0">
        <w:rPr>
          <w:rFonts w:ascii="Times New Roman" w:hAnsi="Times New Roman"/>
          <w:b/>
        </w:rPr>
        <w:t>Maximum Facility Load</w:t>
      </w:r>
      <w:r>
        <w:rPr>
          <w:rFonts w:ascii="Times New Roman" w:hAnsi="Times New Roman"/>
        </w:rPr>
        <w:t xml:space="preserve"> is the </w:t>
      </w:r>
      <w:r w:rsidR="00C2567A">
        <w:rPr>
          <w:rFonts w:ascii="Times New Roman" w:hAnsi="Times New Roman"/>
        </w:rPr>
        <w:t xml:space="preserve">highest </w:t>
      </w:r>
      <w:r>
        <w:rPr>
          <w:rFonts w:ascii="Times New Roman" w:hAnsi="Times New Roman"/>
        </w:rPr>
        <w:t xml:space="preserve">demand </w:t>
      </w:r>
      <w:r w:rsidR="00C2567A" w:rsidRPr="00152499">
        <w:rPr>
          <w:rFonts w:ascii="Times New Roman" w:hAnsi="Times New Roman"/>
        </w:rPr>
        <w:t>of an end-use customer facility since the start of the prior calendar year (</w:t>
      </w:r>
      <w:r>
        <w:rPr>
          <w:rFonts w:ascii="Times New Roman" w:hAnsi="Times New Roman"/>
        </w:rPr>
        <w:t xml:space="preserve">or, if unavailable, an estimate </w:t>
      </w:r>
      <w:r w:rsidR="00C2567A">
        <w:rPr>
          <w:rFonts w:ascii="Times New Roman" w:hAnsi="Times New Roman"/>
        </w:rPr>
        <w:t>there</w:t>
      </w:r>
      <w:r>
        <w:rPr>
          <w:rFonts w:ascii="Times New Roman" w:hAnsi="Times New Roman"/>
        </w:rPr>
        <w:t>of</w:t>
      </w:r>
      <w:r w:rsidR="00C2567A">
        <w:rPr>
          <w:rFonts w:ascii="Times New Roman" w:hAnsi="Times New Roman"/>
        </w:rPr>
        <w:t>)</w:t>
      </w:r>
      <w:r>
        <w:rPr>
          <w:rFonts w:ascii="Times New Roman" w:hAnsi="Times New Roman"/>
        </w:rPr>
        <w:t xml:space="preserve">, where the demand evaluated is established by adding metered demand </w:t>
      </w:r>
      <w:r w:rsidR="00C2567A">
        <w:rPr>
          <w:rFonts w:ascii="Times New Roman" w:hAnsi="Times New Roman"/>
        </w:rPr>
        <w:t xml:space="preserve">measured at the Retail Delivery Point </w:t>
      </w:r>
      <w:r>
        <w:rPr>
          <w:rFonts w:ascii="Times New Roman" w:hAnsi="Times New Roman"/>
        </w:rPr>
        <w:t xml:space="preserve">and the output of all generators located behind the </w:t>
      </w:r>
      <w:r w:rsidR="00C2567A">
        <w:rPr>
          <w:rFonts w:ascii="Times New Roman" w:hAnsi="Times New Roman"/>
        </w:rPr>
        <w:t xml:space="preserve">Retail Delivery Point </w:t>
      </w:r>
      <w:r>
        <w:rPr>
          <w:rFonts w:ascii="Times New Roman" w:hAnsi="Times New Roman"/>
        </w:rPr>
        <w:t>in the same time intervals.</w:t>
      </w:r>
    </w:p>
    <w:p w14:paraId="63E54C7E" w14:textId="77777777" w:rsidR="008B4530" w:rsidRDefault="008B4530" w:rsidP="008B4530">
      <w:pPr>
        <w:spacing w:after="0" w:line="360" w:lineRule="auto"/>
        <w:rPr>
          <w:rFonts w:ascii="Times New Roman" w:hAnsi="Times New Roman"/>
        </w:rPr>
      </w:pPr>
    </w:p>
    <w:p w14:paraId="63E54C81" w14:textId="18D90C0B" w:rsidR="008B4530" w:rsidRDefault="008369D8" w:rsidP="008B4530">
      <w:pPr>
        <w:spacing w:after="0" w:line="360" w:lineRule="auto"/>
        <w:rPr>
          <w:rFonts w:ascii="Times New Roman" w:hAnsi="Times New Roman"/>
        </w:rPr>
      </w:pPr>
      <w:r w:rsidRPr="006C0798">
        <w:rPr>
          <w:rFonts w:ascii="Times New Roman" w:hAnsi="Times New Roman"/>
          <w:b/>
        </w:rPr>
        <w:t>Maximum Interruptible Capacity</w:t>
      </w:r>
      <w:r>
        <w:rPr>
          <w:rFonts w:ascii="Times New Roman" w:hAnsi="Times New Roman"/>
        </w:rPr>
        <w:t xml:space="preserve"> is an estimate of the maximum demand reduction </w:t>
      </w:r>
      <w:r w:rsidR="00C2567A">
        <w:rPr>
          <w:rFonts w:ascii="Times New Roman" w:hAnsi="Times New Roman"/>
        </w:rPr>
        <w:t xml:space="preserve">and Net Supply </w:t>
      </w:r>
      <w:r>
        <w:rPr>
          <w:rFonts w:ascii="Times New Roman" w:hAnsi="Times New Roman"/>
        </w:rPr>
        <w:t>that a Demand Response Asset can deliver</w:t>
      </w:r>
      <w:r w:rsidR="00C2567A">
        <w:rPr>
          <w:rFonts w:ascii="Times New Roman" w:hAnsi="Times New Roman"/>
        </w:rPr>
        <w:t>,</w:t>
      </w:r>
      <w:r w:rsidRPr="002B331A">
        <w:rPr>
          <w:rFonts w:ascii="Times New Roman" w:hAnsi="Times New Roman"/>
        </w:rPr>
        <w:t xml:space="preserve"> as measured at the Retail Delivery Point.</w:t>
      </w:r>
    </w:p>
    <w:p w14:paraId="63E54C82" w14:textId="77777777" w:rsidR="008B4530" w:rsidRDefault="008369D8" w:rsidP="008B4530">
      <w:pPr>
        <w:tabs>
          <w:tab w:val="left" w:pos="1726"/>
        </w:tabs>
        <w:spacing w:after="0" w:line="360" w:lineRule="auto"/>
        <w:rPr>
          <w:rFonts w:ascii="Times New Roman" w:hAnsi="Times New Roman"/>
        </w:rPr>
      </w:pPr>
      <w:r>
        <w:rPr>
          <w:rFonts w:ascii="Times New Roman" w:hAnsi="Times New Roman"/>
        </w:rPr>
        <w:tab/>
      </w:r>
    </w:p>
    <w:p w14:paraId="63E54C83" w14:textId="29B6363C" w:rsidR="008B4530" w:rsidRDefault="008369D8" w:rsidP="008B4530">
      <w:pPr>
        <w:spacing w:after="0" w:line="360" w:lineRule="auto"/>
        <w:rPr>
          <w:rFonts w:ascii="Times New Roman" w:hAnsi="Times New Roman"/>
        </w:rPr>
      </w:pPr>
      <w:r w:rsidRPr="00686322">
        <w:rPr>
          <w:rFonts w:ascii="Times New Roman" w:hAnsi="Times New Roman"/>
          <w:b/>
        </w:rPr>
        <w:t>Maximum Load</w:t>
      </w:r>
      <w:r>
        <w:rPr>
          <w:rFonts w:ascii="Times New Roman" w:hAnsi="Times New Roman"/>
        </w:rPr>
        <w:t xml:space="preserve"> is the </w:t>
      </w:r>
      <w:r w:rsidR="00C2567A" w:rsidRPr="001B2CF6">
        <w:rPr>
          <w:rFonts w:ascii="Times New Roman" w:hAnsi="Times New Roman"/>
        </w:rPr>
        <w:t>highest demand since the start of the prior calendar year</w:t>
      </w:r>
      <w:r>
        <w:rPr>
          <w:rFonts w:ascii="Times New Roman" w:hAnsi="Times New Roman"/>
        </w:rPr>
        <w:t xml:space="preserve"> </w:t>
      </w:r>
      <w:r w:rsidR="00C2567A">
        <w:rPr>
          <w:rFonts w:ascii="Times New Roman" w:hAnsi="Times New Roman"/>
        </w:rPr>
        <w:t>(</w:t>
      </w:r>
      <w:r>
        <w:rPr>
          <w:rFonts w:ascii="Times New Roman" w:hAnsi="Times New Roman"/>
        </w:rPr>
        <w:t xml:space="preserve">or, if unavailable, an estimate </w:t>
      </w:r>
      <w:r w:rsidR="00185022">
        <w:rPr>
          <w:rFonts w:ascii="Times New Roman" w:hAnsi="Times New Roman"/>
        </w:rPr>
        <w:t>there</w:t>
      </w:r>
      <w:r>
        <w:rPr>
          <w:rFonts w:ascii="Times New Roman" w:hAnsi="Times New Roman"/>
        </w:rPr>
        <w:t>of</w:t>
      </w:r>
      <w:r w:rsidR="00185022">
        <w:rPr>
          <w:rFonts w:ascii="Times New Roman" w:hAnsi="Times New Roman"/>
        </w:rPr>
        <w:t>)</w:t>
      </w:r>
      <w:r>
        <w:rPr>
          <w:rFonts w:ascii="Times New Roman" w:hAnsi="Times New Roman"/>
        </w:rPr>
        <w:t>,</w:t>
      </w:r>
      <w:r w:rsidR="00185022">
        <w:rPr>
          <w:rFonts w:ascii="Times New Roman" w:hAnsi="Times New Roman"/>
        </w:rPr>
        <w:t xml:space="preserve"> as measured at the Retail Delivery Point</w:t>
      </w:r>
      <w:r>
        <w:rPr>
          <w:rFonts w:ascii="Times New Roman" w:hAnsi="Times New Roman"/>
        </w:rPr>
        <w:t>.</w:t>
      </w:r>
    </w:p>
    <w:p w14:paraId="63E54C84" w14:textId="77777777" w:rsidR="008B4530" w:rsidRDefault="008B4530" w:rsidP="008B4530">
      <w:pPr>
        <w:spacing w:after="0" w:line="360" w:lineRule="auto"/>
        <w:rPr>
          <w:rFonts w:ascii="Times New Roman" w:hAnsi="Times New Roman"/>
        </w:rPr>
      </w:pPr>
    </w:p>
    <w:p w14:paraId="63E54C87" w14:textId="25AF6F18" w:rsidR="008B4530" w:rsidRPr="002C5B36" w:rsidRDefault="008369D8" w:rsidP="008B4530">
      <w:pPr>
        <w:spacing w:after="0" w:line="360" w:lineRule="auto"/>
        <w:rPr>
          <w:rFonts w:ascii="Times New Roman" w:hAnsi="Times New Roman"/>
        </w:rPr>
      </w:pPr>
      <w:r w:rsidRPr="002C5B36">
        <w:rPr>
          <w:rFonts w:ascii="Times New Roman" w:hAnsi="Times New Roman"/>
          <w:b/>
          <w:bCs/>
          <w:color w:val="000000"/>
        </w:rPr>
        <w:t xml:space="preserve">Maximum Number of Daily Starts </w:t>
      </w:r>
      <w:r w:rsidRPr="002C5B36">
        <w:rPr>
          <w:rFonts w:ascii="Times New Roman" w:hAnsi="Times New Roman"/>
          <w:color w:val="000000"/>
        </w:rPr>
        <w:t xml:space="preserve">is the maximum number of times that a </w:t>
      </w:r>
      <w:r w:rsidR="00647B99">
        <w:rPr>
          <w:rFonts w:ascii="Times New Roman" w:hAnsi="Times New Roman"/>
          <w:color w:val="000000"/>
        </w:rPr>
        <w:t xml:space="preserve">Binary Storage </w:t>
      </w:r>
      <w:r w:rsidRPr="002C5B36">
        <w:rPr>
          <w:rFonts w:ascii="Times New Roman" w:hAnsi="Times New Roman"/>
          <w:color w:val="000000"/>
        </w:rPr>
        <w:t xml:space="preserve">DARD </w:t>
      </w:r>
      <w:r>
        <w:rPr>
          <w:rFonts w:ascii="Times New Roman" w:hAnsi="Times New Roman"/>
          <w:color w:val="000000"/>
        </w:rPr>
        <w:t xml:space="preserve">or a </w:t>
      </w:r>
      <w:r w:rsidR="00647B99">
        <w:rPr>
          <w:rFonts w:ascii="Times New Roman" w:hAnsi="Times New Roman"/>
          <w:color w:val="000000"/>
        </w:rPr>
        <w:t xml:space="preserve">Generator Asset </w:t>
      </w:r>
      <w:r w:rsidRPr="002C5B36">
        <w:rPr>
          <w:rFonts w:ascii="Times New Roman" w:hAnsi="Times New Roman"/>
          <w:color w:val="000000"/>
        </w:rPr>
        <w:t xml:space="preserve">can be started </w:t>
      </w:r>
      <w:r w:rsidR="00092AA2">
        <w:rPr>
          <w:rFonts w:ascii="Times New Roman" w:hAnsi="Times New Roman"/>
          <w:color w:val="000000"/>
        </w:rPr>
        <w:t>or that a Demand Response Resource can be interrupted</w:t>
      </w:r>
      <w:r w:rsidR="00092AA2" w:rsidRPr="002C5B36">
        <w:rPr>
          <w:rFonts w:ascii="Times New Roman" w:hAnsi="Times New Roman"/>
          <w:color w:val="000000"/>
        </w:rPr>
        <w:t xml:space="preserve"> </w:t>
      </w:r>
      <w:r w:rsidRPr="002C5B36">
        <w:rPr>
          <w:rFonts w:ascii="Times New Roman" w:hAnsi="Times New Roman"/>
          <w:color w:val="000000"/>
        </w:rPr>
        <w:t xml:space="preserve">in the next Operating Day under normal operating conditions. </w:t>
      </w:r>
    </w:p>
    <w:p w14:paraId="63E54C88" w14:textId="77777777" w:rsidR="008B4530" w:rsidRDefault="008B4530" w:rsidP="008B4530">
      <w:pPr>
        <w:spacing w:after="0" w:line="360" w:lineRule="auto"/>
        <w:rPr>
          <w:rFonts w:ascii="Times New Roman" w:hAnsi="Times New Roman"/>
        </w:rPr>
      </w:pPr>
    </w:p>
    <w:p w14:paraId="63E54C89" w14:textId="77777777" w:rsidR="008B4530" w:rsidRDefault="008369D8" w:rsidP="008B4530">
      <w:pPr>
        <w:spacing w:after="0" w:line="360" w:lineRule="auto"/>
        <w:rPr>
          <w:rFonts w:ascii="Times New Roman" w:hAnsi="Times New Roman"/>
        </w:rPr>
      </w:pPr>
      <w:r w:rsidRPr="001512A5">
        <w:rPr>
          <w:rFonts w:ascii="Times New Roman" w:hAnsi="Times New Roman"/>
          <w:b/>
        </w:rPr>
        <w:t>Maximum Reduction</w:t>
      </w:r>
      <w:r>
        <w:rPr>
          <w:rFonts w:ascii="Times New Roman" w:hAnsi="Times New Roman"/>
        </w:rPr>
        <w:t xml:space="preserve"> is the maximum available demand reduction, in MW, of a Demand Response Resource that a Market Participant offers to deliver in the Day-Ahead Energy Market or Real-Time Energy Market, as reflected in the Demand Response Resource’s Demand Reduction Offer.</w:t>
      </w:r>
    </w:p>
    <w:p w14:paraId="63E54C8A" w14:textId="77777777" w:rsidR="008B4530" w:rsidRPr="00E47933" w:rsidRDefault="008B4530" w:rsidP="008B4530">
      <w:pPr>
        <w:spacing w:after="0" w:line="360" w:lineRule="auto"/>
        <w:rPr>
          <w:rFonts w:ascii="Times New Roman" w:hAnsi="Times New Roman"/>
        </w:rPr>
      </w:pPr>
    </w:p>
    <w:p w14:paraId="63E54C8B" w14:textId="26CA4FB9" w:rsidR="008B4530" w:rsidRDefault="008369D8" w:rsidP="008B4530">
      <w:pPr>
        <w:spacing w:after="0" w:line="360" w:lineRule="auto"/>
        <w:rPr>
          <w:rFonts w:ascii="Times New Roman" w:hAnsi="Times New Roman"/>
        </w:rPr>
      </w:pPr>
      <w:r w:rsidRPr="00F7719F">
        <w:rPr>
          <w:rFonts w:ascii="Times New Roman" w:hAnsi="Times New Roman"/>
          <w:b/>
        </w:rPr>
        <w:t>Measure Life</w:t>
      </w:r>
      <w:r w:rsidRPr="00E47933">
        <w:rPr>
          <w:rFonts w:ascii="Times New Roman" w:hAnsi="Times New Roman"/>
        </w:rPr>
        <w:t xml:space="preserve"> is the estimated time a</w:t>
      </w:r>
      <w:r w:rsidR="00092AA2">
        <w:rPr>
          <w:rFonts w:ascii="Times New Roman" w:hAnsi="Times New Roman"/>
        </w:rPr>
        <w:t>n On-Peak</w:t>
      </w:r>
      <w:r w:rsidRPr="00E47933">
        <w:rPr>
          <w:rFonts w:ascii="Times New Roman" w:hAnsi="Times New Roman"/>
        </w:rPr>
        <w:t xml:space="preserve"> Demand Resource </w:t>
      </w:r>
      <w:r w:rsidR="00092AA2">
        <w:rPr>
          <w:rFonts w:ascii="Times New Roman" w:hAnsi="Times New Roman"/>
        </w:rPr>
        <w:t xml:space="preserve">or Seasonal Peak Demand Resource </w:t>
      </w:r>
      <w:r w:rsidRPr="00E47933">
        <w:rPr>
          <w:rFonts w:ascii="Times New Roman" w:hAnsi="Times New Roman"/>
        </w:rPr>
        <w:t xml:space="preserve">measure will remain in place, or the estimated time period over which the facility, structure, equipment or </w:t>
      </w:r>
      <w:r w:rsidRPr="00E47933">
        <w:rPr>
          <w:rFonts w:ascii="Times New Roman" w:hAnsi="Times New Roman"/>
        </w:rPr>
        <w:lastRenderedPageBreak/>
        <w:t>system in which a measure is inst</w:t>
      </w:r>
      <w:r>
        <w:rPr>
          <w:rFonts w:ascii="Times New Roman" w:hAnsi="Times New Roman"/>
        </w:rPr>
        <w:t>alled continues to exist, which</w:t>
      </w:r>
      <w:r w:rsidRPr="00E47933">
        <w:rPr>
          <w:rFonts w:ascii="Times New Roman" w:hAnsi="Times New Roman"/>
        </w:rPr>
        <w:t xml:space="preserve">ever is shorter.  Suppliers of </w:t>
      </w:r>
      <w:r w:rsidR="00092AA2">
        <w:rPr>
          <w:rFonts w:ascii="Times New Roman" w:hAnsi="Times New Roman"/>
        </w:rPr>
        <w:t xml:space="preserve">On-Peak </w:t>
      </w:r>
      <w:r w:rsidRPr="00E47933">
        <w:rPr>
          <w:rFonts w:ascii="Times New Roman" w:hAnsi="Times New Roman"/>
        </w:rPr>
        <w:t xml:space="preserve">Demand Resources </w:t>
      </w:r>
      <w:r w:rsidR="00092AA2">
        <w:rPr>
          <w:rFonts w:ascii="Times New Roman" w:hAnsi="Times New Roman"/>
        </w:rPr>
        <w:t xml:space="preserve">or Seasonal Peak Demand Resources </w:t>
      </w:r>
      <w:r w:rsidRPr="00E47933">
        <w:rPr>
          <w:rFonts w:ascii="Times New Roman" w:hAnsi="Times New Roman"/>
        </w:rPr>
        <w:t xml:space="preserve">comprised of an aggregation of measures with varied Measures Lives shall determine and document the Measure Life either: (i) for each type of measure with a different Measure Life and adjust the aggregate performance based on the individual measure life calculation in the portfolio; or (ii) as the average Measure Life for the aggregated measures as long as the </w:t>
      </w:r>
      <w:r w:rsidR="00092AA2">
        <w:rPr>
          <w:rFonts w:ascii="Times New Roman" w:hAnsi="Times New Roman"/>
        </w:rPr>
        <w:t xml:space="preserve">demand reduction capability </w:t>
      </w:r>
      <w:r w:rsidRPr="00E47933">
        <w:rPr>
          <w:rFonts w:ascii="Times New Roman" w:hAnsi="Times New Roman"/>
        </w:rPr>
        <w:t xml:space="preserve">of the </w:t>
      </w:r>
      <w:r w:rsidR="00092AA2">
        <w:rPr>
          <w:rFonts w:ascii="Times New Roman" w:hAnsi="Times New Roman"/>
        </w:rPr>
        <w:t>r</w:t>
      </w:r>
      <w:r w:rsidRPr="00E47933">
        <w:rPr>
          <w:rFonts w:ascii="Times New Roman" w:hAnsi="Times New Roman"/>
        </w:rPr>
        <w:t xml:space="preserve">esource is greater than or equal to the amount that cleared in the Forward Capacity Auction or reconfiguration auction for the entire Capacity Commitment Period, and the </w:t>
      </w:r>
      <w:r w:rsidR="00092AA2">
        <w:rPr>
          <w:rFonts w:ascii="Times New Roman" w:hAnsi="Times New Roman"/>
        </w:rPr>
        <w:t xml:space="preserve">demand reduction capability </w:t>
      </w:r>
      <w:r w:rsidRPr="00E47933">
        <w:rPr>
          <w:rFonts w:ascii="Times New Roman" w:hAnsi="Times New Roman"/>
        </w:rPr>
        <w:t xml:space="preserve">for an Existing </w:t>
      </w:r>
      <w:r w:rsidR="00092AA2">
        <w:rPr>
          <w:rFonts w:ascii="Times New Roman" w:hAnsi="Times New Roman"/>
        </w:rPr>
        <w:t xml:space="preserve">On-Peak </w:t>
      </w:r>
      <w:r w:rsidRPr="00E47933">
        <w:rPr>
          <w:rFonts w:ascii="Times New Roman" w:hAnsi="Times New Roman"/>
        </w:rPr>
        <w:t xml:space="preserve">Demand Resource </w:t>
      </w:r>
      <w:r w:rsidR="00092AA2" w:rsidRPr="004A6107">
        <w:rPr>
          <w:rFonts w:ascii="Times New Roman" w:hAnsi="Times New Roman"/>
        </w:rPr>
        <w:t>or Existing Seasonal Peak Demand Resource</w:t>
      </w:r>
      <w:r w:rsidR="00092AA2" w:rsidRPr="00E47933">
        <w:rPr>
          <w:rFonts w:ascii="Times New Roman" w:hAnsi="Times New Roman"/>
        </w:rPr>
        <w:t xml:space="preserve"> </w:t>
      </w:r>
      <w:r w:rsidRPr="00E47933">
        <w:rPr>
          <w:rFonts w:ascii="Times New Roman" w:hAnsi="Times New Roman"/>
        </w:rPr>
        <w:t xml:space="preserve">is not over-stated in a subsequent Capacity Commitment Period. Measure Life shall be determined consistent with the </w:t>
      </w:r>
      <w:r w:rsidR="00092AA2">
        <w:rPr>
          <w:rFonts w:ascii="Times New Roman" w:hAnsi="Times New Roman"/>
        </w:rPr>
        <w:t xml:space="preserve">resource’s </w:t>
      </w:r>
      <w:r w:rsidRPr="00E47933">
        <w:rPr>
          <w:rFonts w:ascii="Times New Roman" w:hAnsi="Times New Roman"/>
        </w:rPr>
        <w:t xml:space="preserve">Measurement and Verification Plan, which shall be reviewed by the ISO to ensure consistency with the measurement and verification requirements of Market Rule 1 and the ISO New England Manuals. </w:t>
      </w:r>
    </w:p>
    <w:p w14:paraId="63E54C8C" w14:textId="77777777" w:rsidR="008B4530" w:rsidRPr="00E47933" w:rsidRDefault="008B4530" w:rsidP="008B4530">
      <w:pPr>
        <w:spacing w:after="0" w:line="360" w:lineRule="auto"/>
        <w:rPr>
          <w:rFonts w:ascii="Times New Roman" w:hAnsi="Times New Roman"/>
        </w:rPr>
      </w:pPr>
    </w:p>
    <w:p w14:paraId="63E54C8D" w14:textId="3A6120F5" w:rsidR="008B4530" w:rsidRDefault="008369D8" w:rsidP="008B4530">
      <w:pPr>
        <w:spacing w:after="0" w:line="360" w:lineRule="auto"/>
        <w:rPr>
          <w:rFonts w:ascii="Times New Roman" w:hAnsi="Times New Roman"/>
        </w:rPr>
      </w:pPr>
      <w:r w:rsidRPr="00F7719F">
        <w:rPr>
          <w:rFonts w:ascii="Times New Roman" w:hAnsi="Times New Roman"/>
          <w:b/>
        </w:rPr>
        <w:t>Measurement and Verification Documents</w:t>
      </w:r>
      <w:r w:rsidRPr="00E47933">
        <w:rPr>
          <w:rFonts w:ascii="Times New Roman" w:hAnsi="Times New Roman"/>
        </w:rPr>
        <w:t xml:space="preserve"> mean the measurement and verification documents described in Section 13.1.4.3.1 of Market Rule 1</w:t>
      </w:r>
      <w:r w:rsidR="00DE4923">
        <w:rPr>
          <w:rFonts w:ascii="Times New Roman" w:hAnsi="Times New Roman"/>
        </w:rPr>
        <w:t xml:space="preserve"> that are submitted by On-Peak Demand Resources and Seasonal Peak Demand Resources</w:t>
      </w:r>
      <w:r w:rsidRPr="00E47933">
        <w:rPr>
          <w:rFonts w:ascii="Times New Roman" w:hAnsi="Times New Roman"/>
        </w:rPr>
        <w:t xml:space="preserve">, which include Measurement and Verification Plans, Updated Measurement and Verification Plans, Measurement and Verification Summary Reports, and Measurement and Verification Reference Reports. </w:t>
      </w:r>
    </w:p>
    <w:p w14:paraId="63E54C8E" w14:textId="77777777" w:rsidR="008B4530" w:rsidRPr="00E47933" w:rsidRDefault="008B4530" w:rsidP="008B4530">
      <w:pPr>
        <w:spacing w:after="0" w:line="360" w:lineRule="auto"/>
        <w:rPr>
          <w:rFonts w:ascii="Times New Roman" w:hAnsi="Times New Roman"/>
        </w:rPr>
      </w:pPr>
    </w:p>
    <w:p w14:paraId="63E54C8F" w14:textId="3B3A2C0C" w:rsidR="008B4530" w:rsidRDefault="008369D8" w:rsidP="008B4530">
      <w:pPr>
        <w:spacing w:after="0" w:line="360" w:lineRule="auto"/>
        <w:rPr>
          <w:rFonts w:ascii="Times New Roman" w:hAnsi="Times New Roman"/>
        </w:rPr>
      </w:pPr>
      <w:r w:rsidRPr="00F7719F">
        <w:rPr>
          <w:rFonts w:ascii="Times New Roman" w:hAnsi="Times New Roman"/>
          <w:b/>
        </w:rPr>
        <w:t>Measurement and Verification Plan</w:t>
      </w:r>
      <w:r w:rsidRPr="00E47933">
        <w:rPr>
          <w:rFonts w:ascii="Times New Roman" w:hAnsi="Times New Roman"/>
        </w:rPr>
        <w:t xml:space="preserve"> means the measurement and verification plan submitted by a</w:t>
      </w:r>
      <w:r w:rsidR="00DE4923">
        <w:rPr>
          <w:rFonts w:ascii="Times New Roman" w:hAnsi="Times New Roman"/>
        </w:rPr>
        <w:t>n On-Peak</w:t>
      </w:r>
      <w:r w:rsidRPr="00E47933">
        <w:rPr>
          <w:rFonts w:ascii="Times New Roman" w:hAnsi="Times New Roman"/>
        </w:rPr>
        <w:t xml:space="preserve"> Demand Resource </w:t>
      </w:r>
      <w:r w:rsidR="00DE4923">
        <w:rPr>
          <w:rFonts w:ascii="Times New Roman" w:hAnsi="Times New Roman"/>
        </w:rPr>
        <w:t xml:space="preserve">or Seasonal Peak Demand Resource </w:t>
      </w:r>
      <w:r w:rsidRPr="00E47933">
        <w:rPr>
          <w:rFonts w:ascii="Times New Roman" w:hAnsi="Times New Roman"/>
        </w:rPr>
        <w:t xml:space="preserve">as part of the qualification process for the Forward Capacity Auction pursuant to the requirements of Section III.13.1.4.3 of Market Rule 1 and the ISO New England Manuals. </w:t>
      </w:r>
    </w:p>
    <w:p w14:paraId="63E54C90" w14:textId="77777777" w:rsidR="008B4530" w:rsidRPr="00E47933" w:rsidRDefault="008B4530" w:rsidP="008B4530">
      <w:pPr>
        <w:spacing w:after="0" w:line="360" w:lineRule="auto"/>
        <w:rPr>
          <w:rFonts w:ascii="Times New Roman" w:hAnsi="Times New Roman"/>
        </w:rPr>
      </w:pPr>
    </w:p>
    <w:p w14:paraId="63E54C91" w14:textId="6421E577" w:rsidR="008B4530" w:rsidRDefault="008369D8" w:rsidP="008B4530">
      <w:pPr>
        <w:spacing w:after="0" w:line="360" w:lineRule="auto"/>
        <w:rPr>
          <w:rFonts w:ascii="Times New Roman" w:hAnsi="Times New Roman"/>
        </w:rPr>
      </w:pPr>
      <w:r w:rsidRPr="00F7719F">
        <w:rPr>
          <w:rFonts w:ascii="Times New Roman" w:hAnsi="Times New Roman"/>
          <w:b/>
        </w:rPr>
        <w:t>Measurement and Verification Reference Reports</w:t>
      </w:r>
      <w:r w:rsidRPr="00E47933">
        <w:rPr>
          <w:rFonts w:ascii="Times New Roman" w:hAnsi="Times New Roman"/>
        </w:rPr>
        <w:t xml:space="preserve"> are optional reports submitted by </w:t>
      </w:r>
      <w:r w:rsidR="00DE4923">
        <w:rPr>
          <w:rFonts w:ascii="Times New Roman" w:hAnsi="Times New Roman"/>
        </w:rPr>
        <w:t xml:space="preserve">On-Peak </w:t>
      </w:r>
      <w:r w:rsidRPr="00E47933">
        <w:rPr>
          <w:rFonts w:ascii="Times New Roman" w:hAnsi="Times New Roman"/>
        </w:rPr>
        <w:t>Demand Resource</w:t>
      </w:r>
      <w:r w:rsidR="00DE4923">
        <w:rPr>
          <w:rFonts w:ascii="Times New Roman" w:hAnsi="Times New Roman"/>
        </w:rPr>
        <w:t>s</w:t>
      </w:r>
      <w:r w:rsidRPr="00E47933">
        <w:rPr>
          <w:rFonts w:ascii="Times New Roman" w:hAnsi="Times New Roman"/>
        </w:rPr>
        <w:t xml:space="preserve"> </w:t>
      </w:r>
      <w:r w:rsidR="00DE4923">
        <w:rPr>
          <w:rFonts w:ascii="Times New Roman" w:hAnsi="Times New Roman"/>
        </w:rPr>
        <w:t xml:space="preserve">or Seasonal Peak Demand Resources </w:t>
      </w:r>
      <w:r w:rsidRPr="00E47933">
        <w:rPr>
          <w:rFonts w:ascii="Times New Roman" w:hAnsi="Times New Roman"/>
        </w:rPr>
        <w:t xml:space="preserve">during the Capacity Commitment Period subject to the schedule in the Measurement and Verification Plan and consistent with the schedule and reporting standards set forth in the ISO New England Manuals. Measurement and Verification Reference Reports update the prospective </w:t>
      </w:r>
      <w:r w:rsidR="00DE4923">
        <w:rPr>
          <w:rFonts w:ascii="Times New Roman" w:hAnsi="Times New Roman"/>
        </w:rPr>
        <w:t xml:space="preserve">demand reduction capability </w:t>
      </w:r>
      <w:r w:rsidRPr="00E47933">
        <w:rPr>
          <w:rFonts w:ascii="Times New Roman" w:hAnsi="Times New Roman"/>
        </w:rPr>
        <w:t xml:space="preserve">of the </w:t>
      </w:r>
      <w:r w:rsidR="00DE4923">
        <w:rPr>
          <w:rFonts w:ascii="Times New Roman" w:hAnsi="Times New Roman"/>
        </w:rPr>
        <w:t xml:space="preserve">On-Peak </w:t>
      </w:r>
      <w:r w:rsidRPr="00E47933">
        <w:rPr>
          <w:rFonts w:ascii="Times New Roman" w:hAnsi="Times New Roman"/>
        </w:rPr>
        <w:t xml:space="preserve">Demand Resource </w:t>
      </w:r>
      <w:r w:rsidR="00DE4923">
        <w:rPr>
          <w:rFonts w:ascii="Times New Roman" w:hAnsi="Times New Roman"/>
        </w:rPr>
        <w:t>or Seasonal Peak Demand Resource</w:t>
      </w:r>
      <w:r w:rsidR="00DE4923" w:rsidRPr="00E47933">
        <w:rPr>
          <w:rFonts w:ascii="Times New Roman" w:hAnsi="Times New Roman"/>
        </w:rPr>
        <w:t xml:space="preserve"> </w:t>
      </w:r>
      <w:r w:rsidRPr="00E47933">
        <w:rPr>
          <w:rFonts w:ascii="Times New Roman" w:hAnsi="Times New Roman"/>
        </w:rPr>
        <w:t xml:space="preserve">project based on measurement and verification studies performed during the Capacity Commitment Period.   </w:t>
      </w:r>
    </w:p>
    <w:p w14:paraId="63E54C92" w14:textId="77777777" w:rsidR="008B4530" w:rsidRPr="00E47933" w:rsidRDefault="008B4530" w:rsidP="008B4530">
      <w:pPr>
        <w:spacing w:after="0" w:line="360" w:lineRule="auto"/>
        <w:rPr>
          <w:rFonts w:ascii="Times New Roman" w:hAnsi="Times New Roman"/>
        </w:rPr>
      </w:pPr>
    </w:p>
    <w:p w14:paraId="63E54C93" w14:textId="03473F6E" w:rsidR="008B4530" w:rsidRDefault="008369D8" w:rsidP="008B4530">
      <w:pPr>
        <w:spacing w:after="0" w:line="360" w:lineRule="auto"/>
        <w:rPr>
          <w:rFonts w:ascii="Times New Roman" w:hAnsi="Times New Roman"/>
        </w:rPr>
      </w:pPr>
      <w:r w:rsidRPr="00F7719F">
        <w:rPr>
          <w:rFonts w:ascii="Times New Roman" w:hAnsi="Times New Roman"/>
          <w:b/>
        </w:rPr>
        <w:t>Measurement and Verification Summary Report</w:t>
      </w:r>
      <w:r w:rsidRPr="00E47933">
        <w:rPr>
          <w:rFonts w:ascii="Times New Roman" w:hAnsi="Times New Roman"/>
        </w:rPr>
        <w:t xml:space="preserve"> is the monthly report submitted by a</w:t>
      </w:r>
      <w:r w:rsidR="00DE4923">
        <w:rPr>
          <w:rFonts w:ascii="Times New Roman" w:hAnsi="Times New Roman"/>
        </w:rPr>
        <w:t>n On-Peak</w:t>
      </w:r>
      <w:r w:rsidRPr="00E47933">
        <w:rPr>
          <w:rFonts w:ascii="Times New Roman" w:hAnsi="Times New Roman"/>
        </w:rPr>
        <w:t xml:space="preserve"> Demand Resource </w:t>
      </w:r>
      <w:r w:rsidR="00DE4923">
        <w:rPr>
          <w:rFonts w:ascii="Times New Roman" w:hAnsi="Times New Roman"/>
        </w:rPr>
        <w:t xml:space="preserve">or Seasonal Peak Demand Resource </w:t>
      </w:r>
      <w:r w:rsidRPr="00E47933">
        <w:rPr>
          <w:rFonts w:ascii="Times New Roman" w:hAnsi="Times New Roman"/>
        </w:rPr>
        <w:t xml:space="preserve">with the monthly settlement report for the </w:t>
      </w:r>
      <w:r w:rsidRPr="00E47933">
        <w:rPr>
          <w:rFonts w:ascii="Times New Roman" w:hAnsi="Times New Roman"/>
        </w:rPr>
        <w:lastRenderedPageBreak/>
        <w:t xml:space="preserve">Forward Capacity Market, which documents the total </w:t>
      </w:r>
      <w:r w:rsidR="00DE4923">
        <w:rPr>
          <w:rFonts w:ascii="Times New Roman" w:hAnsi="Times New Roman"/>
        </w:rPr>
        <w:t xml:space="preserve">demand reduction capability </w:t>
      </w:r>
      <w:r w:rsidRPr="00E47933">
        <w:rPr>
          <w:rFonts w:ascii="Times New Roman" w:hAnsi="Times New Roman"/>
        </w:rPr>
        <w:t xml:space="preserve">for all </w:t>
      </w:r>
      <w:r w:rsidR="00DE4923">
        <w:rPr>
          <w:rFonts w:ascii="Times New Roman" w:hAnsi="Times New Roman"/>
        </w:rPr>
        <w:t xml:space="preserve">On-Peak </w:t>
      </w:r>
      <w:r w:rsidRPr="00E47933">
        <w:rPr>
          <w:rFonts w:ascii="Times New Roman" w:hAnsi="Times New Roman"/>
        </w:rPr>
        <w:t xml:space="preserve">Demand Resources </w:t>
      </w:r>
      <w:r w:rsidR="00DE4923">
        <w:rPr>
          <w:rFonts w:ascii="Times New Roman" w:hAnsi="Times New Roman"/>
        </w:rPr>
        <w:t xml:space="preserve">and Seasonal Peak Demand Resources </w:t>
      </w:r>
      <w:r w:rsidRPr="00E47933">
        <w:rPr>
          <w:rFonts w:ascii="Times New Roman" w:hAnsi="Times New Roman"/>
        </w:rPr>
        <w:t xml:space="preserve">in operation as of the end of the previous month. </w:t>
      </w:r>
    </w:p>
    <w:p w14:paraId="63E54C94" w14:textId="77777777" w:rsidR="008B4530" w:rsidRPr="00E47933" w:rsidRDefault="008B4530" w:rsidP="008B4530">
      <w:pPr>
        <w:spacing w:after="0" w:line="360" w:lineRule="auto"/>
        <w:rPr>
          <w:rFonts w:ascii="Times New Roman" w:hAnsi="Times New Roman"/>
        </w:rPr>
      </w:pPr>
    </w:p>
    <w:p w14:paraId="63E54C95" w14:textId="77777777" w:rsidR="008B4530" w:rsidRDefault="008369D8" w:rsidP="008B4530">
      <w:pPr>
        <w:spacing w:after="0" w:line="360" w:lineRule="auto"/>
        <w:rPr>
          <w:rFonts w:ascii="Times New Roman" w:hAnsi="Times New Roman"/>
        </w:rPr>
      </w:pPr>
      <w:r w:rsidRPr="00F7719F">
        <w:rPr>
          <w:rFonts w:ascii="Times New Roman" w:hAnsi="Times New Roman"/>
          <w:b/>
        </w:rPr>
        <w:t>MEPCO Grandfathered Transmission Service Agreement (MGTSA)</w:t>
      </w:r>
      <w:r w:rsidRPr="00E47933">
        <w:rPr>
          <w:rFonts w:ascii="Times New Roman" w:hAnsi="Times New Roman"/>
        </w:rPr>
        <w:t xml:space="preserve"> is a MEPCO long-term firm point-to-point transmission service agreement with a POR or POD at the New Brunswick border and a start date prior to June 1, 2007 where the holder has elected, by written notice delivered to MEPCO within five (5) days following the filing of the settlement agreement in Docket Nos. ER07-1289 and EL08-56 or by September 1, 2008 (whichever is later), MGTSA treatment as further described in Section II.45.1. </w:t>
      </w:r>
    </w:p>
    <w:p w14:paraId="63E54C96" w14:textId="77777777" w:rsidR="008B4530" w:rsidRPr="00E47933" w:rsidRDefault="008B4530" w:rsidP="008B4530">
      <w:pPr>
        <w:spacing w:after="0" w:line="360" w:lineRule="auto"/>
        <w:rPr>
          <w:rFonts w:ascii="Times New Roman" w:hAnsi="Times New Roman"/>
        </w:rPr>
      </w:pPr>
    </w:p>
    <w:p w14:paraId="63E54C97" w14:textId="77777777" w:rsidR="008B4530" w:rsidRPr="00E47933" w:rsidRDefault="008369D8" w:rsidP="008B4530">
      <w:pPr>
        <w:spacing w:after="0" w:line="360" w:lineRule="auto"/>
        <w:rPr>
          <w:rFonts w:ascii="Times New Roman" w:hAnsi="Times New Roman"/>
        </w:rPr>
      </w:pPr>
      <w:r w:rsidRPr="00F7719F">
        <w:rPr>
          <w:rFonts w:ascii="Times New Roman" w:hAnsi="Times New Roman"/>
          <w:b/>
        </w:rPr>
        <w:t>Merchant Transmission Facilities (MTF)</w:t>
      </w:r>
      <w:r w:rsidRPr="00E47933">
        <w:rPr>
          <w:rFonts w:ascii="Times New Roman" w:hAnsi="Times New Roman"/>
        </w:rPr>
        <w:t xml:space="preserve"> are the transmission facilities owned by MTOs, defined and classified as MTF pursuant to Schedule 18 of the OATT, over which the ISO shall exercise Operating Authority in accordance with the terms set forth in </w:t>
      </w:r>
      <w:r>
        <w:rPr>
          <w:rFonts w:ascii="Times New Roman" w:hAnsi="Times New Roman"/>
        </w:rPr>
        <w:t>a</w:t>
      </w:r>
      <w:r w:rsidRPr="00E47933">
        <w:rPr>
          <w:rFonts w:ascii="Times New Roman" w:hAnsi="Times New Roman"/>
        </w:rPr>
        <w:t xml:space="preserve"> MTOA</w:t>
      </w:r>
      <w:r>
        <w:rPr>
          <w:rFonts w:ascii="Times New Roman" w:hAnsi="Times New Roman"/>
        </w:rPr>
        <w:t xml:space="preserve"> or Attachment K to the OATT</w:t>
      </w:r>
      <w:r w:rsidRPr="00E47933">
        <w:rPr>
          <w:rFonts w:ascii="Times New Roman" w:hAnsi="Times New Roman"/>
        </w:rPr>
        <w:t xml:space="preserve">, rated 69 kV or above and required to allow energy from significant power sources to move freely on the New England Transmission System. </w:t>
      </w:r>
    </w:p>
    <w:p w14:paraId="63E54C98" w14:textId="77777777" w:rsidR="008B4530" w:rsidRDefault="008B4530" w:rsidP="008B4530">
      <w:pPr>
        <w:spacing w:after="0" w:line="360" w:lineRule="auto"/>
        <w:rPr>
          <w:rFonts w:ascii="Times New Roman" w:hAnsi="Times New Roman"/>
        </w:rPr>
      </w:pPr>
    </w:p>
    <w:p w14:paraId="63E54C99" w14:textId="77777777" w:rsidR="008B4530" w:rsidRDefault="008369D8" w:rsidP="008B4530">
      <w:pPr>
        <w:spacing w:after="0" w:line="360" w:lineRule="auto"/>
        <w:rPr>
          <w:rFonts w:ascii="Times New Roman" w:hAnsi="Times New Roman"/>
        </w:rPr>
      </w:pPr>
      <w:r w:rsidRPr="00F7719F">
        <w:rPr>
          <w:rFonts w:ascii="Times New Roman" w:hAnsi="Times New Roman"/>
          <w:b/>
        </w:rPr>
        <w:t>Merchant Transmission Facilities Provider (MTF Provider)</w:t>
      </w:r>
      <w:r w:rsidRPr="00E47933">
        <w:rPr>
          <w:rFonts w:ascii="Times New Roman" w:hAnsi="Times New Roman"/>
        </w:rPr>
        <w:t xml:space="preserve"> is an entity as defined in Schedule 18 of the OATT. </w:t>
      </w:r>
    </w:p>
    <w:p w14:paraId="63E54C9A" w14:textId="77777777" w:rsidR="008B4530" w:rsidRPr="00E47933" w:rsidRDefault="008B4530" w:rsidP="008B4530">
      <w:pPr>
        <w:spacing w:after="0" w:line="360" w:lineRule="auto"/>
        <w:rPr>
          <w:rFonts w:ascii="Times New Roman" w:hAnsi="Times New Roman"/>
        </w:rPr>
      </w:pPr>
    </w:p>
    <w:p w14:paraId="63E54C9B" w14:textId="77777777" w:rsidR="008B4530" w:rsidRDefault="008369D8" w:rsidP="008B4530">
      <w:pPr>
        <w:spacing w:after="0" w:line="360" w:lineRule="auto"/>
        <w:rPr>
          <w:rFonts w:ascii="Times New Roman" w:hAnsi="Times New Roman"/>
        </w:rPr>
      </w:pPr>
      <w:r w:rsidRPr="00F7719F">
        <w:rPr>
          <w:rFonts w:ascii="Times New Roman" w:hAnsi="Times New Roman"/>
          <w:b/>
        </w:rPr>
        <w:t>Merchant Transmission Facilities Service (MTF Service)</w:t>
      </w:r>
      <w:r w:rsidRPr="00E47933">
        <w:rPr>
          <w:rFonts w:ascii="Times New Roman" w:hAnsi="Times New Roman"/>
        </w:rPr>
        <w:t xml:space="preserve"> is transmission service over MTF as provided for in Schedule 18 of the OATT. </w:t>
      </w:r>
    </w:p>
    <w:p w14:paraId="63E54C9C" w14:textId="77777777" w:rsidR="008B4530" w:rsidRPr="00E47933" w:rsidRDefault="008B4530" w:rsidP="008B4530">
      <w:pPr>
        <w:spacing w:after="0" w:line="360" w:lineRule="auto"/>
        <w:rPr>
          <w:rFonts w:ascii="Times New Roman" w:hAnsi="Times New Roman"/>
        </w:rPr>
      </w:pPr>
    </w:p>
    <w:p w14:paraId="63E54C9D" w14:textId="77777777" w:rsidR="008B4530" w:rsidRDefault="008369D8" w:rsidP="008B4530">
      <w:pPr>
        <w:spacing w:after="0" w:line="360" w:lineRule="auto"/>
        <w:rPr>
          <w:rFonts w:ascii="Times New Roman" w:hAnsi="Times New Roman"/>
        </w:rPr>
      </w:pPr>
      <w:r w:rsidRPr="00F7719F">
        <w:rPr>
          <w:rFonts w:ascii="Times New Roman" w:hAnsi="Times New Roman"/>
          <w:b/>
        </w:rPr>
        <w:t>Merchant Transmission Operating Agreement (MTOA)</w:t>
      </w:r>
      <w:r w:rsidRPr="00E47933">
        <w:rPr>
          <w:rFonts w:ascii="Times New Roman" w:hAnsi="Times New Roman"/>
        </w:rPr>
        <w:t xml:space="preserve"> is an agreement between the ISO and an MTO with respect to its MTF. </w:t>
      </w:r>
    </w:p>
    <w:p w14:paraId="63E54C9E" w14:textId="77777777" w:rsidR="008B4530" w:rsidRPr="00E47933" w:rsidRDefault="008B4530" w:rsidP="008B4530">
      <w:pPr>
        <w:spacing w:after="0" w:line="360" w:lineRule="auto"/>
        <w:rPr>
          <w:rFonts w:ascii="Times New Roman" w:hAnsi="Times New Roman"/>
        </w:rPr>
      </w:pPr>
    </w:p>
    <w:p w14:paraId="63E54C9F" w14:textId="77777777" w:rsidR="008B4530" w:rsidRDefault="008369D8" w:rsidP="008B4530">
      <w:pPr>
        <w:spacing w:after="0" w:line="360" w:lineRule="auto"/>
        <w:rPr>
          <w:rFonts w:ascii="Times New Roman" w:hAnsi="Times New Roman"/>
        </w:rPr>
      </w:pPr>
      <w:r w:rsidRPr="00F7719F">
        <w:rPr>
          <w:rFonts w:ascii="Times New Roman" w:hAnsi="Times New Roman"/>
          <w:b/>
        </w:rPr>
        <w:t>Merchant Transmission Owner (MTO)</w:t>
      </w:r>
      <w:r w:rsidRPr="00E47933">
        <w:rPr>
          <w:rFonts w:ascii="Times New Roman" w:hAnsi="Times New Roman"/>
        </w:rPr>
        <w:t xml:space="preserve"> is an owner of MTF. </w:t>
      </w:r>
    </w:p>
    <w:p w14:paraId="63E54CA0" w14:textId="77777777" w:rsidR="008B4530" w:rsidRPr="00E47933" w:rsidRDefault="008B4530" w:rsidP="008B4530">
      <w:pPr>
        <w:spacing w:after="0" w:line="360" w:lineRule="auto"/>
        <w:rPr>
          <w:rFonts w:ascii="Times New Roman" w:hAnsi="Times New Roman"/>
        </w:rPr>
      </w:pPr>
    </w:p>
    <w:p w14:paraId="63E54CA1" w14:textId="1B1FEB21" w:rsidR="008B4530" w:rsidRDefault="008369D8" w:rsidP="008B4530">
      <w:pPr>
        <w:spacing w:after="0" w:line="360" w:lineRule="auto"/>
        <w:rPr>
          <w:rFonts w:ascii="Times New Roman" w:hAnsi="Times New Roman"/>
        </w:rPr>
      </w:pPr>
      <w:r w:rsidRPr="00F7719F">
        <w:rPr>
          <w:rFonts w:ascii="Times New Roman" w:hAnsi="Times New Roman"/>
          <w:b/>
        </w:rPr>
        <w:t>Meter Data Error</w:t>
      </w:r>
      <w:r w:rsidRPr="00E47933">
        <w:rPr>
          <w:rFonts w:ascii="Times New Roman" w:hAnsi="Times New Roman"/>
        </w:rPr>
        <w:t xml:space="preserve"> means an error in meter data, including an error in Coincident Peak Contribution values, on an Invoice issued by the ISO after the completion of the </w:t>
      </w:r>
      <w:r w:rsidR="00621088">
        <w:rPr>
          <w:rFonts w:ascii="Times New Roman" w:hAnsi="Times New Roman"/>
        </w:rPr>
        <w:t>D</w:t>
      </w:r>
      <w:r w:rsidR="00621088" w:rsidRPr="00E47933">
        <w:rPr>
          <w:rFonts w:ascii="Times New Roman" w:hAnsi="Times New Roman"/>
        </w:rPr>
        <w:t xml:space="preserve">ata </w:t>
      </w:r>
      <w:r w:rsidR="00621088">
        <w:rPr>
          <w:rFonts w:ascii="Times New Roman" w:hAnsi="Times New Roman"/>
        </w:rPr>
        <w:t>R</w:t>
      </w:r>
      <w:r w:rsidR="00621088" w:rsidRPr="00E47933">
        <w:rPr>
          <w:rFonts w:ascii="Times New Roman" w:hAnsi="Times New Roman"/>
        </w:rPr>
        <w:t xml:space="preserve">econciliation </w:t>
      </w:r>
      <w:r w:rsidR="00621088">
        <w:rPr>
          <w:rFonts w:ascii="Times New Roman" w:hAnsi="Times New Roman"/>
        </w:rPr>
        <w:t>P</w:t>
      </w:r>
      <w:r w:rsidR="00621088" w:rsidRPr="00E47933">
        <w:rPr>
          <w:rFonts w:ascii="Times New Roman" w:hAnsi="Times New Roman"/>
        </w:rPr>
        <w:t xml:space="preserve">rocess </w:t>
      </w:r>
      <w:r w:rsidRPr="00E47933">
        <w:rPr>
          <w:rFonts w:ascii="Times New Roman" w:hAnsi="Times New Roman"/>
        </w:rPr>
        <w:t xml:space="preserve">as described in the ISO New England Manuals and in Section III.3.8 of Market Rule 1. </w:t>
      </w:r>
    </w:p>
    <w:p w14:paraId="63E54CA2" w14:textId="77777777" w:rsidR="008B4530" w:rsidRPr="00E47933" w:rsidRDefault="008B4530" w:rsidP="008B4530">
      <w:pPr>
        <w:spacing w:after="0" w:line="360" w:lineRule="auto"/>
        <w:rPr>
          <w:rFonts w:ascii="Times New Roman" w:hAnsi="Times New Roman"/>
        </w:rPr>
      </w:pPr>
    </w:p>
    <w:p w14:paraId="63E54CA3" w14:textId="2441EA10" w:rsidR="008B4530" w:rsidRDefault="008369D8" w:rsidP="008B4530">
      <w:pPr>
        <w:spacing w:after="0" w:line="360" w:lineRule="auto"/>
        <w:rPr>
          <w:rFonts w:ascii="Times New Roman" w:hAnsi="Times New Roman"/>
        </w:rPr>
      </w:pPr>
      <w:r w:rsidRPr="00F7719F">
        <w:rPr>
          <w:rFonts w:ascii="Times New Roman" w:hAnsi="Times New Roman"/>
          <w:b/>
        </w:rPr>
        <w:lastRenderedPageBreak/>
        <w:t>Meter Data Error RBA Submission Limit</w:t>
      </w:r>
      <w:r w:rsidRPr="00E47933">
        <w:rPr>
          <w:rFonts w:ascii="Times New Roman" w:hAnsi="Times New Roman"/>
        </w:rPr>
        <w:t xml:space="preserve"> means the date thirty 30 calendar days after the issuance of the Invoice containing the results of the </w:t>
      </w:r>
      <w:r w:rsidR="00621088">
        <w:rPr>
          <w:rFonts w:ascii="Times New Roman" w:hAnsi="Times New Roman"/>
        </w:rPr>
        <w:t>D</w:t>
      </w:r>
      <w:r w:rsidR="00621088" w:rsidRPr="00E47933">
        <w:rPr>
          <w:rFonts w:ascii="Times New Roman" w:hAnsi="Times New Roman"/>
        </w:rPr>
        <w:t xml:space="preserve">ata </w:t>
      </w:r>
      <w:r w:rsidR="00621088">
        <w:rPr>
          <w:rFonts w:ascii="Times New Roman" w:hAnsi="Times New Roman"/>
        </w:rPr>
        <w:t>R</w:t>
      </w:r>
      <w:r w:rsidR="00621088" w:rsidRPr="00E47933">
        <w:rPr>
          <w:rFonts w:ascii="Times New Roman" w:hAnsi="Times New Roman"/>
        </w:rPr>
        <w:t xml:space="preserve">econciliation </w:t>
      </w:r>
      <w:r w:rsidR="00621088">
        <w:rPr>
          <w:rFonts w:ascii="Times New Roman" w:hAnsi="Times New Roman"/>
        </w:rPr>
        <w:t>P</w:t>
      </w:r>
      <w:r w:rsidR="00621088" w:rsidRPr="00E47933">
        <w:rPr>
          <w:rFonts w:ascii="Times New Roman" w:hAnsi="Times New Roman"/>
        </w:rPr>
        <w:t xml:space="preserve">rocess </w:t>
      </w:r>
      <w:r w:rsidRPr="00E47933">
        <w:rPr>
          <w:rFonts w:ascii="Times New Roman" w:hAnsi="Times New Roman"/>
        </w:rPr>
        <w:t xml:space="preserve">as described in the ISO New England Manuals and in Section III.3.6 of Market Rule 1. </w:t>
      </w:r>
    </w:p>
    <w:p w14:paraId="63E54CA4" w14:textId="77777777" w:rsidR="008B4530" w:rsidRDefault="008B4530" w:rsidP="008B4530">
      <w:pPr>
        <w:spacing w:after="0" w:line="360" w:lineRule="auto"/>
        <w:rPr>
          <w:rFonts w:ascii="Times New Roman" w:hAnsi="Times New Roman"/>
        </w:rPr>
      </w:pPr>
    </w:p>
    <w:p w14:paraId="63E54CA5" w14:textId="77777777" w:rsidR="008B4530" w:rsidRDefault="008369D8" w:rsidP="008B4530">
      <w:pPr>
        <w:spacing w:after="0" w:line="360" w:lineRule="auto"/>
        <w:rPr>
          <w:rFonts w:ascii="Times New Roman" w:hAnsi="Times New Roman"/>
        </w:rPr>
      </w:pPr>
      <w:r>
        <w:rPr>
          <w:rFonts w:ascii="Times New Roman" w:hAnsi="Times New Roman"/>
          <w:b/>
        </w:rPr>
        <w:t xml:space="preserve">Metered Quantity </w:t>
      </w:r>
      <w:proofErr w:type="gramStart"/>
      <w:r>
        <w:rPr>
          <w:rFonts w:ascii="Times New Roman" w:hAnsi="Times New Roman"/>
          <w:b/>
        </w:rPr>
        <w:t>For</w:t>
      </w:r>
      <w:proofErr w:type="gramEnd"/>
      <w:r>
        <w:rPr>
          <w:rFonts w:ascii="Times New Roman" w:hAnsi="Times New Roman"/>
          <w:b/>
        </w:rPr>
        <w:t xml:space="preserve"> Settlement</w:t>
      </w:r>
      <w:r w:rsidRPr="00A473BB">
        <w:rPr>
          <w:rFonts w:ascii="Times New Roman" w:hAnsi="Times New Roman"/>
        </w:rPr>
        <w:t xml:space="preserve"> </w:t>
      </w:r>
      <w:r>
        <w:rPr>
          <w:rFonts w:ascii="Times New Roman" w:hAnsi="Times New Roman"/>
        </w:rPr>
        <w:t>is defined in Section III.3.2.1.1 of Market Rule 1</w:t>
      </w:r>
      <w:r w:rsidRPr="00A473BB">
        <w:rPr>
          <w:rFonts w:ascii="Times New Roman" w:hAnsi="Times New Roman"/>
        </w:rPr>
        <w:t>.</w:t>
      </w:r>
    </w:p>
    <w:p w14:paraId="63E54CA6" w14:textId="77777777" w:rsidR="008B4530" w:rsidRPr="00E47933" w:rsidRDefault="008B4530" w:rsidP="008B4530">
      <w:pPr>
        <w:spacing w:after="0" w:line="360" w:lineRule="auto"/>
        <w:rPr>
          <w:rFonts w:ascii="Times New Roman" w:hAnsi="Times New Roman"/>
        </w:rPr>
      </w:pPr>
    </w:p>
    <w:p w14:paraId="63E54CA7" w14:textId="0B29DB38" w:rsidR="008B4530" w:rsidRDefault="008369D8" w:rsidP="008B4530">
      <w:pPr>
        <w:spacing w:after="0" w:line="360" w:lineRule="auto"/>
        <w:rPr>
          <w:rFonts w:ascii="Times New Roman" w:hAnsi="Times New Roman"/>
        </w:rPr>
      </w:pPr>
      <w:r w:rsidRPr="00F7719F">
        <w:rPr>
          <w:rFonts w:ascii="Times New Roman" w:hAnsi="Times New Roman"/>
          <w:b/>
        </w:rPr>
        <w:t>Minimum Consumption Limit</w:t>
      </w:r>
      <w:r w:rsidRPr="00E47933">
        <w:rPr>
          <w:rFonts w:ascii="Times New Roman" w:hAnsi="Times New Roman"/>
        </w:rPr>
        <w:t xml:space="preserve"> is </w:t>
      </w:r>
      <w:r w:rsidR="00647B99">
        <w:rPr>
          <w:rFonts w:ascii="Times New Roman" w:hAnsi="Times New Roman"/>
        </w:rPr>
        <w:t xml:space="preserve">(a) </w:t>
      </w:r>
      <w:r w:rsidRPr="00E47933">
        <w:rPr>
          <w:rFonts w:ascii="Times New Roman" w:hAnsi="Times New Roman"/>
        </w:rPr>
        <w:t xml:space="preserve">the </w:t>
      </w:r>
      <w:r w:rsidR="00647B99" w:rsidRPr="00647B99">
        <w:rPr>
          <w:rFonts w:ascii="Times New Roman" w:hAnsi="Times New Roman"/>
        </w:rPr>
        <w:t>lowest consumption level</w:t>
      </w:r>
      <w:r w:rsidRPr="00647B99">
        <w:rPr>
          <w:rFonts w:ascii="Times New Roman" w:hAnsi="Times New Roman"/>
        </w:rPr>
        <w:t xml:space="preserve">, in MW, available </w:t>
      </w:r>
      <w:r w:rsidR="00647B99" w:rsidRPr="00647B99">
        <w:rPr>
          <w:rFonts w:ascii="Times New Roman" w:hAnsi="Times New Roman"/>
        </w:rPr>
        <w:t xml:space="preserve">for economic dispatch </w:t>
      </w:r>
      <w:r w:rsidRPr="00647B99">
        <w:rPr>
          <w:rFonts w:ascii="Times New Roman" w:hAnsi="Times New Roman"/>
        </w:rPr>
        <w:t>from a D</w:t>
      </w:r>
      <w:r w:rsidRPr="00E47933">
        <w:rPr>
          <w:rFonts w:ascii="Times New Roman" w:hAnsi="Times New Roman"/>
        </w:rPr>
        <w:t xml:space="preserve">ARD and is based on the physical characteristics as submitted as part of </w:t>
      </w:r>
      <w:r w:rsidR="00647B99">
        <w:rPr>
          <w:rFonts w:ascii="Times New Roman" w:hAnsi="Times New Roman"/>
        </w:rPr>
        <w:t xml:space="preserve">the DARD’s </w:t>
      </w:r>
      <w:r w:rsidRPr="00E47933">
        <w:rPr>
          <w:rFonts w:ascii="Times New Roman" w:hAnsi="Times New Roman"/>
        </w:rPr>
        <w:t>Offer Data</w:t>
      </w:r>
      <w:r w:rsidR="00647B99" w:rsidRPr="0057522E">
        <w:rPr>
          <w:rFonts w:ascii="Times New Roman" w:hAnsi="Times New Roman"/>
        </w:rPr>
        <w:t>, and (b) for a DARD undergoing</w:t>
      </w:r>
      <w:r w:rsidR="00647B99">
        <w:rPr>
          <w:rFonts w:ascii="Times New Roman" w:hAnsi="Times New Roman"/>
        </w:rPr>
        <w:t xml:space="preserve"> Facility and Equipment Testing or auditing, the level to which the DARD requests and is approved to operate or is directed to operate for purposes of completing the Facility and Equipment Testing or auditing</w:t>
      </w:r>
      <w:r w:rsidRPr="00E47933">
        <w:rPr>
          <w:rFonts w:ascii="Times New Roman" w:hAnsi="Times New Roman"/>
        </w:rPr>
        <w:t xml:space="preserve">. </w:t>
      </w:r>
    </w:p>
    <w:p w14:paraId="63E54CA8" w14:textId="77777777" w:rsidR="008B4530" w:rsidRDefault="008B4530" w:rsidP="008B4530">
      <w:pPr>
        <w:spacing w:after="0" w:line="360" w:lineRule="auto"/>
        <w:rPr>
          <w:rFonts w:ascii="Times New Roman" w:hAnsi="Times New Roman"/>
        </w:rPr>
      </w:pPr>
    </w:p>
    <w:p w14:paraId="63E54CA9" w14:textId="215E8863" w:rsidR="008B4530" w:rsidRPr="002F7204" w:rsidRDefault="008369D8" w:rsidP="008B4530">
      <w:pPr>
        <w:spacing w:after="0" w:line="360" w:lineRule="auto"/>
        <w:rPr>
          <w:rFonts w:ascii="Times New Roman" w:hAnsi="Times New Roman"/>
        </w:rPr>
      </w:pPr>
      <w:r w:rsidRPr="002F7204">
        <w:rPr>
          <w:rFonts w:ascii="Times New Roman" w:hAnsi="Times New Roman"/>
          <w:b/>
        </w:rPr>
        <w:t xml:space="preserve">Minimum </w:t>
      </w:r>
      <w:proofErr w:type="gramStart"/>
      <w:r w:rsidRPr="002F7204">
        <w:rPr>
          <w:rFonts w:ascii="Times New Roman" w:hAnsi="Times New Roman"/>
          <w:b/>
        </w:rPr>
        <w:t>Down</w:t>
      </w:r>
      <w:proofErr w:type="gramEnd"/>
      <w:r w:rsidRPr="002F7204">
        <w:rPr>
          <w:rFonts w:ascii="Times New Roman" w:hAnsi="Times New Roman"/>
          <w:b/>
        </w:rPr>
        <w:t xml:space="preserve"> Time</w:t>
      </w:r>
      <w:r w:rsidRPr="002F7204">
        <w:rPr>
          <w:rFonts w:ascii="Times New Roman" w:hAnsi="Times New Roman"/>
        </w:rPr>
        <w:t xml:space="preserve"> is the number of hours that must elapse after a Generator Asset </w:t>
      </w:r>
      <w:r w:rsidRPr="002C5B36">
        <w:rPr>
          <w:rFonts w:ascii="Times New Roman" w:hAnsi="Times New Roman"/>
        </w:rPr>
        <w:t xml:space="preserve">or </w:t>
      </w:r>
      <w:r w:rsidR="00647B99">
        <w:rPr>
          <w:rFonts w:ascii="Times New Roman" w:hAnsi="Times New Roman"/>
        </w:rPr>
        <w:t xml:space="preserve">Storage </w:t>
      </w:r>
      <w:r w:rsidRPr="002C5B36">
        <w:rPr>
          <w:rFonts w:ascii="Times New Roman" w:hAnsi="Times New Roman"/>
        </w:rPr>
        <w:t xml:space="preserve">DARD </w:t>
      </w:r>
      <w:r w:rsidRPr="002F7204">
        <w:rPr>
          <w:rFonts w:ascii="Times New Roman" w:hAnsi="Times New Roman"/>
        </w:rPr>
        <w:t xml:space="preserve">has been released for shutdown at or below its Economic Minimum Limit </w:t>
      </w:r>
      <w:r w:rsidRPr="002C5B36">
        <w:rPr>
          <w:rFonts w:ascii="Times New Roman" w:hAnsi="Times New Roman"/>
        </w:rPr>
        <w:t xml:space="preserve">or Minimum Consumption Limit </w:t>
      </w:r>
      <w:r w:rsidRPr="002F7204">
        <w:rPr>
          <w:rFonts w:ascii="Times New Roman" w:hAnsi="Times New Roman"/>
        </w:rPr>
        <w:t xml:space="preserve">before the Generator Asset </w:t>
      </w:r>
      <w:r w:rsidRPr="002C5B36">
        <w:rPr>
          <w:rFonts w:ascii="Times New Roman" w:hAnsi="Times New Roman"/>
        </w:rPr>
        <w:t xml:space="preserve">or </w:t>
      </w:r>
      <w:r w:rsidR="00647B99">
        <w:rPr>
          <w:rFonts w:ascii="Times New Roman" w:hAnsi="Times New Roman"/>
        </w:rPr>
        <w:t xml:space="preserve">Storage </w:t>
      </w:r>
      <w:r w:rsidRPr="002C5B36">
        <w:rPr>
          <w:rFonts w:ascii="Times New Roman" w:hAnsi="Times New Roman"/>
        </w:rPr>
        <w:t xml:space="preserve">DARD </w:t>
      </w:r>
      <w:r w:rsidRPr="002F7204">
        <w:rPr>
          <w:rFonts w:ascii="Times New Roman" w:hAnsi="Times New Roman"/>
        </w:rPr>
        <w:t>can be brought online and be released for dispatch at its Economic Minimum Limit</w:t>
      </w:r>
      <w:r w:rsidRPr="002C5B36">
        <w:rPr>
          <w:rFonts w:ascii="Times New Roman" w:hAnsi="Times New Roman"/>
        </w:rPr>
        <w:t xml:space="preserve"> or Minimum Consumption Limit</w:t>
      </w:r>
      <w:r w:rsidRPr="002F7204">
        <w:rPr>
          <w:rFonts w:ascii="Times New Roman" w:hAnsi="Times New Roman"/>
        </w:rPr>
        <w:t>.</w:t>
      </w:r>
    </w:p>
    <w:p w14:paraId="63E54CAA" w14:textId="77777777" w:rsidR="008B4530" w:rsidRPr="00E47933" w:rsidRDefault="008B4530" w:rsidP="008B4530">
      <w:pPr>
        <w:spacing w:after="0" w:line="360" w:lineRule="auto"/>
        <w:rPr>
          <w:rFonts w:ascii="Times New Roman" w:hAnsi="Times New Roman"/>
        </w:rPr>
      </w:pPr>
    </w:p>
    <w:p w14:paraId="63E54CAB" w14:textId="03B5C3F4" w:rsidR="008B4530" w:rsidRDefault="008369D8" w:rsidP="008B4530">
      <w:pPr>
        <w:spacing w:after="0" w:line="360" w:lineRule="auto"/>
        <w:rPr>
          <w:rFonts w:ascii="Times New Roman" w:hAnsi="Times New Roman"/>
        </w:rPr>
      </w:pPr>
      <w:r w:rsidRPr="00F7719F">
        <w:rPr>
          <w:rFonts w:ascii="Times New Roman" w:hAnsi="Times New Roman"/>
          <w:b/>
        </w:rPr>
        <w:t>Minimum Generation Emergency</w:t>
      </w:r>
      <w:r w:rsidRPr="00E47933">
        <w:rPr>
          <w:rFonts w:ascii="Times New Roman" w:hAnsi="Times New Roman"/>
        </w:rPr>
        <w:t xml:space="preserve"> means an Emergency declared by the ISO in which the ISO anticipates requesting one or more </w:t>
      </w:r>
      <w:r w:rsidR="00647B99">
        <w:rPr>
          <w:rFonts w:ascii="Times New Roman" w:hAnsi="Times New Roman"/>
        </w:rPr>
        <w:t xml:space="preserve">Generator Assets </w:t>
      </w:r>
      <w:r w:rsidRPr="00E47933">
        <w:rPr>
          <w:rFonts w:ascii="Times New Roman" w:hAnsi="Times New Roman"/>
        </w:rPr>
        <w:t xml:space="preserve">to operate at or below Economic Minimum Limit in order to manage, alleviate, or end the Emergency. </w:t>
      </w:r>
    </w:p>
    <w:p w14:paraId="63E54CAC" w14:textId="77777777" w:rsidR="008B4530" w:rsidRPr="00E47933" w:rsidRDefault="008B4530" w:rsidP="008B4530">
      <w:pPr>
        <w:spacing w:after="0" w:line="360" w:lineRule="auto"/>
        <w:rPr>
          <w:rFonts w:ascii="Times New Roman" w:hAnsi="Times New Roman"/>
        </w:rPr>
      </w:pPr>
    </w:p>
    <w:p w14:paraId="63E54CAD" w14:textId="77777777" w:rsidR="008B4530" w:rsidRDefault="008369D8" w:rsidP="008B4530">
      <w:pPr>
        <w:spacing w:after="0" w:line="360" w:lineRule="auto"/>
        <w:rPr>
          <w:rFonts w:ascii="Times New Roman" w:hAnsi="Times New Roman"/>
        </w:rPr>
      </w:pPr>
      <w:r w:rsidRPr="004D73ED">
        <w:rPr>
          <w:rFonts w:ascii="Times New Roman" w:hAnsi="Times New Roman"/>
          <w:b/>
        </w:rPr>
        <w:t>Minimum Generation Emergency Credits</w:t>
      </w:r>
      <w:r>
        <w:rPr>
          <w:rFonts w:ascii="Times New Roman" w:hAnsi="Times New Roman"/>
          <w:b/>
        </w:rPr>
        <w:t xml:space="preserve"> </w:t>
      </w:r>
      <w:r w:rsidRPr="004D73ED">
        <w:rPr>
          <w:rFonts w:ascii="Times New Roman" w:hAnsi="Times New Roman"/>
        </w:rPr>
        <w:t>are those Real-Time Dispatch NCPC Credits calculated pursuant to Appendix F of Market Rule 1 for resources within a reliability region that are dispatched during a period for which a Minimum Generation Emergency has been declared.</w:t>
      </w:r>
      <w:r w:rsidRPr="00E47933">
        <w:rPr>
          <w:rFonts w:ascii="Times New Roman" w:hAnsi="Times New Roman"/>
        </w:rPr>
        <w:t xml:space="preserve"> </w:t>
      </w:r>
    </w:p>
    <w:p w14:paraId="63E54CAE" w14:textId="77777777" w:rsidR="008B4530" w:rsidRDefault="008B4530" w:rsidP="008B4530">
      <w:pPr>
        <w:spacing w:after="0" w:line="360" w:lineRule="auto"/>
        <w:rPr>
          <w:rFonts w:ascii="Times New Roman" w:hAnsi="Times New Roman"/>
        </w:rPr>
      </w:pPr>
    </w:p>
    <w:p w14:paraId="63E54CAF" w14:textId="77777777" w:rsidR="008B4530" w:rsidRDefault="008369D8" w:rsidP="008B4530">
      <w:pPr>
        <w:spacing w:after="0" w:line="360" w:lineRule="auto"/>
        <w:rPr>
          <w:rFonts w:ascii="Times New Roman" w:hAnsi="Times New Roman"/>
        </w:rPr>
      </w:pPr>
      <w:r w:rsidRPr="001512A5">
        <w:rPr>
          <w:rFonts w:ascii="Times New Roman" w:hAnsi="Times New Roman"/>
          <w:b/>
        </w:rPr>
        <w:t>Minimum Reduction</w:t>
      </w:r>
      <w:r>
        <w:rPr>
          <w:rFonts w:ascii="Times New Roman" w:hAnsi="Times New Roman"/>
        </w:rPr>
        <w:t xml:space="preserve"> is the minimum available demand reduction, in MW, of a Demand Response Resource that a Market Participant offers to deliver in the Day-Ahead Energy Market or Real-Time Energy Market, as reflected in the Demand Response Resource’s Demand Reduction Offer.</w:t>
      </w:r>
    </w:p>
    <w:p w14:paraId="63E54CB0" w14:textId="77777777" w:rsidR="008B4530" w:rsidRDefault="008B4530" w:rsidP="008B4530">
      <w:pPr>
        <w:spacing w:after="0" w:line="360" w:lineRule="auto"/>
        <w:rPr>
          <w:rFonts w:ascii="Times New Roman" w:hAnsi="Times New Roman"/>
        </w:rPr>
      </w:pPr>
    </w:p>
    <w:p w14:paraId="63E54CB1" w14:textId="77777777" w:rsidR="008B4530" w:rsidRDefault="008369D8" w:rsidP="008B4530">
      <w:pPr>
        <w:spacing w:after="0" w:line="360" w:lineRule="auto"/>
        <w:rPr>
          <w:rFonts w:ascii="Times New Roman" w:hAnsi="Times New Roman"/>
        </w:rPr>
      </w:pPr>
      <w:r w:rsidRPr="001512A5">
        <w:rPr>
          <w:rFonts w:ascii="Times New Roman" w:hAnsi="Times New Roman"/>
          <w:b/>
        </w:rPr>
        <w:t>Minimum Reduction Time</w:t>
      </w:r>
      <w:r>
        <w:rPr>
          <w:rFonts w:ascii="Times New Roman" w:hAnsi="Times New Roman"/>
        </w:rPr>
        <w:t xml:space="preserve"> is the minimum number of hours of demand reduction at or above the Minimum Reduction for which the ISO must dispatch a Demand Response Resource to reduce demand.</w:t>
      </w:r>
    </w:p>
    <w:p w14:paraId="63E54CB2" w14:textId="77777777" w:rsidR="008B4530" w:rsidRDefault="008B4530" w:rsidP="008B4530">
      <w:pPr>
        <w:spacing w:after="0" w:line="360" w:lineRule="auto"/>
        <w:rPr>
          <w:rFonts w:ascii="Times New Roman" w:hAnsi="Times New Roman"/>
        </w:rPr>
      </w:pPr>
    </w:p>
    <w:p w14:paraId="63E54CB3" w14:textId="6F2B2647" w:rsidR="008B4530" w:rsidRPr="002F7204" w:rsidRDefault="008369D8" w:rsidP="008B4530">
      <w:pPr>
        <w:spacing w:after="0" w:line="360" w:lineRule="auto"/>
        <w:rPr>
          <w:rFonts w:ascii="Times New Roman" w:hAnsi="Times New Roman"/>
        </w:rPr>
      </w:pPr>
      <w:r w:rsidRPr="002F7204">
        <w:rPr>
          <w:rFonts w:ascii="Times New Roman" w:hAnsi="Times New Roman"/>
          <w:b/>
        </w:rPr>
        <w:t>Minimum Run Time</w:t>
      </w:r>
      <w:r w:rsidRPr="002F7204">
        <w:rPr>
          <w:rFonts w:ascii="Times New Roman" w:hAnsi="Times New Roman"/>
        </w:rPr>
        <w:t xml:space="preserve"> is the number of hours that a Generator Asset must remain online after it has been scheduled to reach its Economic Minimum Limit before it can be released for shutdown from its </w:t>
      </w:r>
      <w:r w:rsidRPr="002F7204">
        <w:rPr>
          <w:rFonts w:ascii="Times New Roman" w:hAnsi="Times New Roman"/>
        </w:rPr>
        <w:lastRenderedPageBreak/>
        <w:t>Economic Minimum Limit</w:t>
      </w:r>
      <w:r w:rsidRPr="002C5B36">
        <w:rPr>
          <w:rFonts w:ascii="Times New Roman" w:hAnsi="Times New Roman"/>
          <w:color w:val="000000"/>
        </w:rPr>
        <w:t xml:space="preserve"> or the number of hours that must elapse after a </w:t>
      </w:r>
      <w:r w:rsidR="00647B99">
        <w:rPr>
          <w:rFonts w:ascii="Times New Roman" w:hAnsi="Times New Roman"/>
          <w:color w:val="000000"/>
        </w:rPr>
        <w:t xml:space="preserve">Storage </w:t>
      </w:r>
      <w:r w:rsidRPr="002C5B36">
        <w:rPr>
          <w:rFonts w:ascii="Times New Roman" w:hAnsi="Times New Roman"/>
          <w:color w:val="000000"/>
        </w:rPr>
        <w:t>DARD has been scheduled to consume at its Minimum Consumption Limit before it can be released for shutdown</w:t>
      </w:r>
      <w:r w:rsidRPr="002F7204">
        <w:rPr>
          <w:rFonts w:ascii="Times New Roman" w:hAnsi="Times New Roman"/>
        </w:rPr>
        <w:t>.</w:t>
      </w:r>
    </w:p>
    <w:p w14:paraId="63E54CB4" w14:textId="77777777" w:rsidR="008B4530" w:rsidRDefault="008B4530" w:rsidP="008B4530">
      <w:pPr>
        <w:spacing w:after="0" w:line="360" w:lineRule="auto"/>
        <w:rPr>
          <w:rFonts w:ascii="Times New Roman" w:hAnsi="Times New Roman"/>
        </w:rPr>
      </w:pPr>
    </w:p>
    <w:p w14:paraId="63E54CB5" w14:textId="70A8CF24" w:rsidR="008B4530" w:rsidRDefault="008369D8" w:rsidP="008B4530">
      <w:pPr>
        <w:spacing w:after="0" w:line="360" w:lineRule="auto"/>
        <w:rPr>
          <w:rFonts w:ascii="Times New Roman" w:hAnsi="Times New Roman"/>
        </w:rPr>
      </w:pPr>
      <w:r w:rsidRPr="001512A5">
        <w:rPr>
          <w:rFonts w:ascii="Times New Roman" w:hAnsi="Times New Roman"/>
          <w:b/>
        </w:rPr>
        <w:t xml:space="preserve">Minimum Time </w:t>
      </w:r>
      <w:proofErr w:type="gramStart"/>
      <w:r w:rsidRPr="001512A5">
        <w:rPr>
          <w:rFonts w:ascii="Times New Roman" w:hAnsi="Times New Roman"/>
          <w:b/>
        </w:rPr>
        <w:t>Between</w:t>
      </w:r>
      <w:proofErr w:type="gramEnd"/>
      <w:r w:rsidRPr="001512A5">
        <w:rPr>
          <w:rFonts w:ascii="Times New Roman" w:hAnsi="Times New Roman"/>
          <w:b/>
        </w:rPr>
        <w:t xml:space="preserve"> Reductions</w:t>
      </w:r>
      <w:r>
        <w:rPr>
          <w:rFonts w:ascii="Times New Roman" w:hAnsi="Times New Roman"/>
        </w:rPr>
        <w:t xml:space="preserve"> is the number of hours that </w:t>
      </w:r>
      <w:r w:rsidR="0098205B">
        <w:rPr>
          <w:rFonts w:ascii="Times New Roman" w:hAnsi="Times New Roman"/>
        </w:rPr>
        <w:t xml:space="preserve">must elapse after a </w:t>
      </w:r>
      <w:r>
        <w:rPr>
          <w:rFonts w:ascii="Times New Roman" w:hAnsi="Times New Roman"/>
        </w:rPr>
        <w:t xml:space="preserve">Demand Response Resource </w:t>
      </w:r>
      <w:r w:rsidR="0098205B">
        <w:rPr>
          <w:rFonts w:ascii="Times New Roman" w:hAnsi="Times New Roman"/>
        </w:rPr>
        <w:t xml:space="preserve">has </w:t>
      </w:r>
      <w:r>
        <w:rPr>
          <w:rFonts w:ascii="Times New Roman" w:hAnsi="Times New Roman"/>
        </w:rPr>
        <w:t>receive</w:t>
      </w:r>
      <w:r w:rsidR="0098205B">
        <w:rPr>
          <w:rFonts w:ascii="Times New Roman" w:hAnsi="Times New Roman"/>
        </w:rPr>
        <w:t>d</w:t>
      </w:r>
      <w:r>
        <w:rPr>
          <w:rFonts w:ascii="Times New Roman" w:hAnsi="Times New Roman"/>
        </w:rPr>
        <w:t xml:space="preserve"> a Dispatch Instruction to </w:t>
      </w:r>
      <w:r w:rsidR="0098205B">
        <w:rPr>
          <w:rFonts w:ascii="Times New Roman" w:hAnsi="Times New Roman"/>
        </w:rPr>
        <w:t xml:space="preserve">stop reducing </w:t>
      </w:r>
      <w:r>
        <w:rPr>
          <w:rFonts w:ascii="Times New Roman" w:hAnsi="Times New Roman"/>
        </w:rPr>
        <w:t xml:space="preserve">demand </w:t>
      </w:r>
      <w:r w:rsidR="0098205B">
        <w:rPr>
          <w:rFonts w:ascii="Times New Roman" w:hAnsi="Times New Roman"/>
        </w:rPr>
        <w:t xml:space="preserve">before </w:t>
      </w:r>
      <w:r>
        <w:rPr>
          <w:rFonts w:ascii="Times New Roman" w:hAnsi="Times New Roman"/>
        </w:rPr>
        <w:t xml:space="preserve">the Demand Response Resource </w:t>
      </w:r>
      <w:r w:rsidR="0098205B">
        <w:rPr>
          <w:rFonts w:ascii="Times New Roman" w:hAnsi="Times New Roman"/>
        </w:rPr>
        <w:t xml:space="preserve">can achieve its Minimum Reduction after receiving </w:t>
      </w:r>
      <w:r>
        <w:rPr>
          <w:rFonts w:ascii="Times New Roman" w:hAnsi="Times New Roman"/>
        </w:rPr>
        <w:t xml:space="preserve">a Dispatch Instruction to </w:t>
      </w:r>
      <w:r w:rsidR="0098205B">
        <w:rPr>
          <w:rFonts w:ascii="Times New Roman" w:hAnsi="Times New Roman"/>
        </w:rPr>
        <w:t xml:space="preserve">start </w:t>
      </w:r>
      <w:r>
        <w:rPr>
          <w:rFonts w:ascii="Times New Roman" w:hAnsi="Times New Roman"/>
        </w:rPr>
        <w:t>reduc</w:t>
      </w:r>
      <w:r w:rsidR="0098205B">
        <w:rPr>
          <w:rFonts w:ascii="Times New Roman" w:hAnsi="Times New Roman"/>
        </w:rPr>
        <w:t>ing</w:t>
      </w:r>
      <w:r>
        <w:rPr>
          <w:rFonts w:ascii="Times New Roman" w:hAnsi="Times New Roman"/>
        </w:rPr>
        <w:t xml:space="preserve"> demand.</w:t>
      </w:r>
    </w:p>
    <w:p w14:paraId="1BA4FD65" w14:textId="77777777" w:rsidR="00217FD3" w:rsidRDefault="00217FD3" w:rsidP="00217FD3">
      <w:pPr>
        <w:pStyle w:val="Normal0"/>
        <w:spacing w:after="0" w:line="360" w:lineRule="auto"/>
        <w:rPr>
          <w:rFonts w:ascii="Times New Roman" w:hAnsi="Times New Roman"/>
        </w:rPr>
      </w:pPr>
    </w:p>
    <w:p w14:paraId="2399DB6B" w14:textId="77777777" w:rsidR="00217FD3" w:rsidRDefault="00217FD3" w:rsidP="00217FD3">
      <w:pPr>
        <w:spacing w:after="0" w:line="360" w:lineRule="auto"/>
        <w:rPr>
          <w:rFonts w:ascii="Times New Roman" w:hAnsi="Times New Roman"/>
        </w:rPr>
      </w:pPr>
      <w:r w:rsidRPr="0077547C">
        <w:rPr>
          <w:rFonts w:ascii="Times New Roman" w:hAnsi="Times New Roman"/>
          <w:b/>
        </w:rPr>
        <w:t>Minimum Total Reserve Requirement</w:t>
      </w:r>
      <w:r w:rsidRPr="0077547C">
        <w:rPr>
          <w:rFonts w:ascii="Times New Roman" w:hAnsi="Times New Roman"/>
        </w:rPr>
        <w:t>, which does not include Replacement Reserve, is the combined amount of TMSR, TMNSR, and TMOR required system-wid</w:t>
      </w:r>
      <w:r>
        <w:rPr>
          <w:rFonts w:ascii="Times New Roman" w:hAnsi="Times New Roman"/>
        </w:rPr>
        <w:t>e as described in Section III</w:t>
      </w:r>
      <w:r w:rsidRPr="0077547C">
        <w:rPr>
          <w:rFonts w:ascii="Times New Roman" w:hAnsi="Times New Roman"/>
        </w:rPr>
        <w:t>.2.7A and ISO New England Operating Procedure No. 8.</w:t>
      </w:r>
    </w:p>
    <w:p w14:paraId="63E54CB6" w14:textId="77777777" w:rsidR="008B4530" w:rsidRDefault="008B4530" w:rsidP="008B4530">
      <w:pPr>
        <w:spacing w:after="0" w:line="360" w:lineRule="auto"/>
        <w:rPr>
          <w:rFonts w:ascii="Times New Roman" w:hAnsi="Times New Roman"/>
        </w:rPr>
      </w:pPr>
    </w:p>
    <w:p w14:paraId="63E54CB7" w14:textId="77777777" w:rsidR="008B4530" w:rsidRDefault="008369D8" w:rsidP="008B4530">
      <w:pPr>
        <w:spacing w:after="0" w:line="360" w:lineRule="auto"/>
        <w:rPr>
          <w:rFonts w:ascii="Times New Roman" w:hAnsi="Times New Roman"/>
        </w:rPr>
      </w:pPr>
      <w:r w:rsidRPr="00AA3380">
        <w:rPr>
          <w:rFonts w:ascii="Times New Roman" w:hAnsi="Times New Roman"/>
          <w:b/>
        </w:rPr>
        <w:t xml:space="preserve">Monthly </w:t>
      </w:r>
      <w:proofErr w:type="spellStart"/>
      <w:r w:rsidRPr="00AA3380">
        <w:rPr>
          <w:rFonts w:ascii="Times New Roman" w:hAnsi="Times New Roman"/>
          <w:b/>
        </w:rPr>
        <w:t>Blackstart</w:t>
      </w:r>
      <w:proofErr w:type="spellEnd"/>
      <w:r w:rsidRPr="00AA3380">
        <w:rPr>
          <w:rFonts w:ascii="Times New Roman" w:hAnsi="Times New Roman"/>
          <w:b/>
        </w:rPr>
        <w:t xml:space="preserve"> Service Charge</w:t>
      </w:r>
      <w:r>
        <w:rPr>
          <w:rFonts w:ascii="Times New Roman" w:hAnsi="Times New Roman"/>
        </w:rPr>
        <w:t xml:space="preserve"> is the charge made to Transmission Customers pursuant to Section 6 of Schedule 16 to the OATT.</w:t>
      </w:r>
      <w:r w:rsidRPr="005A1294">
        <w:rPr>
          <w:rFonts w:ascii="Times New Roman" w:hAnsi="Times New Roman"/>
        </w:rPr>
        <w:t xml:space="preserve"> </w:t>
      </w:r>
    </w:p>
    <w:p w14:paraId="63E54CB8" w14:textId="77777777" w:rsidR="008B4530" w:rsidRDefault="008B4530" w:rsidP="008B4530">
      <w:pPr>
        <w:spacing w:after="0" w:line="360" w:lineRule="auto"/>
        <w:rPr>
          <w:rFonts w:ascii="Times New Roman" w:hAnsi="Times New Roman"/>
        </w:rPr>
      </w:pPr>
    </w:p>
    <w:p w14:paraId="63E54CB9" w14:textId="77777777" w:rsidR="008B4530" w:rsidRDefault="008369D8" w:rsidP="008B4530">
      <w:pPr>
        <w:spacing w:after="0" w:line="360" w:lineRule="auto"/>
        <w:rPr>
          <w:rFonts w:ascii="Times New Roman" w:hAnsi="Times New Roman"/>
        </w:rPr>
      </w:pPr>
      <w:r w:rsidRPr="00DC4640">
        <w:rPr>
          <w:rFonts w:ascii="Times New Roman" w:hAnsi="Times New Roman"/>
          <w:b/>
        </w:rPr>
        <w:t>Monthly Capacity Payment</w:t>
      </w:r>
      <w:r>
        <w:rPr>
          <w:rFonts w:ascii="Times New Roman" w:hAnsi="Times New Roman"/>
        </w:rPr>
        <w:t xml:space="preserve"> is the Forward Capacity Market payment described in Section III.13.7.3 of Market Rule 1.</w:t>
      </w:r>
    </w:p>
    <w:p w14:paraId="63E54CBA" w14:textId="77777777" w:rsidR="008B4530" w:rsidRDefault="008B4530" w:rsidP="008B4530">
      <w:pPr>
        <w:spacing w:after="0" w:line="360" w:lineRule="auto"/>
        <w:rPr>
          <w:rFonts w:ascii="Times New Roman" w:hAnsi="Times New Roman"/>
        </w:rPr>
      </w:pPr>
    </w:p>
    <w:p w14:paraId="63E54CBB" w14:textId="77777777" w:rsidR="008B4530" w:rsidRDefault="008369D8" w:rsidP="008B4530">
      <w:pPr>
        <w:spacing w:after="0" w:line="360" w:lineRule="auto"/>
        <w:rPr>
          <w:rFonts w:ascii="Times New Roman" w:hAnsi="Times New Roman"/>
        </w:rPr>
      </w:pPr>
      <w:r w:rsidRPr="008353C5">
        <w:rPr>
          <w:rFonts w:ascii="Times New Roman" w:hAnsi="Times New Roman"/>
          <w:b/>
        </w:rPr>
        <w:t>Monthly Peak</w:t>
      </w:r>
      <w:r w:rsidRPr="00E47933">
        <w:rPr>
          <w:rFonts w:ascii="Times New Roman" w:hAnsi="Times New Roman"/>
        </w:rPr>
        <w:t xml:space="preserve"> is defined in Section II.21.2</w:t>
      </w:r>
      <w:r>
        <w:rPr>
          <w:rFonts w:ascii="Times New Roman" w:hAnsi="Times New Roman"/>
        </w:rPr>
        <w:t xml:space="preserve"> of the OATT</w:t>
      </w:r>
      <w:r w:rsidRPr="00E47933">
        <w:rPr>
          <w:rFonts w:ascii="Times New Roman" w:hAnsi="Times New Roman"/>
        </w:rPr>
        <w:t xml:space="preserve">. </w:t>
      </w:r>
    </w:p>
    <w:p w14:paraId="63E54CBC" w14:textId="77777777" w:rsidR="008B4530" w:rsidRDefault="008B4530" w:rsidP="008B4530">
      <w:pPr>
        <w:spacing w:after="0" w:line="360" w:lineRule="auto"/>
        <w:rPr>
          <w:rFonts w:ascii="Times New Roman" w:hAnsi="Times New Roman"/>
        </w:rPr>
      </w:pPr>
    </w:p>
    <w:p w14:paraId="63E54CBD" w14:textId="77777777" w:rsidR="008B4530" w:rsidRDefault="008369D8" w:rsidP="008B4530">
      <w:pPr>
        <w:spacing w:after="0" w:line="360" w:lineRule="auto"/>
        <w:rPr>
          <w:rFonts w:ascii="Times New Roman" w:hAnsi="Times New Roman"/>
        </w:rPr>
      </w:pPr>
      <w:r w:rsidRPr="00A948DC">
        <w:rPr>
          <w:rFonts w:ascii="Times New Roman" w:hAnsi="Times New Roman"/>
          <w:b/>
        </w:rPr>
        <w:t>Monthly PER</w:t>
      </w:r>
      <w:r>
        <w:rPr>
          <w:rFonts w:ascii="Times New Roman" w:hAnsi="Times New Roman"/>
        </w:rPr>
        <w:t xml:space="preserve"> is calculated in accordance with Section III.13.7.1.2.2 of Market Rule 1.</w:t>
      </w:r>
    </w:p>
    <w:p w14:paraId="63E54CBE" w14:textId="77777777" w:rsidR="008B4530" w:rsidRDefault="008B4530" w:rsidP="008B4530">
      <w:pPr>
        <w:spacing w:after="0" w:line="360" w:lineRule="auto"/>
        <w:rPr>
          <w:rFonts w:ascii="Times New Roman" w:hAnsi="Times New Roman"/>
        </w:rPr>
      </w:pPr>
    </w:p>
    <w:p w14:paraId="5A57F151" w14:textId="77777777" w:rsidR="00C2097F" w:rsidRDefault="00C2097F" w:rsidP="00C2097F">
      <w:pPr>
        <w:spacing w:after="0" w:line="360" w:lineRule="auto"/>
        <w:rPr>
          <w:rFonts w:ascii="Times New Roman" w:hAnsi="Times New Roman"/>
          <w:b/>
        </w:rPr>
      </w:pPr>
      <w:r w:rsidRPr="00D30C40">
        <w:rPr>
          <w:rFonts w:ascii="Times New Roman" w:hAnsi="Times New Roman"/>
          <w:b/>
        </w:rPr>
        <w:t xml:space="preserve">Monthly Real-Time Demand Reduction Obligation </w:t>
      </w:r>
      <w:r w:rsidRPr="00D30C40">
        <w:rPr>
          <w:rFonts w:ascii="Times New Roman" w:hAnsi="Times New Roman"/>
        </w:rPr>
        <w:t>is the absolute value of a Customer’s hourly Real-Time Demand Reduction Obligation summed for all hours in a month, in MWhs.</w:t>
      </w:r>
    </w:p>
    <w:p w14:paraId="7AD18BFC" w14:textId="77777777" w:rsidR="00C2097F" w:rsidRDefault="00C2097F" w:rsidP="00C2097F">
      <w:pPr>
        <w:spacing w:after="0" w:line="360" w:lineRule="auto"/>
        <w:rPr>
          <w:rFonts w:ascii="Times New Roman" w:hAnsi="Times New Roman"/>
          <w:b/>
        </w:rPr>
      </w:pPr>
    </w:p>
    <w:p w14:paraId="63E54CBF" w14:textId="77777777" w:rsidR="008B4530" w:rsidRDefault="008369D8" w:rsidP="008B4530">
      <w:pPr>
        <w:spacing w:after="0" w:line="360" w:lineRule="auto"/>
        <w:rPr>
          <w:rFonts w:ascii="Times New Roman" w:hAnsi="Times New Roman"/>
        </w:rPr>
      </w:pPr>
      <w:r w:rsidRPr="00F7719F">
        <w:rPr>
          <w:rFonts w:ascii="Times New Roman" w:hAnsi="Times New Roman"/>
          <w:b/>
        </w:rPr>
        <w:t>Monthly Real-Time Generation Obligation</w:t>
      </w:r>
      <w:r w:rsidRPr="00E47933">
        <w:rPr>
          <w:rFonts w:ascii="Times New Roman" w:hAnsi="Times New Roman"/>
        </w:rPr>
        <w:t xml:space="preserve"> is the sum, for all hours in a month, at all Locations, of a Customer’s Real-Time Generation Obligation, in MWhs. </w:t>
      </w:r>
    </w:p>
    <w:p w14:paraId="63E54CC0" w14:textId="77777777" w:rsidR="008B4530" w:rsidRPr="00E47933" w:rsidRDefault="008B4530" w:rsidP="008B4530">
      <w:pPr>
        <w:spacing w:after="0" w:line="360" w:lineRule="auto"/>
        <w:rPr>
          <w:rFonts w:ascii="Times New Roman" w:hAnsi="Times New Roman"/>
        </w:rPr>
      </w:pPr>
    </w:p>
    <w:p w14:paraId="63E54CC1" w14:textId="77777777" w:rsidR="008B4530" w:rsidRDefault="008369D8" w:rsidP="008B4530">
      <w:pPr>
        <w:spacing w:after="0" w:line="360" w:lineRule="auto"/>
        <w:rPr>
          <w:rFonts w:ascii="Times New Roman" w:hAnsi="Times New Roman"/>
        </w:rPr>
      </w:pPr>
      <w:r w:rsidRPr="00F7719F">
        <w:rPr>
          <w:rFonts w:ascii="Times New Roman" w:hAnsi="Times New Roman"/>
          <w:b/>
        </w:rPr>
        <w:t>Monthly Real-Time Load Obligation</w:t>
      </w:r>
      <w:r w:rsidRPr="00E47933">
        <w:rPr>
          <w:rFonts w:ascii="Times New Roman" w:hAnsi="Times New Roman"/>
        </w:rPr>
        <w:t xml:space="preserve"> is the absolute value of a Customer’s hourly Real-Time Load Obligation summed for all hours in a month, in MWhs. </w:t>
      </w:r>
    </w:p>
    <w:p w14:paraId="63E54CC2" w14:textId="77777777" w:rsidR="008B4530" w:rsidRDefault="008B4530" w:rsidP="008B4530">
      <w:pPr>
        <w:spacing w:after="0" w:line="360" w:lineRule="auto"/>
        <w:rPr>
          <w:rFonts w:ascii="Times New Roman" w:hAnsi="Times New Roman"/>
        </w:rPr>
      </w:pPr>
    </w:p>
    <w:p w14:paraId="63E54CC3" w14:textId="77777777" w:rsidR="008B4530" w:rsidRDefault="008369D8" w:rsidP="008B4530">
      <w:pPr>
        <w:spacing w:after="0" w:line="360" w:lineRule="auto"/>
        <w:rPr>
          <w:rFonts w:ascii="Times New Roman" w:hAnsi="Times New Roman"/>
        </w:rPr>
      </w:pPr>
      <w:r w:rsidRPr="00B454F0">
        <w:rPr>
          <w:rFonts w:ascii="Times New Roman" w:hAnsi="Times New Roman"/>
          <w:b/>
        </w:rPr>
        <w:t>Monthly Regional Network Load</w:t>
      </w:r>
      <w:r>
        <w:rPr>
          <w:rFonts w:ascii="Times New Roman" w:hAnsi="Times New Roman"/>
        </w:rPr>
        <w:t xml:space="preserve"> is defined in Section II.21.2 of the OATT.</w:t>
      </w:r>
    </w:p>
    <w:p w14:paraId="63E54CC4" w14:textId="77777777" w:rsidR="008B4530" w:rsidRDefault="008B4530" w:rsidP="008B4530">
      <w:pPr>
        <w:spacing w:after="0" w:line="360" w:lineRule="auto"/>
        <w:rPr>
          <w:rFonts w:ascii="Times New Roman" w:hAnsi="Times New Roman"/>
        </w:rPr>
      </w:pPr>
    </w:p>
    <w:p w14:paraId="63E54CC5" w14:textId="77777777" w:rsidR="008B4530" w:rsidRDefault="008369D8" w:rsidP="008B4530">
      <w:pPr>
        <w:spacing w:after="0" w:line="360" w:lineRule="auto"/>
        <w:rPr>
          <w:rFonts w:ascii="Times New Roman" w:hAnsi="Times New Roman"/>
        </w:rPr>
      </w:pPr>
      <w:r w:rsidRPr="006C0DC5">
        <w:rPr>
          <w:rFonts w:ascii="Times New Roman" w:hAnsi="Times New Roman"/>
          <w:b/>
        </w:rPr>
        <w:lastRenderedPageBreak/>
        <w:t>Monthly Statement</w:t>
      </w:r>
      <w:r>
        <w:rPr>
          <w:rFonts w:ascii="Times New Roman" w:hAnsi="Times New Roman"/>
        </w:rPr>
        <w:t xml:space="preserve"> is the first weekly Statement issued on a Monday after the tenth of a calendar month that includes both the Hourly Charges for the relevant billing period and Non-Hourly Charges for the immediately preceding calendar month.</w:t>
      </w:r>
    </w:p>
    <w:p w14:paraId="63E54CC6" w14:textId="77777777" w:rsidR="008B4530" w:rsidRDefault="008B4530" w:rsidP="008B4530">
      <w:pPr>
        <w:spacing w:after="0" w:line="360" w:lineRule="auto"/>
        <w:rPr>
          <w:rFonts w:ascii="Times New Roman" w:hAnsi="Times New Roman"/>
        </w:rPr>
      </w:pPr>
    </w:p>
    <w:p w14:paraId="63E54CC7" w14:textId="77777777" w:rsidR="008B4530" w:rsidRDefault="008369D8" w:rsidP="008B4530">
      <w:pPr>
        <w:spacing w:after="0" w:line="360" w:lineRule="auto"/>
        <w:rPr>
          <w:rFonts w:ascii="Times New Roman" w:hAnsi="Times New Roman"/>
        </w:rPr>
      </w:pPr>
      <w:r w:rsidRPr="000111CD">
        <w:rPr>
          <w:rFonts w:ascii="Times New Roman" w:hAnsi="Times New Roman"/>
          <w:b/>
        </w:rPr>
        <w:t>MRI Transition Period</w:t>
      </w:r>
      <w:r w:rsidRPr="00EC7428">
        <w:rPr>
          <w:rFonts w:ascii="Times New Roman" w:hAnsi="Times New Roman"/>
        </w:rPr>
        <w:t xml:space="preserve"> is the period specified in Section III.13.2.2.1.</w:t>
      </w:r>
    </w:p>
    <w:p w14:paraId="63E54CC8" w14:textId="77777777" w:rsidR="008B4530" w:rsidRDefault="008B4530" w:rsidP="008B4530">
      <w:pPr>
        <w:spacing w:after="0" w:line="360" w:lineRule="auto"/>
        <w:rPr>
          <w:rFonts w:ascii="Times New Roman" w:hAnsi="Times New Roman"/>
        </w:rPr>
      </w:pPr>
    </w:p>
    <w:p w14:paraId="63E54CC9" w14:textId="77777777" w:rsidR="008B4530" w:rsidRDefault="008369D8" w:rsidP="008B4530">
      <w:pPr>
        <w:spacing w:after="0" w:line="360" w:lineRule="auto"/>
        <w:rPr>
          <w:rFonts w:ascii="Times New Roman" w:hAnsi="Times New Roman"/>
        </w:rPr>
      </w:pPr>
      <w:r w:rsidRPr="00A948DC">
        <w:rPr>
          <w:rFonts w:ascii="Times New Roman" w:hAnsi="Times New Roman"/>
          <w:b/>
        </w:rPr>
        <w:t>MUI</w:t>
      </w:r>
      <w:r>
        <w:rPr>
          <w:rFonts w:ascii="Times New Roman" w:hAnsi="Times New Roman"/>
        </w:rPr>
        <w:t xml:space="preserve"> is the market user interface.</w:t>
      </w:r>
    </w:p>
    <w:p w14:paraId="63E54CCA" w14:textId="77777777" w:rsidR="008B4530" w:rsidRDefault="008B4530" w:rsidP="008B4530">
      <w:pPr>
        <w:spacing w:after="0" w:line="360" w:lineRule="auto"/>
        <w:rPr>
          <w:rFonts w:ascii="Times New Roman" w:hAnsi="Times New Roman"/>
        </w:rPr>
      </w:pPr>
    </w:p>
    <w:p w14:paraId="63E54CCB" w14:textId="77777777" w:rsidR="008B4530" w:rsidRDefault="008369D8" w:rsidP="008B4530">
      <w:pPr>
        <w:spacing w:after="0" w:line="360" w:lineRule="auto"/>
        <w:rPr>
          <w:rFonts w:ascii="Times New Roman" w:hAnsi="Times New Roman"/>
        </w:rPr>
      </w:pPr>
      <w:r w:rsidRPr="006C0DC5">
        <w:rPr>
          <w:rFonts w:ascii="Times New Roman" w:hAnsi="Times New Roman"/>
          <w:b/>
        </w:rPr>
        <w:t>Municipal Market Participant</w:t>
      </w:r>
      <w:r>
        <w:rPr>
          <w:rFonts w:ascii="Times New Roman" w:hAnsi="Times New Roman"/>
        </w:rPr>
        <w:t xml:space="preserve"> is defined in Section II of the ISO New England Financial Assurance Policy.</w:t>
      </w:r>
    </w:p>
    <w:p w14:paraId="63E54CCC" w14:textId="77777777" w:rsidR="008B4530" w:rsidRDefault="008B4530" w:rsidP="008B4530">
      <w:pPr>
        <w:spacing w:after="0" w:line="360" w:lineRule="auto"/>
        <w:rPr>
          <w:rFonts w:ascii="Times New Roman" w:hAnsi="Times New Roman"/>
        </w:rPr>
      </w:pPr>
    </w:p>
    <w:p w14:paraId="63E54CCD" w14:textId="77777777" w:rsidR="008B4530" w:rsidRDefault="008369D8" w:rsidP="008B4530">
      <w:pPr>
        <w:spacing w:after="0" w:line="360" w:lineRule="auto"/>
        <w:rPr>
          <w:rFonts w:ascii="Times New Roman" w:hAnsi="Times New Roman"/>
        </w:rPr>
      </w:pPr>
      <w:r w:rsidRPr="008353C5">
        <w:rPr>
          <w:rFonts w:ascii="Times New Roman" w:hAnsi="Times New Roman"/>
          <w:b/>
        </w:rPr>
        <w:t>MW</w:t>
      </w:r>
      <w:r w:rsidRPr="00E47933">
        <w:rPr>
          <w:rFonts w:ascii="Times New Roman" w:hAnsi="Times New Roman"/>
        </w:rPr>
        <w:t xml:space="preserve"> is megawatt. </w:t>
      </w:r>
    </w:p>
    <w:p w14:paraId="63E54CCE" w14:textId="77777777" w:rsidR="008B4530" w:rsidRDefault="008B4530" w:rsidP="008B4530">
      <w:pPr>
        <w:spacing w:after="0" w:line="360" w:lineRule="auto"/>
        <w:rPr>
          <w:rFonts w:ascii="Times New Roman" w:hAnsi="Times New Roman"/>
        </w:rPr>
      </w:pPr>
    </w:p>
    <w:p w14:paraId="63E54CCF" w14:textId="77777777" w:rsidR="008B4530" w:rsidRDefault="008369D8" w:rsidP="008B4530">
      <w:pPr>
        <w:spacing w:after="0" w:line="360" w:lineRule="auto"/>
        <w:rPr>
          <w:rFonts w:ascii="Times New Roman" w:hAnsi="Times New Roman"/>
        </w:rPr>
      </w:pPr>
      <w:r w:rsidRPr="008353C5">
        <w:rPr>
          <w:rFonts w:ascii="Times New Roman" w:hAnsi="Times New Roman"/>
          <w:b/>
        </w:rPr>
        <w:t>MWh</w:t>
      </w:r>
      <w:r w:rsidRPr="00E47933">
        <w:rPr>
          <w:rFonts w:ascii="Times New Roman" w:hAnsi="Times New Roman"/>
        </w:rPr>
        <w:t xml:space="preserve"> is megawatt-hour. </w:t>
      </w:r>
    </w:p>
    <w:p w14:paraId="63E54CD0" w14:textId="77777777" w:rsidR="008B4530" w:rsidRPr="00E47933" w:rsidRDefault="008B4530" w:rsidP="008B4530">
      <w:pPr>
        <w:spacing w:after="0" w:line="360" w:lineRule="auto"/>
        <w:rPr>
          <w:rFonts w:ascii="Times New Roman" w:hAnsi="Times New Roman"/>
        </w:rPr>
      </w:pPr>
    </w:p>
    <w:p w14:paraId="63E54CD1" w14:textId="77777777" w:rsidR="008B4530" w:rsidRPr="00E47933" w:rsidRDefault="008369D8" w:rsidP="008B4530">
      <w:pPr>
        <w:spacing w:after="0" w:line="360" w:lineRule="auto"/>
        <w:rPr>
          <w:rFonts w:ascii="Times New Roman" w:hAnsi="Times New Roman"/>
        </w:rPr>
      </w:pPr>
      <w:r w:rsidRPr="00F7719F">
        <w:rPr>
          <w:rFonts w:ascii="Times New Roman" w:hAnsi="Times New Roman"/>
          <w:b/>
        </w:rPr>
        <w:t>Native Load Customers</w:t>
      </w:r>
      <w:r w:rsidRPr="00E47933">
        <w:rPr>
          <w:rFonts w:ascii="Times New Roman" w:hAnsi="Times New Roman"/>
        </w:rPr>
        <w:t xml:space="preserve"> are the wholesale and retail power customers of a Transmission Owner on whose behalf the Transmission Owner, by statute, franchise, regulatory requirement, or contract, has undertaken an obligation to construct and operate its system to meet the reliable electric needs of such customers. </w:t>
      </w:r>
    </w:p>
    <w:p w14:paraId="63E54CD2" w14:textId="77777777" w:rsidR="008B4530" w:rsidRDefault="008B4530" w:rsidP="008B4530">
      <w:pPr>
        <w:spacing w:after="0" w:line="360" w:lineRule="auto"/>
        <w:rPr>
          <w:rFonts w:ascii="Times New Roman" w:hAnsi="Times New Roman"/>
        </w:rPr>
      </w:pPr>
    </w:p>
    <w:p w14:paraId="63E54CD3" w14:textId="77777777" w:rsidR="008B4530" w:rsidRDefault="008369D8" w:rsidP="008B4530">
      <w:pPr>
        <w:spacing w:after="0" w:line="360" w:lineRule="auto"/>
        <w:rPr>
          <w:rFonts w:ascii="Times New Roman" w:hAnsi="Times New Roman"/>
        </w:rPr>
      </w:pPr>
      <w:r w:rsidRPr="00F7719F">
        <w:rPr>
          <w:rFonts w:ascii="Times New Roman" w:hAnsi="Times New Roman"/>
          <w:b/>
        </w:rPr>
        <w:t>NCPC Charge</w:t>
      </w:r>
      <w:r w:rsidRPr="00E47933">
        <w:rPr>
          <w:rFonts w:ascii="Times New Roman" w:hAnsi="Times New Roman"/>
        </w:rPr>
        <w:t xml:space="preserve"> means the charges to Market Participants</w:t>
      </w:r>
      <w:r>
        <w:rPr>
          <w:rFonts w:ascii="Times New Roman" w:hAnsi="Times New Roman"/>
        </w:rPr>
        <w:t xml:space="preserve"> calculated pursuant to Appendix F to Market Rule 1</w:t>
      </w:r>
      <w:r w:rsidRPr="00E47933">
        <w:rPr>
          <w:rFonts w:ascii="Times New Roman" w:hAnsi="Times New Roman"/>
        </w:rPr>
        <w:t xml:space="preserve">. </w:t>
      </w:r>
    </w:p>
    <w:p w14:paraId="63E54CD4" w14:textId="77777777" w:rsidR="008B4530" w:rsidRPr="00E47933" w:rsidRDefault="008B4530" w:rsidP="008B4530">
      <w:pPr>
        <w:spacing w:after="0" w:line="360" w:lineRule="auto"/>
        <w:rPr>
          <w:rFonts w:ascii="Times New Roman" w:hAnsi="Times New Roman"/>
        </w:rPr>
      </w:pPr>
    </w:p>
    <w:p w14:paraId="63E54CD5" w14:textId="77777777" w:rsidR="008B4530" w:rsidRDefault="008369D8" w:rsidP="008B4530">
      <w:pPr>
        <w:spacing w:after="0" w:line="360" w:lineRule="auto"/>
        <w:rPr>
          <w:rFonts w:ascii="Times New Roman" w:hAnsi="Times New Roman"/>
        </w:rPr>
      </w:pPr>
      <w:r w:rsidRPr="00F7719F">
        <w:rPr>
          <w:rFonts w:ascii="Times New Roman" w:hAnsi="Times New Roman"/>
          <w:b/>
        </w:rPr>
        <w:t>NCPC Credit</w:t>
      </w:r>
      <w:r w:rsidRPr="00E47933">
        <w:rPr>
          <w:rFonts w:ascii="Times New Roman" w:hAnsi="Times New Roman"/>
        </w:rPr>
        <w:t xml:space="preserve"> means the </w:t>
      </w:r>
      <w:r>
        <w:rPr>
          <w:rFonts w:ascii="Times New Roman" w:hAnsi="Times New Roman"/>
        </w:rPr>
        <w:t>credits to Market Participants calculated pursuant to</w:t>
      </w:r>
      <w:r w:rsidRPr="00E47933">
        <w:rPr>
          <w:rFonts w:ascii="Times New Roman" w:hAnsi="Times New Roman"/>
        </w:rPr>
        <w:t xml:space="preserve"> Appendix F</w:t>
      </w:r>
      <w:r>
        <w:rPr>
          <w:rFonts w:ascii="Times New Roman" w:hAnsi="Times New Roman"/>
        </w:rPr>
        <w:t xml:space="preserve"> to Market Rule 1</w:t>
      </w:r>
      <w:r w:rsidRPr="00E47933">
        <w:rPr>
          <w:rFonts w:ascii="Times New Roman" w:hAnsi="Times New Roman"/>
        </w:rPr>
        <w:t xml:space="preserve">. </w:t>
      </w:r>
    </w:p>
    <w:p w14:paraId="63E54CD6" w14:textId="77777777" w:rsidR="008B4530" w:rsidRPr="00E47933" w:rsidRDefault="008B4530" w:rsidP="008B4530">
      <w:pPr>
        <w:spacing w:after="0" w:line="360" w:lineRule="auto"/>
        <w:rPr>
          <w:rFonts w:ascii="Times New Roman" w:hAnsi="Times New Roman"/>
        </w:rPr>
      </w:pPr>
    </w:p>
    <w:p w14:paraId="63E54CD7" w14:textId="2A20D3E8" w:rsidR="008B4530" w:rsidRDefault="008369D8" w:rsidP="0060171B">
      <w:pPr>
        <w:spacing w:after="0" w:line="360" w:lineRule="auto"/>
        <w:rPr>
          <w:rFonts w:ascii="Times New Roman" w:hAnsi="Times New Roman"/>
        </w:rPr>
      </w:pPr>
      <w:r w:rsidRPr="00F7719F">
        <w:rPr>
          <w:rFonts w:ascii="Times New Roman" w:hAnsi="Times New Roman"/>
          <w:b/>
        </w:rPr>
        <w:t>Needs Assessment</w:t>
      </w:r>
      <w:r w:rsidRPr="00E47933">
        <w:rPr>
          <w:rFonts w:ascii="Times New Roman" w:hAnsi="Times New Roman"/>
        </w:rPr>
        <w:t xml:space="preserve"> is defined in Section 4.1 of Attachment K to the OATT. </w:t>
      </w:r>
    </w:p>
    <w:p w14:paraId="63E54CD8" w14:textId="77777777" w:rsidR="008B4530" w:rsidRDefault="008B4530" w:rsidP="008B4530">
      <w:pPr>
        <w:spacing w:after="0" w:line="360" w:lineRule="auto"/>
        <w:rPr>
          <w:rFonts w:ascii="Times New Roman" w:hAnsi="Times New Roman"/>
        </w:rPr>
      </w:pPr>
    </w:p>
    <w:p w14:paraId="63E54CD9" w14:textId="77777777" w:rsidR="008B4530" w:rsidRPr="00E47933" w:rsidRDefault="008369D8" w:rsidP="008B4530">
      <w:pPr>
        <w:spacing w:after="0" w:line="360" w:lineRule="auto"/>
        <w:rPr>
          <w:rFonts w:ascii="Times New Roman" w:hAnsi="Times New Roman"/>
        </w:rPr>
      </w:pPr>
      <w:r w:rsidRPr="00F7719F">
        <w:rPr>
          <w:rFonts w:ascii="Times New Roman" w:hAnsi="Times New Roman"/>
          <w:b/>
        </w:rPr>
        <w:t>NEMA</w:t>
      </w:r>
      <w:r w:rsidRPr="00E47933">
        <w:rPr>
          <w:rFonts w:ascii="Times New Roman" w:hAnsi="Times New Roman"/>
        </w:rPr>
        <w:t xml:space="preserve">, for purposes of Section III of the Tariff, is </w:t>
      </w:r>
      <w:r>
        <w:rPr>
          <w:rFonts w:ascii="Times New Roman" w:hAnsi="Times New Roman"/>
        </w:rPr>
        <w:t>t</w:t>
      </w:r>
      <w:r w:rsidRPr="00E47933">
        <w:rPr>
          <w:rFonts w:ascii="Times New Roman" w:hAnsi="Times New Roman"/>
        </w:rPr>
        <w:t xml:space="preserve">he Northeast Massachusetts Reliability Region. </w:t>
      </w:r>
    </w:p>
    <w:p w14:paraId="63E54CDA" w14:textId="77777777" w:rsidR="008B4530" w:rsidRDefault="008B4530" w:rsidP="008B4530">
      <w:pPr>
        <w:spacing w:after="0" w:line="360" w:lineRule="auto"/>
        <w:rPr>
          <w:rFonts w:ascii="Times New Roman" w:hAnsi="Times New Roman"/>
        </w:rPr>
      </w:pPr>
    </w:p>
    <w:p w14:paraId="63E54CDB" w14:textId="77777777" w:rsidR="008B4530" w:rsidRPr="00E47933" w:rsidRDefault="008369D8" w:rsidP="008B4530">
      <w:pPr>
        <w:spacing w:after="0" w:line="360" w:lineRule="auto"/>
        <w:rPr>
          <w:rFonts w:ascii="Times New Roman" w:hAnsi="Times New Roman"/>
        </w:rPr>
      </w:pPr>
      <w:r w:rsidRPr="00F7719F">
        <w:rPr>
          <w:rFonts w:ascii="Times New Roman" w:hAnsi="Times New Roman"/>
          <w:b/>
        </w:rPr>
        <w:t>NEMA Contract</w:t>
      </w:r>
      <w:r w:rsidRPr="00E47933">
        <w:rPr>
          <w:rFonts w:ascii="Times New Roman" w:hAnsi="Times New Roman"/>
        </w:rPr>
        <w:t xml:space="preserve"> is a contract described in Appendix C of Market Rule 1 and listed in Exhibit 1 </w:t>
      </w:r>
    </w:p>
    <w:p w14:paraId="63E54CDC" w14:textId="77777777" w:rsidR="008B4530" w:rsidRDefault="008369D8" w:rsidP="008B4530">
      <w:pPr>
        <w:spacing w:after="0" w:line="360" w:lineRule="auto"/>
        <w:rPr>
          <w:rFonts w:ascii="Times New Roman" w:hAnsi="Times New Roman"/>
        </w:rPr>
      </w:pPr>
      <w:proofErr w:type="gramStart"/>
      <w:r w:rsidRPr="00E47933">
        <w:rPr>
          <w:rFonts w:ascii="Times New Roman" w:hAnsi="Times New Roman"/>
        </w:rPr>
        <w:t>of</w:t>
      </w:r>
      <w:proofErr w:type="gramEnd"/>
      <w:r w:rsidRPr="00E47933">
        <w:rPr>
          <w:rFonts w:ascii="Times New Roman" w:hAnsi="Times New Roman"/>
        </w:rPr>
        <w:t xml:space="preserve"> Appendix C of Market Rule 1. </w:t>
      </w:r>
    </w:p>
    <w:p w14:paraId="63E54CDD" w14:textId="77777777" w:rsidR="008B4530" w:rsidRDefault="008B4530" w:rsidP="008B4530">
      <w:pPr>
        <w:spacing w:after="0" w:line="360" w:lineRule="auto"/>
        <w:rPr>
          <w:rFonts w:ascii="Times New Roman" w:hAnsi="Times New Roman"/>
        </w:rPr>
      </w:pPr>
    </w:p>
    <w:p w14:paraId="63E54CDE" w14:textId="77777777" w:rsidR="008B4530" w:rsidRDefault="008369D8" w:rsidP="008B4530">
      <w:pPr>
        <w:spacing w:after="0" w:line="360" w:lineRule="auto"/>
        <w:rPr>
          <w:rFonts w:ascii="Times New Roman" w:hAnsi="Times New Roman"/>
        </w:rPr>
      </w:pPr>
      <w:r w:rsidRPr="008353C5">
        <w:rPr>
          <w:rFonts w:ascii="Times New Roman" w:hAnsi="Times New Roman"/>
          <w:b/>
        </w:rPr>
        <w:lastRenderedPageBreak/>
        <w:t>NEMA Load Serving Entity (NEMA LSE)</w:t>
      </w:r>
      <w:r w:rsidRPr="00E47933">
        <w:rPr>
          <w:rFonts w:ascii="Times New Roman" w:hAnsi="Times New Roman"/>
        </w:rPr>
        <w:t xml:space="preserve"> is a Transmission Customer or Congestion Paying LSE Entity that serves load within NEMA. </w:t>
      </w:r>
    </w:p>
    <w:p w14:paraId="63E54CDF" w14:textId="77777777" w:rsidR="008B4530" w:rsidRDefault="008B4530" w:rsidP="008B4530">
      <w:pPr>
        <w:spacing w:after="0" w:line="360" w:lineRule="auto"/>
        <w:rPr>
          <w:rFonts w:ascii="Times New Roman" w:hAnsi="Times New Roman"/>
          <w:b/>
        </w:rPr>
      </w:pPr>
    </w:p>
    <w:p w14:paraId="63E54CE0" w14:textId="77777777" w:rsidR="008B4530" w:rsidRDefault="008369D8" w:rsidP="008B4530">
      <w:pPr>
        <w:spacing w:after="0" w:line="360" w:lineRule="auto"/>
        <w:rPr>
          <w:rFonts w:ascii="Times New Roman" w:hAnsi="Times New Roman"/>
        </w:rPr>
      </w:pPr>
      <w:r w:rsidRPr="00F7719F">
        <w:rPr>
          <w:rFonts w:ascii="Times New Roman" w:hAnsi="Times New Roman"/>
          <w:b/>
        </w:rPr>
        <w:t>NEMA or Northeast Massachusetts Upgrade</w:t>
      </w:r>
      <w:r w:rsidRPr="00E47933">
        <w:rPr>
          <w:rFonts w:ascii="Times New Roman" w:hAnsi="Times New Roman"/>
        </w:rPr>
        <w:t xml:space="preserve">, for purposes of Section II of the Tariff, is an addition to or modification of the PTF into or within the Northeast Massachusetts Reliability Region that was not, as of December 31, 1999, the subject of a System Impact Study or application filed pursuant to Section I.3.9 of the Transmission, Markets and Services Tariff; that is not related to generation interconnections; and that will be completed and placed in service by June 30, 2004. Such upgrades include, but are not limited to, new transmission facilities and related equipment and/or modifications to existing transmission facilities and related equipment.  The list of NEMA Upgrades is contained in Schedule 12A of the OATT. </w:t>
      </w:r>
    </w:p>
    <w:p w14:paraId="63E54CE1" w14:textId="77777777" w:rsidR="008B4530" w:rsidRPr="00E47933" w:rsidRDefault="008B4530" w:rsidP="008B4530">
      <w:pPr>
        <w:spacing w:after="0" w:line="360" w:lineRule="auto"/>
        <w:rPr>
          <w:rFonts w:ascii="Times New Roman" w:hAnsi="Times New Roman"/>
        </w:rPr>
      </w:pPr>
    </w:p>
    <w:p w14:paraId="63E54CE2" w14:textId="77777777" w:rsidR="008B4530" w:rsidRDefault="008369D8" w:rsidP="008B4530">
      <w:pPr>
        <w:spacing w:after="0" w:line="360" w:lineRule="auto"/>
        <w:rPr>
          <w:rFonts w:ascii="Times New Roman" w:hAnsi="Times New Roman"/>
        </w:rPr>
      </w:pPr>
      <w:r w:rsidRPr="00F7719F">
        <w:rPr>
          <w:rFonts w:ascii="Times New Roman" w:hAnsi="Times New Roman"/>
          <w:b/>
        </w:rPr>
        <w:t>NEPOOL</w:t>
      </w:r>
      <w:r w:rsidRPr="00E47933">
        <w:rPr>
          <w:rFonts w:ascii="Times New Roman" w:hAnsi="Times New Roman"/>
        </w:rPr>
        <w:t xml:space="preserve"> is the New England Power Pool, and the entities that collectively participated in the New England Power Pool. </w:t>
      </w:r>
    </w:p>
    <w:p w14:paraId="63E54CE3" w14:textId="77777777" w:rsidR="008B4530" w:rsidRDefault="008B4530" w:rsidP="008B4530">
      <w:pPr>
        <w:spacing w:after="0" w:line="360" w:lineRule="auto"/>
        <w:rPr>
          <w:rFonts w:ascii="Times New Roman" w:hAnsi="Times New Roman"/>
        </w:rPr>
      </w:pPr>
    </w:p>
    <w:p w14:paraId="63E54CE4" w14:textId="77777777" w:rsidR="008B4530" w:rsidRDefault="008369D8" w:rsidP="008B4530">
      <w:pPr>
        <w:spacing w:after="0" w:line="360" w:lineRule="auto"/>
        <w:rPr>
          <w:rFonts w:ascii="Times New Roman" w:hAnsi="Times New Roman"/>
        </w:rPr>
      </w:pPr>
      <w:r w:rsidRPr="008353C5">
        <w:rPr>
          <w:rFonts w:ascii="Times New Roman" w:hAnsi="Times New Roman"/>
          <w:b/>
        </w:rPr>
        <w:t>NEPOOL Agreement</w:t>
      </w:r>
      <w:r w:rsidRPr="00E47933">
        <w:rPr>
          <w:rFonts w:ascii="Times New Roman" w:hAnsi="Times New Roman"/>
        </w:rPr>
        <w:t xml:space="preserve"> is the agreement among the participants in NEPOOL. </w:t>
      </w:r>
    </w:p>
    <w:p w14:paraId="63E54CE5" w14:textId="77777777" w:rsidR="008B4530" w:rsidRDefault="008B4530" w:rsidP="008B4530">
      <w:pPr>
        <w:spacing w:after="0" w:line="360" w:lineRule="auto"/>
        <w:rPr>
          <w:rFonts w:ascii="Times New Roman" w:hAnsi="Times New Roman"/>
        </w:rPr>
      </w:pPr>
    </w:p>
    <w:p w14:paraId="63E54CE6" w14:textId="77777777" w:rsidR="008B4530" w:rsidRDefault="008369D8" w:rsidP="008B4530">
      <w:pPr>
        <w:spacing w:after="0" w:line="360" w:lineRule="auto"/>
        <w:rPr>
          <w:rFonts w:ascii="Times New Roman" w:hAnsi="Times New Roman"/>
        </w:rPr>
      </w:pPr>
      <w:r w:rsidRPr="006C0DC5">
        <w:rPr>
          <w:rFonts w:ascii="Times New Roman" w:hAnsi="Times New Roman"/>
          <w:b/>
        </w:rPr>
        <w:t>NEPOOL GIS</w:t>
      </w:r>
      <w:r>
        <w:rPr>
          <w:rFonts w:ascii="Times New Roman" w:hAnsi="Times New Roman"/>
        </w:rPr>
        <w:t xml:space="preserve"> is the generation information system.</w:t>
      </w:r>
    </w:p>
    <w:p w14:paraId="63E54CE7" w14:textId="77777777" w:rsidR="008B4530" w:rsidRDefault="008B4530" w:rsidP="008B4530">
      <w:pPr>
        <w:spacing w:after="0" w:line="360" w:lineRule="auto"/>
        <w:rPr>
          <w:rFonts w:ascii="Times New Roman" w:hAnsi="Times New Roman"/>
        </w:rPr>
      </w:pPr>
    </w:p>
    <w:p w14:paraId="63E54CE8" w14:textId="77777777" w:rsidR="008B4530" w:rsidRDefault="008369D8" w:rsidP="008B4530">
      <w:pPr>
        <w:spacing w:after="0" w:line="360" w:lineRule="auto"/>
        <w:rPr>
          <w:rFonts w:ascii="Times New Roman" w:hAnsi="Times New Roman"/>
        </w:rPr>
      </w:pPr>
      <w:r w:rsidRPr="006C0DC5">
        <w:rPr>
          <w:rFonts w:ascii="Times New Roman" w:hAnsi="Times New Roman"/>
          <w:b/>
        </w:rPr>
        <w:t>NEPOOL GIS Administrator</w:t>
      </w:r>
      <w:r>
        <w:rPr>
          <w:rFonts w:ascii="Times New Roman" w:hAnsi="Times New Roman"/>
        </w:rPr>
        <w:t xml:space="preserve"> is the entity or entities that develop, administer, operate and maintain the NEPOOL GIS.</w:t>
      </w:r>
    </w:p>
    <w:p w14:paraId="63E54CE9" w14:textId="77777777" w:rsidR="008B4530" w:rsidRDefault="008B4530" w:rsidP="008B4530">
      <w:pPr>
        <w:spacing w:after="0" w:line="360" w:lineRule="auto"/>
        <w:rPr>
          <w:rFonts w:ascii="Times New Roman" w:hAnsi="Times New Roman"/>
        </w:rPr>
      </w:pPr>
    </w:p>
    <w:p w14:paraId="63E54CEA" w14:textId="77777777" w:rsidR="008B4530" w:rsidRDefault="008369D8" w:rsidP="008B4530">
      <w:pPr>
        <w:spacing w:after="0" w:line="360" w:lineRule="auto"/>
        <w:rPr>
          <w:rFonts w:ascii="Times New Roman" w:hAnsi="Times New Roman"/>
        </w:rPr>
      </w:pPr>
      <w:r w:rsidRPr="00764804">
        <w:rPr>
          <w:rFonts w:ascii="Times New Roman" w:hAnsi="Times New Roman"/>
          <w:b/>
        </w:rPr>
        <w:t>NEPOOL GIS API Fees</w:t>
      </w:r>
      <w:r w:rsidRPr="00764804">
        <w:rPr>
          <w:rFonts w:ascii="Times New Roman" w:hAnsi="Times New Roman"/>
        </w:rPr>
        <w:t xml:space="preserve"> are the one-time on-boarding fees and annual maintenance fees charged to NEPOOL by the NEPOOL GIS Administrator for each </w:t>
      </w:r>
      <w:r w:rsidRPr="00947A44">
        <w:rPr>
          <w:rFonts w:ascii="Times New Roman" w:hAnsi="Times New Roman"/>
        </w:rPr>
        <w:t xml:space="preserve">NEPOOL Participant or </w:t>
      </w:r>
      <w:r w:rsidRPr="00764804">
        <w:rPr>
          <w:rFonts w:ascii="Times New Roman" w:hAnsi="Times New Roman"/>
        </w:rPr>
        <w:t>Market Participant that accesses the NEPOOL GIS through an application programming interface pursuant to Rule 3.9(b) of the operating rules of the NEPOOL GIS.</w:t>
      </w:r>
    </w:p>
    <w:p w14:paraId="63E54CEB" w14:textId="77777777" w:rsidR="008B4530" w:rsidRDefault="008B4530" w:rsidP="008B4530">
      <w:pPr>
        <w:spacing w:after="0" w:line="360" w:lineRule="auto"/>
        <w:rPr>
          <w:rFonts w:ascii="Times New Roman" w:hAnsi="Times New Roman"/>
        </w:rPr>
      </w:pPr>
    </w:p>
    <w:p w14:paraId="63E54CEC" w14:textId="77777777" w:rsidR="008B4530" w:rsidRDefault="008369D8" w:rsidP="008B4530">
      <w:pPr>
        <w:spacing w:after="0" w:line="360" w:lineRule="auto"/>
        <w:rPr>
          <w:rFonts w:ascii="Times New Roman" w:hAnsi="Times New Roman"/>
        </w:rPr>
      </w:pPr>
      <w:r w:rsidRPr="00947A44">
        <w:rPr>
          <w:rFonts w:ascii="Times New Roman" w:hAnsi="Times New Roman"/>
          <w:b/>
        </w:rPr>
        <w:t>NEPOOL Participant</w:t>
      </w:r>
      <w:r w:rsidRPr="00947A44">
        <w:rPr>
          <w:rFonts w:ascii="Times New Roman" w:hAnsi="Times New Roman"/>
        </w:rPr>
        <w:t xml:space="preserve"> is a party to the NEPOOL Agreement.</w:t>
      </w:r>
    </w:p>
    <w:p w14:paraId="63E54CED" w14:textId="77777777" w:rsidR="008B4530" w:rsidRDefault="008B4530" w:rsidP="008B4530">
      <w:pPr>
        <w:spacing w:after="0" w:line="360" w:lineRule="auto"/>
        <w:rPr>
          <w:rFonts w:ascii="Times New Roman" w:hAnsi="Times New Roman"/>
        </w:rPr>
      </w:pPr>
    </w:p>
    <w:p w14:paraId="63E54CEE" w14:textId="77777777" w:rsidR="008B4530" w:rsidRDefault="008369D8" w:rsidP="008B4530">
      <w:pPr>
        <w:spacing w:after="0" w:line="360" w:lineRule="auto"/>
        <w:rPr>
          <w:rFonts w:ascii="Times New Roman" w:hAnsi="Times New Roman"/>
        </w:rPr>
      </w:pPr>
      <w:r w:rsidRPr="00F7719F">
        <w:rPr>
          <w:rFonts w:ascii="Times New Roman" w:hAnsi="Times New Roman"/>
          <w:b/>
        </w:rPr>
        <w:t xml:space="preserve">NERC </w:t>
      </w:r>
      <w:r w:rsidRPr="00E47933">
        <w:rPr>
          <w:rFonts w:ascii="Times New Roman" w:hAnsi="Times New Roman"/>
        </w:rPr>
        <w:t xml:space="preserve">is the North American Electric Reliability </w:t>
      </w:r>
      <w:r>
        <w:rPr>
          <w:rFonts w:ascii="Times New Roman" w:hAnsi="Times New Roman"/>
        </w:rPr>
        <w:t>Corporation or its successor organization</w:t>
      </w:r>
      <w:r w:rsidRPr="00E47933">
        <w:rPr>
          <w:rFonts w:ascii="Times New Roman" w:hAnsi="Times New Roman"/>
        </w:rPr>
        <w:t>.</w:t>
      </w:r>
    </w:p>
    <w:p w14:paraId="63E54CEF" w14:textId="77777777" w:rsidR="008B4530" w:rsidRDefault="008B4530" w:rsidP="008B4530">
      <w:pPr>
        <w:spacing w:after="0" w:line="360" w:lineRule="auto"/>
        <w:rPr>
          <w:rFonts w:ascii="Times New Roman" w:hAnsi="Times New Roman"/>
        </w:rPr>
      </w:pPr>
    </w:p>
    <w:p w14:paraId="63E54CF0" w14:textId="77777777" w:rsidR="008B4530" w:rsidRDefault="008369D8" w:rsidP="008B4530">
      <w:pPr>
        <w:spacing w:after="0" w:line="360" w:lineRule="auto"/>
        <w:rPr>
          <w:rFonts w:ascii="Times New Roman" w:hAnsi="Times New Roman"/>
        </w:rPr>
      </w:pPr>
      <w:r w:rsidRPr="00730C19">
        <w:rPr>
          <w:rFonts w:ascii="Times New Roman" w:hAnsi="Times New Roman"/>
          <w:b/>
        </w:rPr>
        <w:t>NESCOE</w:t>
      </w:r>
      <w:r>
        <w:rPr>
          <w:rFonts w:ascii="Times New Roman" w:hAnsi="Times New Roman"/>
        </w:rPr>
        <w:t xml:space="preserve"> is the New England States Committee on Electricity, recognized by the Commission as the regional state committee for the New England Control Area.</w:t>
      </w:r>
    </w:p>
    <w:p w14:paraId="63E54CF1" w14:textId="77777777" w:rsidR="008B4530" w:rsidRDefault="008B4530" w:rsidP="008B4530">
      <w:pPr>
        <w:spacing w:after="0" w:line="360" w:lineRule="auto"/>
        <w:rPr>
          <w:rFonts w:ascii="Times New Roman" w:hAnsi="Times New Roman"/>
        </w:rPr>
      </w:pPr>
    </w:p>
    <w:p w14:paraId="63E54CF2" w14:textId="77777777" w:rsidR="008B4530" w:rsidRDefault="008369D8" w:rsidP="008B4530">
      <w:pPr>
        <w:spacing w:after="0" w:line="360" w:lineRule="auto"/>
        <w:rPr>
          <w:rFonts w:ascii="Times New Roman" w:hAnsi="Times New Roman"/>
        </w:rPr>
      </w:pPr>
      <w:r w:rsidRPr="008353C5">
        <w:rPr>
          <w:rFonts w:ascii="Times New Roman" w:hAnsi="Times New Roman"/>
          <w:b/>
        </w:rPr>
        <w:lastRenderedPageBreak/>
        <w:t>Net Commitment Period Compensation (NCPC)</w:t>
      </w:r>
      <w:r w:rsidRPr="00E47933">
        <w:rPr>
          <w:rFonts w:ascii="Times New Roman" w:hAnsi="Times New Roman"/>
        </w:rPr>
        <w:t xml:space="preserve"> is the compensation methodology for Resources that is described in Appendix F to Market Rule </w:t>
      </w:r>
      <w:r>
        <w:rPr>
          <w:rFonts w:ascii="Times New Roman" w:hAnsi="Times New Roman"/>
        </w:rPr>
        <w:t>1</w:t>
      </w:r>
      <w:r w:rsidRPr="00E47933">
        <w:rPr>
          <w:rFonts w:ascii="Times New Roman" w:hAnsi="Times New Roman"/>
        </w:rPr>
        <w:t xml:space="preserve">. </w:t>
      </w:r>
    </w:p>
    <w:p w14:paraId="63E54CF3" w14:textId="77777777" w:rsidR="008B4530" w:rsidRDefault="008B4530" w:rsidP="008B4530">
      <w:pPr>
        <w:spacing w:after="0" w:line="360" w:lineRule="auto"/>
        <w:rPr>
          <w:rFonts w:ascii="Times New Roman" w:hAnsi="Times New Roman"/>
        </w:rPr>
      </w:pPr>
    </w:p>
    <w:p w14:paraId="63E54CF4" w14:textId="2B55E8FF" w:rsidR="008B4530" w:rsidRPr="00D65AB9" w:rsidRDefault="008369D8" w:rsidP="008B4530">
      <w:pPr>
        <w:spacing w:after="0" w:line="360" w:lineRule="auto"/>
        <w:rPr>
          <w:rFonts w:ascii="Times New Roman" w:hAnsi="Times New Roman"/>
          <w:b/>
        </w:rPr>
      </w:pPr>
      <w:r w:rsidRPr="00D65AB9">
        <w:rPr>
          <w:rFonts w:ascii="Times New Roman" w:hAnsi="Times New Roman"/>
          <w:b/>
        </w:rPr>
        <w:t>Net CONE</w:t>
      </w:r>
      <w:r w:rsidRPr="00D65AB9">
        <w:rPr>
          <w:rFonts w:ascii="Times New Roman" w:hAnsi="Times New Roman"/>
        </w:rPr>
        <w:t xml:space="preserve"> is an estimate of the Cost of New Entry, net of non-capacity market revenues, for a reference technology resource type and is intended to equal the amount of capacity revenue the reference technology resource would require to be economically viable given reasonable expectations of the energy and ancillary services revenues</w:t>
      </w:r>
      <w:r w:rsidR="00D65AB9" w:rsidRPr="00D65AB9">
        <w:rPr>
          <w:rFonts w:ascii="Times New Roman" w:hAnsi="Times New Roman"/>
        </w:rPr>
        <w:t xml:space="preserve"> under long-term equilibrium conditions</w:t>
      </w:r>
      <w:r w:rsidRPr="00D65AB9">
        <w:rPr>
          <w:rFonts w:ascii="Times New Roman" w:hAnsi="Times New Roman"/>
        </w:rPr>
        <w:t>.</w:t>
      </w:r>
      <w:r w:rsidRPr="00D65AB9">
        <w:rPr>
          <w:rFonts w:ascii="Times New Roman" w:hAnsi="Times New Roman"/>
          <w:b/>
        </w:rPr>
        <w:t xml:space="preserve"> </w:t>
      </w:r>
    </w:p>
    <w:p w14:paraId="63E54CF5" w14:textId="77777777" w:rsidR="008B4530" w:rsidRPr="00E47933" w:rsidRDefault="008B4530" w:rsidP="008B4530">
      <w:pPr>
        <w:spacing w:after="0" w:line="360" w:lineRule="auto"/>
        <w:rPr>
          <w:rFonts w:ascii="Times New Roman" w:hAnsi="Times New Roman"/>
        </w:rPr>
      </w:pPr>
    </w:p>
    <w:p w14:paraId="63E54CF6" w14:textId="77777777" w:rsidR="008B4530" w:rsidRDefault="008369D8" w:rsidP="008B4530">
      <w:pPr>
        <w:spacing w:after="0" w:line="360" w:lineRule="auto"/>
        <w:rPr>
          <w:rFonts w:ascii="Times New Roman" w:hAnsi="Times New Roman"/>
        </w:rPr>
      </w:pPr>
      <w:r w:rsidRPr="00F7719F">
        <w:rPr>
          <w:rFonts w:ascii="Times New Roman" w:hAnsi="Times New Roman"/>
          <w:b/>
        </w:rPr>
        <w:t>Net Regional Clearing Price</w:t>
      </w:r>
      <w:r w:rsidRPr="00E47933">
        <w:rPr>
          <w:rFonts w:ascii="Times New Roman" w:hAnsi="Times New Roman"/>
        </w:rPr>
        <w:t xml:space="preserve"> is described in Section III.13.7.</w:t>
      </w:r>
      <w:r>
        <w:rPr>
          <w:rFonts w:ascii="Times New Roman" w:hAnsi="Times New Roman"/>
        </w:rPr>
        <w:t>5</w:t>
      </w:r>
      <w:r w:rsidRPr="00E47933">
        <w:rPr>
          <w:rFonts w:ascii="Times New Roman" w:hAnsi="Times New Roman"/>
        </w:rPr>
        <w:t xml:space="preserve"> of Market Rule 1. </w:t>
      </w:r>
    </w:p>
    <w:p w14:paraId="63E54CF7" w14:textId="77777777" w:rsidR="008B4530" w:rsidRDefault="008B4530" w:rsidP="008B4530">
      <w:pPr>
        <w:spacing w:after="0" w:line="360" w:lineRule="auto"/>
        <w:rPr>
          <w:rFonts w:ascii="Times New Roman" w:hAnsi="Times New Roman"/>
        </w:rPr>
      </w:pPr>
    </w:p>
    <w:p w14:paraId="63E54CF8" w14:textId="5B079F9D" w:rsidR="008B4530" w:rsidRDefault="008369D8" w:rsidP="008B4530">
      <w:pPr>
        <w:spacing w:after="0" w:line="360" w:lineRule="auto"/>
        <w:rPr>
          <w:rFonts w:ascii="Times New Roman" w:hAnsi="Times New Roman"/>
        </w:rPr>
      </w:pPr>
      <w:r w:rsidRPr="00B31B5F">
        <w:rPr>
          <w:rFonts w:ascii="Times New Roman" w:hAnsi="Times New Roman"/>
          <w:b/>
        </w:rPr>
        <w:t>Net Supply</w:t>
      </w:r>
      <w:r>
        <w:rPr>
          <w:rFonts w:ascii="Times New Roman" w:hAnsi="Times New Roman"/>
        </w:rPr>
        <w:t xml:space="preserve"> is energy injected </w:t>
      </w:r>
      <w:r w:rsidR="00185022">
        <w:rPr>
          <w:rFonts w:ascii="Times New Roman" w:hAnsi="Times New Roman"/>
        </w:rPr>
        <w:t xml:space="preserve">into the transmission or distribution system </w:t>
      </w:r>
      <w:r>
        <w:rPr>
          <w:rFonts w:ascii="Times New Roman" w:hAnsi="Times New Roman"/>
        </w:rPr>
        <w:t xml:space="preserve">at </w:t>
      </w:r>
      <w:r w:rsidR="00185022">
        <w:rPr>
          <w:rFonts w:ascii="Times New Roman" w:hAnsi="Times New Roman"/>
        </w:rPr>
        <w:t xml:space="preserve">a </w:t>
      </w:r>
      <w:r>
        <w:rPr>
          <w:rFonts w:ascii="Times New Roman" w:hAnsi="Times New Roman"/>
        </w:rPr>
        <w:t>Retail Delivery Point.</w:t>
      </w:r>
    </w:p>
    <w:p w14:paraId="3BBEDCFA" w14:textId="77777777" w:rsidR="00185022" w:rsidRDefault="00185022" w:rsidP="00185022">
      <w:pPr>
        <w:spacing w:after="0" w:line="360" w:lineRule="auto"/>
        <w:rPr>
          <w:rFonts w:ascii="Times New Roman" w:hAnsi="Times New Roman"/>
        </w:rPr>
      </w:pPr>
    </w:p>
    <w:p w14:paraId="24304547" w14:textId="77777777" w:rsidR="00185022" w:rsidRDefault="00185022" w:rsidP="00185022">
      <w:pPr>
        <w:spacing w:after="0" w:line="360" w:lineRule="auto"/>
        <w:rPr>
          <w:rFonts w:ascii="Times New Roman" w:hAnsi="Times New Roman"/>
        </w:rPr>
      </w:pPr>
      <w:r w:rsidRPr="00B31B5F">
        <w:rPr>
          <w:rFonts w:ascii="Times New Roman" w:hAnsi="Times New Roman"/>
          <w:b/>
        </w:rPr>
        <w:t>Net Supply</w:t>
      </w:r>
      <w:r>
        <w:rPr>
          <w:rFonts w:ascii="Times New Roman" w:hAnsi="Times New Roman"/>
          <w:b/>
        </w:rPr>
        <w:t xml:space="preserve"> Capability</w:t>
      </w:r>
      <w:r w:rsidRPr="00DE1BD4">
        <w:rPr>
          <w:rFonts w:ascii="Times New Roman" w:hAnsi="Times New Roman"/>
        </w:rPr>
        <w:t xml:space="preserve"> is the maximum Net Supply a facility is physically and contractually able to inject into the transmission or distribution system at </w:t>
      </w:r>
      <w:r>
        <w:rPr>
          <w:rFonts w:ascii="Times New Roman" w:hAnsi="Times New Roman"/>
        </w:rPr>
        <w:t>its Retail Delivery Point.</w:t>
      </w:r>
    </w:p>
    <w:p w14:paraId="63E54CF9" w14:textId="77777777" w:rsidR="008B4530" w:rsidRDefault="008B4530" w:rsidP="008B4530">
      <w:pPr>
        <w:spacing w:after="0" w:line="360" w:lineRule="auto"/>
        <w:rPr>
          <w:rFonts w:ascii="Times New Roman" w:hAnsi="Times New Roman"/>
        </w:rPr>
      </w:pPr>
    </w:p>
    <w:p w14:paraId="63E54CFC" w14:textId="77777777" w:rsidR="008B4530" w:rsidRDefault="008369D8" w:rsidP="008B4530">
      <w:pPr>
        <w:spacing w:after="0" w:line="360" w:lineRule="auto"/>
        <w:rPr>
          <w:rFonts w:ascii="Times New Roman" w:hAnsi="Times New Roman"/>
        </w:rPr>
      </w:pPr>
      <w:r w:rsidRPr="00F7719F">
        <w:rPr>
          <w:rFonts w:ascii="Times New Roman" w:hAnsi="Times New Roman"/>
          <w:b/>
        </w:rPr>
        <w:t>Network Capability Interconnection Standard</w:t>
      </w:r>
      <w:r w:rsidRPr="00E47933">
        <w:rPr>
          <w:rFonts w:ascii="Times New Roman" w:hAnsi="Times New Roman"/>
        </w:rPr>
        <w:t xml:space="preserve"> has the meaning specified in </w:t>
      </w:r>
      <w:r>
        <w:rPr>
          <w:rFonts w:ascii="Times New Roman" w:hAnsi="Times New Roman"/>
        </w:rPr>
        <w:t xml:space="preserve">Section I of Schedule 22, Attachment 1 to </w:t>
      </w:r>
      <w:r w:rsidRPr="00E47933">
        <w:rPr>
          <w:rFonts w:ascii="Times New Roman" w:hAnsi="Times New Roman"/>
        </w:rPr>
        <w:t>Schedule 23</w:t>
      </w:r>
      <w:r>
        <w:rPr>
          <w:rFonts w:ascii="Times New Roman" w:hAnsi="Times New Roman"/>
        </w:rPr>
        <w:t>, and Section I of Schedule 25</w:t>
      </w:r>
      <w:r w:rsidRPr="00E47933">
        <w:rPr>
          <w:rFonts w:ascii="Times New Roman" w:hAnsi="Times New Roman"/>
        </w:rPr>
        <w:t xml:space="preserve"> of the OATT. </w:t>
      </w:r>
    </w:p>
    <w:p w14:paraId="63E54CFD" w14:textId="77777777" w:rsidR="008B4530" w:rsidRDefault="008B4530" w:rsidP="008B4530">
      <w:pPr>
        <w:spacing w:after="0" w:line="360" w:lineRule="auto"/>
        <w:rPr>
          <w:rFonts w:ascii="Times New Roman" w:hAnsi="Times New Roman"/>
        </w:rPr>
      </w:pPr>
    </w:p>
    <w:p w14:paraId="63E54CFE" w14:textId="77777777" w:rsidR="008B4530" w:rsidRDefault="008369D8" w:rsidP="008B4530">
      <w:pPr>
        <w:spacing w:after="0" w:line="360" w:lineRule="auto"/>
        <w:rPr>
          <w:rFonts w:ascii="Times New Roman" w:hAnsi="Times New Roman"/>
        </w:rPr>
      </w:pPr>
      <w:r w:rsidRPr="008353C5">
        <w:rPr>
          <w:rFonts w:ascii="Times New Roman" w:hAnsi="Times New Roman"/>
          <w:b/>
        </w:rPr>
        <w:t>Network Customer</w:t>
      </w:r>
      <w:r w:rsidRPr="00E47933">
        <w:rPr>
          <w:rFonts w:ascii="Times New Roman" w:hAnsi="Times New Roman"/>
        </w:rPr>
        <w:t xml:space="preserve"> is a Transmission Customer receiving RNS or LNS. </w:t>
      </w:r>
    </w:p>
    <w:p w14:paraId="63E54CFF" w14:textId="77777777" w:rsidR="008B4530" w:rsidRDefault="008B4530" w:rsidP="008B4530">
      <w:pPr>
        <w:spacing w:after="0" w:line="360" w:lineRule="auto"/>
        <w:rPr>
          <w:rFonts w:ascii="Times New Roman" w:hAnsi="Times New Roman"/>
        </w:rPr>
      </w:pPr>
    </w:p>
    <w:p w14:paraId="63E54D00" w14:textId="77777777" w:rsidR="008B4530" w:rsidRDefault="008369D8" w:rsidP="008B4530">
      <w:pPr>
        <w:spacing w:after="0" w:line="360" w:lineRule="auto"/>
        <w:rPr>
          <w:rFonts w:ascii="Times New Roman" w:hAnsi="Times New Roman"/>
        </w:rPr>
      </w:pPr>
      <w:r>
        <w:rPr>
          <w:rFonts w:ascii="Times New Roman" w:hAnsi="Times New Roman"/>
          <w:b/>
        </w:rPr>
        <w:t xml:space="preserve">Network Import Capability (NI Capability) </w:t>
      </w:r>
      <w:r>
        <w:rPr>
          <w:rFonts w:ascii="Times New Roman" w:hAnsi="Times New Roman"/>
        </w:rPr>
        <w:t>is defined in Section I of Schedule 25 of the OATT.</w:t>
      </w:r>
    </w:p>
    <w:p w14:paraId="63E54D01" w14:textId="77777777" w:rsidR="008B4530" w:rsidRDefault="008B4530" w:rsidP="008B4530">
      <w:pPr>
        <w:spacing w:after="0" w:line="360" w:lineRule="auto"/>
        <w:rPr>
          <w:rFonts w:ascii="Times New Roman" w:hAnsi="Times New Roman"/>
          <w:b/>
        </w:rPr>
      </w:pPr>
    </w:p>
    <w:p w14:paraId="63E54D02" w14:textId="77777777" w:rsidR="008B4530" w:rsidRDefault="008369D8" w:rsidP="008B4530">
      <w:pPr>
        <w:spacing w:after="0" w:line="360" w:lineRule="auto"/>
        <w:rPr>
          <w:rFonts w:ascii="Times New Roman" w:hAnsi="Times New Roman"/>
        </w:rPr>
      </w:pPr>
      <w:r>
        <w:rPr>
          <w:rFonts w:ascii="Times New Roman" w:hAnsi="Times New Roman"/>
          <w:b/>
        </w:rPr>
        <w:t>Network Import Interconnection Service (NI Interconnection Service)</w:t>
      </w:r>
      <w:r>
        <w:rPr>
          <w:rFonts w:ascii="Times New Roman" w:hAnsi="Times New Roman"/>
        </w:rPr>
        <w:t xml:space="preserve"> is defined in Section I of Schedule 25 of the OATT.</w:t>
      </w:r>
    </w:p>
    <w:p w14:paraId="63E54D03" w14:textId="77777777" w:rsidR="008B4530" w:rsidRPr="00E47933" w:rsidRDefault="008B4530" w:rsidP="008B4530">
      <w:pPr>
        <w:spacing w:after="0" w:line="360" w:lineRule="auto"/>
        <w:rPr>
          <w:rFonts w:ascii="Times New Roman" w:hAnsi="Times New Roman"/>
        </w:rPr>
      </w:pPr>
    </w:p>
    <w:p w14:paraId="63E54D04" w14:textId="77777777" w:rsidR="008B4530" w:rsidRDefault="008369D8" w:rsidP="008B4530">
      <w:pPr>
        <w:spacing w:after="0" w:line="360" w:lineRule="auto"/>
        <w:rPr>
          <w:rFonts w:ascii="Times New Roman" w:hAnsi="Times New Roman"/>
        </w:rPr>
      </w:pPr>
      <w:r w:rsidRPr="00F7719F">
        <w:rPr>
          <w:rFonts w:ascii="Times New Roman" w:hAnsi="Times New Roman"/>
          <w:b/>
        </w:rPr>
        <w:t>Network Resource</w:t>
      </w:r>
      <w:r w:rsidRPr="00E47933">
        <w:rPr>
          <w:rFonts w:ascii="Times New Roman" w:hAnsi="Times New Roman"/>
        </w:rPr>
        <w:t xml:space="preserve"> is defined as follows: (1) With respect to Market Participants, (a) any generating resource located in the New England Control Area which has been placed in service prior to the Compliance Effective Date (including a unit that has lost its capacity value when its capacity value is restored and a deactivated unit which may be reactivated without satisfying the requirements of Section II.46 of the OATT in accordance with the provisions thereof) until retired; (b) any generating resource located in the New England Control Area which is placed in service after the Compliance Effective Date until retired, provided that (i) the Generator Owner has complied with the requirements of Sections II.46 and II.47 and Schedules 22 and 23 of the OATT, and (ii) the output of the unit shall be limited in accordance with Sections II.46 and II.47 and Schedules 22 and 23, if required; and (c) any generating </w:t>
      </w:r>
      <w:r w:rsidRPr="00E47933">
        <w:rPr>
          <w:rFonts w:ascii="Times New Roman" w:hAnsi="Times New Roman"/>
        </w:rPr>
        <w:lastRenderedPageBreak/>
        <w:t xml:space="preserve">resource or combination of resources (including bilateral purchases) located outside the New England Control Area for so long as any Market Participant has an Ownership Share in the resource or resources which is being delivered to it in the New England Control Area to serve </w:t>
      </w:r>
      <w:r>
        <w:rPr>
          <w:rFonts w:ascii="Times New Roman" w:hAnsi="Times New Roman"/>
        </w:rPr>
        <w:t xml:space="preserve">Regional </w:t>
      </w:r>
      <w:r w:rsidRPr="00E47933">
        <w:rPr>
          <w:rFonts w:ascii="Times New Roman" w:hAnsi="Times New Roman"/>
        </w:rPr>
        <w:t xml:space="preserve">Network Load located in the New England Control Area or other designated </w:t>
      </w:r>
      <w:r>
        <w:rPr>
          <w:rFonts w:ascii="Times New Roman" w:hAnsi="Times New Roman"/>
        </w:rPr>
        <w:t xml:space="preserve">Regional </w:t>
      </w:r>
      <w:r w:rsidRPr="00E47933">
        <w:rPr>
          <w:rFonts w:ascii="Times New Roman" w:hAnsi="Times New Roman"/>
        </w:rPr>
        <w:t xml:space="preserve">Network Loads contemplated by Section II.18.3 of the OATT taking Regional Network Service. (2) With respect to Non-Market Participant Transmission Customers, any generating resource owned, purchased or leased by the Non-Market Participant Transmission Customer which it designates to serve </w:t>
      </w:r>
      <w:r>
        <w:rPr>
          <w:rFonts w:ascii="Times New Roman" w:hAnsi="Times New Roman"/>
        </w:rPr>
        <w:t xml:space="preserve">Regional </w:t>
      </w:r>
      <w:r w:rsidRPr="00E47933">
        <w:rPr>
          <w:rFonts w:ascii="Times New Roman" w:hAnsi="Times New Roman"/>
        </w:rPr>
        <w:t xml:space="preserve">Network Load. </w:t>
      </w:r>
    </w:p>
    <w:p w14:paraId="63E54D05" w14:textId="77777777" w:rsidR="008B4530" w:rsidRDefault="008B4530" w:rsidP="008B4530">
      <w:pPr>
        <w:spacing w:after="0" w:line="360" w:lineRule="auto"/>
        <w:rPr>
          <w:rFonts w:ascii="Times New Roman" w:hAnsi="Times New Roman"/>
        </w:rPr>
      </w:pPr>
    </w:p>
    <w:p w14:paraId="63E54D06" w14:textId="77777777" w:rsidR="008B4530" w:rsidRDefault="008369D8" w:rsidP="008B4530">
      <w:pPr>
        <w:spacing w:after="0" w:line="360" w:lineRule="auto"/>
        <w:rPr>
          <w:rFonts w:ascii="Times New Roman" w:hAnsi="Times New Roman"/>
        </w:rPr>
      </w:pPr>
      <w:r w:rsidRPr="00A948DC">
        <w:rPr>
          <w:rFonts w:ascii="Times New Roman" w:hAnsi="Times New Roman"/>
          <w:b/>
        </w:rPr>
        <w:t>New Brunswick Security Energy</w:t>
      </w:r>
      <w:r>
        <w:rPr>
          <w:rFonts w:ascii="Times New Roman" w:hAnsi="Times New Roman"/>
        </w:rPr>
        <w:t xml:space="preserve"> is defined in Section III.3.2.6A of Market Rule 1.</w:t>
      </w:r>
    </w:p>
    <w:p w14:paraId="63E54D07" w14:textId="77777777" w:rsidR="008B4530" w:rsidRPr="00E47933" w:rsidRDefault="008B4530" w:rsidP="008B4530">
      <w:pPr>
        <w:spacing w:after="0" w:line="360" w:lineRule="auto"/>
        <w:rPr>
          <w:rFonts w:ascii="Times New Roman" w:hAnsi="Times New Roman"/>
        </w:rPr>
      </w:pPr>
    </w:p>
    <w:p w14:paraId="63E54D08" w14:textId="6336E892" w:rsidR="008B4530" w:rsidRDefault="008369D8" w:rsidP="008B4530">
      <w:pPr>
        <w:spacing w:after="0" w:line="360" w:lineRule="auto"/>
        <w:rPr>
          <w:rFonts w:ascii="Times New Roman" w:hAnsi="Times New Roman"/>
        </w:rPr>
      </w:pPr>
      <w:r w:rsidRPr="00F7719F">
        <w:rPr>
          <w:rFonts w:ascii="Times New Roman" w:hAnsi="Times New Roman"/>
          <w:b/>
        </w:rPr>
        <w:t>New Capacity Offer</w:t>
      </w:r>
      <w:r w:rsidRPr="00E47933">
        <w:rPr>
          <w:rFonts w:ascii="Times New Roman" w:hAnsi="Times New Roman"/>
        </w:rPr>
        <w:t xml:space="preserve"> is an offer in the Forward Capacity Auction to provide capacity from a New Generating Capacity Resource, New Import Capacity Resource or New Demand </w:t>
      </w:r>
      <w:r w:rsidR="007824FE">
        <w:rPr>
          <w:rFonts w:ascii="Times New Roman" w:hAnsi="Times New Roman"/>
        </w:rPr>
        <w:t xml:space="preserve">Capacity </w:t>
      </w:r>
      <w:r w:rsidRPr="00E47933">
        <w:rPr>
          <w:rFonts w:ascii="Times New Roman" w:hAnsi="Times New Roman"/>
        </w:rPr>
        <w:t xml:space="preserve">Resource. </w:t>
      </w:r>
    </w:p>
    <w:p w14:paraId="63E54D09" w14:textId="77777777" w:rsidR="008B4530" w:rsidRPr="00E47933" w:rsidRDefault="008B4530" w:rsidP="008B4530">
      <w:pPr>
        <w:spacing w:after="0" w:line="360" w:lineRule="auto"/>
        <w:rPr>
          <w:rFonts w:ascii="Times New Roman" w:hAnsi="Times New Roman"/>
        </w:rPr>
      </w:pPr>
    </w:p>
    <w:p w14:paraId="63E54D0A" w14:textId="77777777" w:rsidR="008B4530" w:rsidRDefault="008369D8" w:rsidP="008B4530">
      <w:pPr>
        <w:spacing w:after="0" w:line="360" w:lineRule="auto"/>
        <w:rPr>
          <w:rFonts w:ascii="Times New Roman" w:hAnsi="Times New Roman"/>
        </w:rPr>
      </w:pPr>
      <w:r w:rsidRPr="00F7719F">
        <w:rPr>
          <w:rFonts w:ascii="Times New Roman" w:hAnsi="Times New Roman"/>
          <w:b/>
        </w:rPr>
        <w:t>New Capacity Qualification Deadline</w:t>
      </w:r>
      <w:r w:rsidRPr="00E47933">
        <w:rPr>
          <w:rFonts w:ascii="Times New Roman" w:hAnsi="Times New Roman"/>
        </w:rPr>
        <w:t xml:space="preserve"> is a deadline, specified in Section III.13.1.10 of Market Rule 1, for submission of certain qualification materials for the Forward Capacity Auction, as discussed in Section III.13.1 of Market Rule 1. </w:t>
      </w:r>
    </w:p>
    <w:p w14:paraId="63E54D0B" w14:textId="77777777" w:rsidR="008B4530" w:rsidRPr="00E47933" w:rsidRDefault="008B4530" w:rsidP="008B4530">
      <w:pPr>
        <w:spacing w:after="0" w:line="360" w:lineRule="auto"/>
        <w:rPr>
          <w:rFonts w:ascii="Times New Roman" w:hAnsi="Times New Roman"/>
        </w:rPr>
      </w:pPr>
    </w:p>
    <w:p w14:paraId="63E54D0C" w14:textId="77777777" w:rsidR="008B4530" w:rsidRPr="00E47933" w:rsidRDefault="008369D8" w:rsidP="008B4530">
      <w:pPr>
        <w:spacing w:after="0" w:line="360" w:lineRule="auto"/>
        <w:rPr>
          <w:rFonts w:ascii="Times New Roman" w:hAnsi="Times New Roman"/>
        </w:rPr>
      </w:pPr>
      <w:r w:rsidRPr="008353C5">
        <w:rPr>
          <w:rFonts w:ascii="Times New Roman" w:hAnsi="Times New Roman"/>
          <w:b/>
        </w:rPr>
        <w:t>New Capacity Qualification Package</w:t>
      </w:r>
      <w:r w:rsidRPr="00E47933">
        <w:rPr>
          <w:rFonts w:ascii="Times New Roman" w:hAnsi="Times New Roman"/>
        </w:rPr>
        <w:t xml:space="preserve"> is information submitted by certain new resources prior to participation in the Forward Capacity Auction, as described in Section III.13.1 of Market Rule </w:t>
      </w:r>
    </w:p>
    <w:p w14:paraId="63E54D0D" w14:textId="77777777" w:rsidR="008B4530" w:rsidRDefault="008369D8" w:rsidP="008B4530">
      <w:pPr>
        <w:spacing w:after="0" w:line="360" w:lineRule="auto"/>
        <w:rPr>
          <w:rFonts w:ascii="Times New Roman" w:hAnsi="Times New Roman"/>
        </w:rPr>
      </w:pPr>
      <w:r w:rsidRPr="00E47933">
        <w:rPr>
          <w:rFonts w:ascii="Times New Roman" w:hAnsi="Times New Roman"/>
        </w:rPr>
        <w:t xml:space="preserve">1. </w:t>
      </w:r>
    </w:p>
    <w:p w14:paraId="63E54D0E" w14:textId="77777777" w:rsidR="008B4530" w:rsidRPr="00E47933" w:rsidRDefault="008B4530" w:rsidP="008B4530">
      <w:pPr>
        <w:spacing w:after="0" w:line="360" w:lineRule="auto"/>
        <w:rPr>
          <w:rFonts w:ascii="Times New Roman" w:hAnsi="Times New Roman"/>
        </w:rPr>
      </w:pPr>
    </w:p>
    <w:p w14:paraId="63E54D0F" w14:textId="77777777" w:rsidR="008B4530" w:rsidRDefault="008369D8" w:rsidP="008B4530">
      <w:pPr>
        <w:spacing w:after="0" w:line="360" w:lineRule="auto"/>
        <w:rPr>
          <w:rFonts w:ascii="Times New Roman" w:hAnsi="Times New Roman"/>
        </w:rPr>
      </w:pPr>
      <w:r w:rsidRPr="008353C5">
        <w:rPr>
          <w:rFonts w:ascii="Times New Roman" w:hAnsi="Times New Roman"/>
          <w:b/>
        </w:rPr>
        <w:t>New Capacity Resource</w:t>
      </w:r>
      <w:r w:rsidRPr="00E47933">
        <w:rPr>
          <w:rFonts w:ascii="Times New Roman" w:hAnsi="Times New Roman"/>
        </w:rPr>
        <w:t xml:space="preserve"> is a resource (i) that never previously received any </w:t>
      </w:r>
      <w:r>
        <w:rPr>
          <w:rFonts w:ascii="Times New Roman" w:hAnsi="Times New Roman"/>
        </w:rPr>
        <w:t xml:space="preserve">payment as a capacity resource </w:t>
      </w:r>
      <w:r w:rsidRPr="00E47933">
        <w:rPr>
          <w:rFonts w:ascii="Times New Roman" w:hAnsi="Times New Roman"/>
        </w:rPr>
        <w:t xml:space="preserve">including any </w:t>
      </w:r>
      <w:r>
        <w:rPr>
          <w:rFonts w:ascii="Times New Roman" w:hAnsi="Times New Roman"/>
        </w:rPr>
        <w:t xml:space="preserve">capacity </w:t>
      </w:r>
      <w:r w:rsidRPr="00E47933">
        <w:rPr>
          <w:rFonts w:ascii="Times New Roman" w:hAnsi="Times New Roman"/>
        </w:rPr>
        <w:t xml:space="preserve">payment pursuant to the market rules in effect prior to </w:t>
      </w:r>
      <w:r>
        <w:rPr>
          <w:rFonts w:ascii="Times New Roman" w:hAnsi="Times New Roman"/>
        </w:rPr>
        <w:t>June 1, 2010</w:t>
      </w:r>
      <w:r w:rsidRPr="00E47933">
        <w:rPr>
          <w:rFonts w:ascii="Times New Roman" w:hAnsi="Times New Roman"/>
        </w:rPr>
        <w:t xml:space="preserve"> and that has not cleared in any previous Forward Capacity Auction; or (ii) that is otherwise eligible to participate in the Forward Capacity Auction as a New Capacity Resource. </w:t>
      </w:r>
    </w:p>
    <w:p w14:paraId="63E54D10" w14:textId="77777777" w:rsidR="008B4530" w:rsidRDefault="008B4530" w:rsidP="008B4530">
      <w:pPr>
        <w:spacing w:after="0" w:line="360" w:lineRule="auto"/>
        <w:rPr>
          <w:rFonts w:ascii="Times New Roman" w:hAnsi="Times New Roman"/>
        </w:rPr>
      </w:pPr>
    </w:p>
    <w:p w14:paraId="63E54D11" w14:textId="77777777" w:rsidR="008B4530" w:rsidRDefault="008369D8" w:rsidP="008B4530">
      <w:pPr>
        <w:spacing w:after="0" w:line="360" w:lineRule="auto"/>
        <w:rPr>
          <w:rFonts w:ascii="Times New Roman" w:hAnsi="Times New Roman"/>
        </w:rPr>
      </w:pPr>
      <w:r w:rsidRPr="00A948DC">
        <w:rPr>
          <w:rFonts w:ascii="Times New Roman" w:hAnsi="Times New Roman"/>
          <w:b/>
        </w:rPr>
        <w:t>New Capacity Show of Interest Form</w:t>
      </w:r>
      <w:r>
        <w:rPr>
          <w:rFonts w:ascii="Times New Roman" w:hAnsi="Times New Roman"/>
        </w:rPr>
        <w:t xml:space="preserve"> is described in Section III.13.1.1.2.1 of Market Rule 1.</w:t>
      </w:r>
    </w:p>
    <w:p w14:paraId="63E54D12" w14:textId="77777777" w:rsidR="008B4530" w:rsidRPr="00E47933" w:rsidRDefault="008B4530" w:rsidP="008B4530">
      <w:pPr>
        <w:spacing w:after="0" w:line="360" w:lineRule="auto"/>
        <w:rPr>
          <w:rFonts w:ascii="Times New Roman" w:hAnsi="Times New Roman"/>
        </w:rPr>
      </w:pPr>
    </w:p>
    <w:p w14:paraId="63E54D13" w14:textId="4C85178F" w:rsidR="008B4530" w:rsidRDefault="008369D8" w:rsidP="008B4530">
      <w:pPr>
        <w:spacing w:after="0" w:line="360" w:lineRule="auto"/>
        <w:rPr>
          <w:rFonts w:ascii="Times New Roman" w:hAnsi="Times New Roman"/>
        </w:rPr>
      </w:pPr>
      <w:r w:rsidRPr="008353C5">
        <w:rPr>
          <w:rFonts w:ascii="Times New Roman" w:hAnsi="Times New Roman"/>
          <w:b/>
        </w:rPr>
        <w:t>New Capacity Show of Interest Submission Window</w:t>
      </w:r>
      <w:r w:rsidRPr="00E47933">
        <w:rPr>
          <w:rFonts w:ascii="Times New Roman" w:hAnsi="Times New Roman"/>
        </w:rPr>
        <w:t xml:space="preserve"> is the period of time during which a Project Sponsor may submit a New Capacity Show of Interest Form or a New Demand </w:t>
      </w:r>
      <w:r w:rsidR="007824FE">
        <w:rPr>
          <w:rFonts w:ascii="Times New Roman" w:hAnsi="Times New Roman"/>
        </w:rPr>
        <w:t xml:space="preserve">Capacity </w:t>
      </w:r>
      <w:r w:rsidRPr="00E47933">
        <w:rPr>
          <w:rFonts w:ascii="Times New Roman" w:hAnsi="Times New Roman"/>
        </w:rPr>
        <w:t xml:space="preserve">Resource Show of Interest Form, as described in Section III.13.1.10 of Market Rule 1. </w:t>
      </w:r>
    </w:p>
    <w:p w14:paraId="63E54D14" w14:textId="77777777" w:rsidR="008B4530" w:rsidRPr="00E47933" w:rsidRDefault="008B4530" w:rsidP="008B4530">
      <w:pPr>
        <w:spacing w:after="0" w:line="360" w:lineRule="auto"/>
        <w:rPr>
          <w:rFonts w:ascii="Times New Roman" w:hAnsi="Times New Roman"/>
        </w:rPr>
      </w:pPr>
    </w:p>
    <w:p w14:paraId="63E54D15" w14:textId="090D844E" w:rsidR="008B4530" w:rsidRDefault="008369D8" w:rsidP="008B4530">
      <w:pPr>
        <w:spacing w:after="0" w:line="360" w:lineRule="auto"/>
        <w:rPr>
          <w:rFonts w:ascii="Times New Roman" w:hAnsi="Times New Roman"/>
        </w:rPr>
      </w:pPr>
      <w:r w:rsidRPr="008353C5">
        <w:rPr>
          <w:rFonts w:ascii="Times New Roman" w:hAnsi="Times New Roman"/>
          <w:b/>
        </w:rPr>
        <w:t xml:space="preserve">New Demand </w:t>
      </w:r>
      <w:r w:rsidR="007824FE">
        <w:rPr>
          <w:rFonts w:ascii="Times New Roman" w:hAnsi="Times New Roman"/>
          <w:b/>
        </w:rPr>
        <w:t xml:space="preserve">Capacity </w:t>
      </w:r>
      <w:r w:rsidRPr="008353C5">
        <w:rPr>
          <w:rFonts w:ascii="Times New Roman" w:hAnsi="Times New Roman"/>
          <w:b/>
        </w:rPr>
        <w:t>Resource</w:t>
      </w:r>
      <w:r w:rsidRPr="00E47933">
        <w:rPr>
          <w:rFonts w:ascii="Times New Roman" w:hAnsi="Times New Roman"/>
        </w:rPr>
        <w:t xml:space="preserve"> is a type of Demand </w:t>
      </w:r>
      <w:r w:rsidR="007824FE">
        <w:rPr>
          <w:rFonts w:ascii="Times New Roman" w:hAnsi="Times New Roman"/>
        </w:rPr>
        <w:t xml:space="preserve">Capacity </w:t>
      </w:r>
      <w:r w:rsidRPr="00E47933">
        <w:rPr>
          <w:rFonts w:ascii="Times New Roman" w:hAnsi="Times New Roman"/>
        </w:rPr>
        <w:t>Resource participating in the Forward Capacity Market, as defined in Section III.13.1.4</w:t>
      </w:r>
      <w:r>
        <w:rPr>
          <w:rFonts w:ascii="Times New Roman" w:hAnsi="Times New Roman"/>
        </w:rPr>
        <w:t>.1</w:t>
      </w:r>
      <w:r w:rsidRPr="00E47933">
        <w:rPr>
          <w:rFonts w:ascii="Times New Roman" w:hAnsi="Times New Roman"/>
        </w:rPr>
        <w:t xml:space="preserve"> of Market Rule 1. </w:t>
      </w:r>
    </w:p>
    <w:p w14:paraId="63E54D16" w14:textId="77777777" w:rsidR="008B4530" w:rsidRPr="00E47933" w:rsidRDefault="008B4530" w:rsidP="008B4530">
      <w:pPr>
        <w:spacing w:after="0" w:line="360" w:lineRule="auto"/>
        <w:rPr>
          <w:rFonts w:ascii="Times New Roman" w:hAnsi="Times New Roman"/>
        </w:rPr>
      </w:pPr>
    </w:p>
    <w:p w14:paraId="63E54D17" w14:textId="26799954" w:rsidR="008B4530" w:rsidRDefault="008369D8" w:rsidP="008B4530">
      <w:pPr>
        <w:spacing w:after="0" w:line="360" w:lineRule="auto"/>
        <w:rPr>
          <w:rFonts w:ascii="Times New Roman" w:hAnsi="Times New Roman"/>
        </w:rPr>
      </w:pPr>
      <w:r w:rsidRPr="008353C5">
        <w:rPr>
          <w:rFonts w:ascii="Times New Roman" w:hAnsi="Times New Roman"/>
          <w:b/>
        </w:rPr>
        <w:t xml:space="preserve">New Demand </w:t>
      </w:r>
      <w:r w:rsidR="007824FE">
        <w:rPr>
          <w:rFonts w:ascii="Times New Roman" w:hAnsi="Times New Roman"/>
          <w:b/>
        </w:rPr>
        <w:t xml:space="preserve">Capacity </w:t>
      </w:r>
      <w:r w:rsidRPr="008353C5">
        <w:rPr>
          <w:rFonts w:ascii="Times New Roman" w:hAnsi="Times New Roman"/>
          <w:b/>
        </w:rPr>
        <w:t>Resource Qualification Package</w:t>
      </w:r>
      <w:r w:rsidRPr="00E47933">
        <w:rPr>
          <w:rFonts w:ascii="Times New Roman" w:hAnsi="Times New Roman"/>
        </w:rPr>
        <w:t xml:space="preserve"> is the information that a Project Sponsor must submit, in accordance with Section III</w:t>
      </w:r>
      <w:r w:rsidR="00A258FF">
        <w:rPr>
          <w:rFonts w:ascii="Times New Roman" w:hAnsi="Times New Roman"/>
        </w:rPr>
        <w:t>.</w:t>
      </w:r>
      <w:r w:rsidRPr="00E47933">
        <w:rPr>
          <w:rFonts w:ascii="Times New Roman" w:hAnsi="Times New Roman"/>
        </w:rPr>
        <w:t>13.1.4.</w:t>
      </w:r>
      <w:r w:rsidR="00230F7A">
        <w:rPr>
          <w:rFonts w:ascii="Times New Roman" w:hAnsi="Times New Roman"/>
        </w:rPr>
        <w:t>1.1</w:t>
      </w:r>
      <w:r w:rsidR="00A258FF">
        <w:rPr>
          <w:rFonts w:ascii="Times New Roman" w:hAnsi="Times New Roman"/>
        </w:rPr>
        <w:t>.</w:t>
      </w:r>
      <w:r w:rsidRPr="00E47933">
        <w:rPr>
          <w:rFonts w:ascii="Times New Roman" w:hAnsi="Times New Roman"/>
        </w:rPr>
        <w:t xml:space="preserve">2 of Market Rule 1, for each resource that it seeks to offer in the Forward Capacity Auction as a New Demand </w:t>
      </w:r>
      <w:r w:rsidR="007824FE">
        <w:rPr>
          <w:rFonts w:ascii="Times New Roman" w:hAnsi="Times New Roman"/>
        </w:rPr>
        <w:t xml:space="preserve">Capacity </w:t>
      </w:r>
      <w:r w:rsidRPr="00E47933">
        <w:rPr>
          <w:rFonts w:ascii="Times New Roman" w:hAnsi="Times New Roman"/>
        </w:rPr>
        <w:t xml:space="preserve">Resource. </w:t>
      </w:r>
    </w:p>
    <w:p w14:paraId="63E54D18" w14:textId="77777777" w:rsidR="008B4530" w:rsidRPr="00E47933" w:rsidRDefault="008B4530" w:rsidP="008B4530">
      <w:pPr>
        <w:spacing w:after="0" w:line="360" w:lineRule="auto"/>
        <w:rPr>
          <w:rFonts w:ascii="Times New Roman" w:hAnsi="Times New Roman"/>
        </w:rPr>
      </w:pPr>
    </w:p>
    <w:p w14:paraId="63E54D19" w14:textId="21FBEB0F" w:rsidR="008B4530" w:rsidRDefault="008369D8" w:rsidP="008B4530">
      <w:pPr>
        <w:spacing w:after="0" w:line="360" w:lineRule="auto"/>
        <w:rPr>
          <w:rFonts w:ascii="Times New Roman" w:hAnsi="Times New Roman"/>
        </w:rPr>
      </w:pPr>
      <w:r w:rsidRPr="008353C5">
        <w:rPr>
          <w:rFonts w:ascii="Times New Roman" w:hAnsi="Times New Roman"/>
          <w:b/>
        </w:rPr>
        <w:t xml:space="preserve">New Demand </w:t>
      </w:r>
      <w:r w:rsidR="007824FE">
        <w:rPr>
          <w:rFonts w:ascii="Times New Roman" w:hAnsi="Times New Roman"/>
          <w:b/>
        </w:rPr>
        <w:t xml:space="preserve">Capacity </w:t>
      </w:r>
      <w:r w:rsidRPr="008353C5">
        <w:rPr>
          <w:rFonts w:ascii="Times New Roman" w:hAnsi="Times New Roman"/>
          <w:b/>
        </w:rPr>
        <w:t>Resource Show of Interest Form</w:t>
      </w:r>
      <w:r w:rsidRPr="00E47933">
        <w:rPr>
          <w:rFonts w:ascii="Times New Roman" w:hAnsi="Times New Roman"/>
        </w:rPr>
        <w:t xml:space="preserve"> is described in Section III.13.1.4.</w:t>
      </w:r>
      <w:r w:rsidR="00230F7A">
        <w:rPr>
          <w:rFonts w:ascii="Times New Roman" w:hAnsi="Times New Roman"/>
        </w:rPr>
        <w:t>1.1.1</w:t>
      </w:r>
      <w:r w:rsidRPr="00E47933">
        <w:rPr>
          <w:rFonts w:ascii="Times New Roman" w:hAnsi="Times New Roman"/>
        </w:rPr>
        <w:t xml:space="preserve"> of Market Rule 1. </w:t>
      </w:r>
    </w:p>
    <w:p w14:paraId="63E54D1A" w14:textId="77777777" w:rsidR="008B4530" w:rsidRDefault="008B4530" w:rsidP="008B4530">
      <w:pPr>
        <w:spacing w:after="0" w:line="360" w:lineRule="auto"/>
        <w:rPr>
          <w:rFonts w:ascii="Times New Roman" w:hAnsi="Times New Roman"/>
        </w:rPr>
      </w:pPr>
    </w:p>
    <w:p w14:paraId="63E54D1F" w14:textId="77777777" w:rsidR="008B4530" w:rsidRDefault="008369D8" w:rsidP="008B4530">
      <w:pPr>
        <w:spacing w:after="0" w:line="360" w:lineRule="auto"/>
        <w:rPr>
          <w:rFonts w:ascii="Times New Roman" w:hAnsi="Times New Roman"/>
        </w:rPr>
      </w:pPr>
      <w:r w:rsidRPr="008353C5">
        <w:rPr>
          <w:rFonts w:ascii="Times New Roman" w:hAnsi="Times New Roman"/>
          <w:b/>
        </w:rPr>
        <w:t>New England Control Area</w:t>
      </w:r>
      <w:r>
        <w:rPr>
          <w:rFonts w:ascii="Times New Roman" w:hAnsi="Times New Roman"/>
        </w:rPr>
        <w:t xml:space="preserve"> is the Control Area</w:t>
      </w:r>
      <w:r w:rsidRPr="00E47933">
        <w:rPr>
          <w:rFonts w:ascii="Times New Roman" w:hAnsi="Times New Roman"/>
        </w:rPr>
        <w:t xml:space="preserve"> for New England, which includes PTF, Non-PTF, MTF and OTF.  The New England Control Area covers Connecticut, Rhode Island, Massachusetts, New Hampshire, Vermont, and part of Maine (i.e., excluding the portions of Northern Maine and the northern portion of Eastern Maine which are in the Maritimes Control Area). </w:t>
      </w:r>
    </w:p>
    <w:p w14:paraId="63E54D20" w14:textId="77777777" w:rsidR="008B4530" w:rsidRPr="00E47933" w:rsidRDefault="008B4530" w:rsidP="008B4530">
      <w:pPr>
        <w:spacing w:after="0" w:line="360" w:lineRule="auto"/>
        <w:rPr>
          <w:rFonts w:ascii="Times New Roman" w:hAnsi="Times New Roman"/>
        </w:rPr>
      </w:pPr>
    </w:p>
    <w:p w14:paraId="63E54D21" w14:textId="77777777" w:rsidR="008B4530" w:rsidRDefault="008369D8" w:rsidP="008B4530">
      <w:pPr>
        <w:spacing w:after="0" w:line="360" w:lineRule="auto"/>
        <w:rPr>
          <w:rFonts w:ascii="Times New Roman" w:hAnsi="Times New Roman"/>
        </w:rPr>
      </w:pPr>
      <w:r w:rsidRPr="008353C5">
        <w:rPr>
          <w:rFonts w:ascii="Times New Roman" w:hAnsi="Times New Roman"/>
          <w:b/>
        </w:rPr>
        <w:t>New England Markets</w:t>
      </w:r>
      <w:r w:rsidRPr="00E47933">
        <w:rPr>
          <w:rFonts w:ascii="Times New Roman" w:hAnsi="Times New Roman"/>
        </w:rPr>
        <w:t xml:space="preserve"> are markets or programs for the purchase of energy, capacity, ancillary services, demand response services or other related products or services (including Financial Transmission Rights) that are delivered through or useful to the operation of the New England Transmission System and that are administered by the ISO pursuant to rules, rates, or agreements on file from time to time with the Federal Energy Regulatory Commission. </w:t>
      </w:r>
    </w:p>
    <w:p w14:paraId="63E54D22" w14:textId="77777777" w:rsidR="008B4530" w:rsidRDefault="008B4530" w:rsidP="008B4530">
      <w:pPr>
        <w:spacing w:after="0" w:line="360" w:lineRule="auto"/>
        <w:rPr>
          <w:rFonts w:ascii="Times New Roman" w:hAnsi="Times New Roman"/>
        </w:rPr>
      </w:pPr>
    </w:p>
    <w:p w14:paraId="63E54D23" w14:textId="77777777" w:rsidR="008B4530" w:rsidRDefault="008369D8" w:rsidP="008B4530">
      <w:pPr>
        <w:spacing w:after="0" w:line="360" w:lineRule="auto"/>
        <w:rPr>
          <w:rFonts w:ascii="Times New Roman" w:hAnsi="Times New Roman"/>
        </w:rPr>
      </w:pPr>
      <w:r w:rsidRPr="00C42528">
        <w:rPr>
          <w:rFonts w:ascii="Times New Roman" w:hAnsi="Times New Roman"/>
          <w:b/>
        </w:rPr>
        <w:t>New England System Restoration Plan</w:t>
      </w:r>
      <w:r>
        <w:rPr>
          <w:rFonts w:ascii="Times New Roman" w:hAnsi="Times New Roman"/>
        </w:rPr>
        <w:t xml:space="preserve"> is the plan that is developed by ISO, in accordance with NERC Reliability Standards, NPCC regional criteria and standards, ISO New England Operating Documents and ISO operating agreements, to facilitate the restoration of the New England Transmission System following a partial or complete shutdown of the New England Transmission System.</w:t>
      </w:r>
    </w:p>
    <w:p w14:paraId="63E54D24" w14:textId="77777777" w:rsidR="008B4530" w:rsidRPr="00E47933" w:rsidRDefault="008B4530" w:rsidP="008B4530">
      <w:pPr>
        <w:spacing w:after="0" w:line="360" w:lineRule="auto"/>
        <w:rPr>
          <w:rFonts w:ascii="Times New Roman" w:hAnsi="Times New Roman"/>
        </w:rPr>
      </w:pPr>
    </w:p>
    <w:p w14:paraId="63E54D25" w14:textId="77777777" w:rsidR="008B4530" w:rsidRPr="00E47933" w:rsidRDefault="008369D8" w:rsidP="008B4530">
      <w:pPr>
        <w:spacing w:after="0" w:line="360" w:lineRule="auto"/>
        <w:rPr>
          <w:rFonts w:ascii="Times New Roman" w:hAnsi="Times New Roman"/>
        </w:rPr>
      </w:pPr>
      <w:r w:rsidRPr="008353C5">
        <w:rPr>
          <w:rFonts w:ascii="Times New Roman" w:hAnsi="Times New Roman"/>
          <w:b/>
        </w:rPr>
        <w:t>New England Transmission System</w:t>
      </w:r>
      <w:r w:rsidRPr="00E47933">
        <w:rPr>
          <w:rFonts w:ascii="Times New Roman" w:hAnsi="Times New Roman"/>
        </w:rPr>
        <w:t xml:space="preserve"> is the system of transmission facilities, including PTF, Non-PTF, OTF and MTF, within the New England Control Area under the ISO’s operational jurisdiction. </w:t>
      </w:r>
    </w:p>
    <w:p w14:paraId="63E54D26" w14:textId="77777777" w:rsidR="008B4530" w:rsidRDefault="008B4530" w:rsidP="008B4530">
      <w:pPr>
        <w:spacing w:after="0" w:line="360" w:lineRule="auto"/>
        <w:rPr>
          <w:rFonts w:ascii="Times New Roman" w:hAnsi="Times New Roman"/>
        </w:rPr>
      </w:pPr>
    </w:p>
    <w:p w14:paraId="63E54D27" w14:textId="77777777" w:rsidR="008B4530" w:rsidRDefault="008369D8" w:rsidP="008B4530">
      <w:pPr>
        <w:spacing w:after="0" w:line="360" w:lineRule="auto"/>
        <w:rPr>
          <w:rFonts w:ascii="Times New Roman" w:hAnsi="Times New Roman"/>
        </w:rPr>
      </w:pPr>
      <w:r w:rsidRPr="008353C5">
        <w:rPr>
          <w:rFonts w:ascii="Times New Roman" w:hAnsi="Times New Roman"/>
          <w:b/>
        </w:rPr>
        <w:t>New Generating Capacity Resource</w:t>
      </w:r>
      <w:r w:rsidRPr="00E47933">
        <w:rPr>
          <w:rFonts w:ascii="Times New Roman" w:hAnsi="Times New Roman"/>
        </w:rPr>
        <w:t xml:space="preserve"> is a type of resource participating in the Forward Capacity Market, as described in Section III.13.1.1.1 of Market Rule 1. </w:t>
      </w:r>
    </w:p>
    <w:p w14:paraId="63E54D28" w14:textId="77777777" w:rsidR="008B4530" w:rsidRPr="00E47933" w:rsidRDefault="008B4530" w:rsidP="008B4530">
      <w:pPr>
        <w:spacing w:after="0" w:line="360" w:lineRule="auto"/>
        <w:rPr>
          <w:rFonts w:ascii="Times New Roman" w:hAnsi="Times New Roman"/>
        </w:rPr>
      </w:pPr>
    </w:p>
    <w:p w14:paraId="63E54D29" w14:textId="77777777" w:rsidR="008B4530" w:rsidRPr="00CC2BD7" w:rsidRDefault="008369D8" w:rsidP="008B4530">
      <w:pPr>
        <w:spacing w:after="0" w:line="360" w:lineRule="auto"/>
        <w:contextualSpacing/>
        <w:rPr>
          <w:rFonts w:ascii="Times New Roman" w:hAnsi="Times New Roman"/>
        </w:rPr>
      </w:pPr>
      <w:r w:rsidRPr="008353C5">
        <w:rPr>
          <w:rFonts w:ascii="Times New Roman" w:hAnsi="Times New Roman"/>
          <w:b/>
        </w:rPr>
        <w:t>New Import Capacity Resource</w:t>
      </w:r>
      <w:r w:rsidRPr="00E47933">
        <w:rPr>
          <w:rFonts w:ascii="Times New Roman" w:hAnsi="Times New Roman"/>
        </w:rPr>
        <w:t xml:space="preserve"> is a type of resource participating in the Forward Capacity Market, as defined in Section III.13.1.3.4 of Market Rule 1. </w:t>
      </w:r>
    </w:p>
    <w:p w14:paraId="63E54D2A" w14:textId="77777777" w:rsidR="008B4530" w:rsidRPr="00CC2BD7" w:rsidRDefault="008B4530" w:rsidP="008B4530">
      <w:pPr>
        <w:spacing w:after="0" w:line="360" w:lineRule="auto"/>
        <w:contextualSpacing/>
        <w:rPr>
          <w:rFonts w:ascii="Times New Roman" w:hAnsi="Times New Roman"/>
        </w:rPr>
      </w:pPr>
    </w:p>
    <w:p w14:paraId="63E54D2B" w14:textId="77777777" w:rsidR="008B4530" w:rsidRDefault="008369D8" w:rsidP="008B4530">
      <w:pPr>
        <w:spacing w:after="0" w:line="360" w:lineRule="auto"/>
        <w:contextualSpacing/>
        <w:rPr>
          <w:rFonts w:ascii="Times New Roman" w:hAnsi="Times New Roman"/>
        </w:rPr>
      </w:pPr>
      <w:r w:rsidRPr="00CC2BD7">
        <w:rPr>
          <w:rFonts w:ascii="Times New Roman" w:hAnsi="Times New Roman"/>
          <w:b/>
        </w:rPr>
        <w:t>New Resource Offer Floor Price</w:t>
      </w:r>
      <w:r w:rsidRPr="00CC2BD7">
        <w:rPr>
          <w:rFonts w:ascii="Times New Roman" w:hAnsi="Times New Roman"/>
        </w:rPr>
        <w:t xml:space="preserve"> is defined in Section III.A.21.2.</w:t>
      </w:r>
    </w:p>
    <w:p w14:paraId="63E54D2C" w14:textId="77777777" w:rsidR="008B4530" w:rsidRDefault="008B4530" w:rsidP="008B4530">
      <w:pPr>
        <w:spacing w:after="0" w:line="360" w:lineRule="auto"/>
        <w:contextualSpacing/>
        <w:rPr>
          <w:rFonts w:ascii="Times New Roman" w:hAnsi="Times New Roman"/>
        </w:rPr>
      </w:pPr>
    </w:p>
    <w:p w14:paraId="63E54D2D" w14:textId="77777777" w:rsidR="008B4530" w:rsidRDefault="008369D8" w:rsidP="008B4530">
      <w:pPr>
        <w:spacing w:after="0" w:line="360" w:lineRule="auto"/>
        <w:contextualSpacing/>
        <w:rPr>
          <w:rFonts w:ascii="Times New Roman" w:hAnsi="Times New Roman"/>
        </w:rPr>
      </w:pPr>
      <w:r w:rsidRPr="00BF5213">
        <w:rPr>
          <w:rFonts w:ascii="Times New Roman" w:hAnsi="Times New Roman"/>
          <w:b/>
        </w:rPr>
        <w:t>NMPTC</w:t>
      </w:r>
      <w:r>
        <w:rPr>
          <w:rFonts w:ascii="Times New Roman" w:hAnsi="Times New Roman"/>
        </w:rPr>
        <w:t xml:space="preserve"> means Non-Market Participant Transmission Customer.</w:t>
      </w:r>
    </w:p>
    <w:p w14:paraId="63E54D2E" w14:textId="77777777" w:rsidR="008B4530" w:rsidRDefault="008B4530" w:rsidP="008B4530">
      <w:pPr>
        <w:spacing w:after="0" w:line="360" w:lineRule="auto"/>
        <w:contextualSpacing/>
        <w:rPr>
          <w:rFonts w:ascii="Times New Roman" w:hAnsi="Times New Roman"/>
        </w:rPr>
      </w:pPr>
    </w:p>
    <w:p w14:paraId="63E54D2F" w14:textId="77777777" w:rsidR="008B4530" w:rsidRDefault="008369D8" w:rsidP="008B4530">
      <w:pPr>
        <w:spacing w:after="0" w:line="360" w:lineRule="auto"/>
        <w:rPr>
          <w:rFonts w:ascii="Times New Roman" w:hAnsi="Times New Roman"/>
        </w:rPr>
      </w:pPr>
      <w:r w:rsidRPr="00BF5213">
        <w:rPr>
          <w:rFonts w:ascii="Times New Roman" w:hAnsi="Times New Roman"/>
          <w:b/>
        </w:rPr>
        <w:t>NMPTC Credit Threshold</w:t>
      </w:r>
      <w:r>
        <w:rPr>
          <w:rFonts w:ascii="Times New Roman" w:hAnsi="Times New Roman"/>
        </w:rPr>
        <w:t xml:space="preserve"> is described in Section V.A.2 of the ISO New England Financial Assurance Policy.</w:t>
      </w:r>
    </w:p>
    <w:p w14:paraId="63E54D30" w14:textId="77777777" w:rsidR="008B4530" w:rsidRDefault="008B4530" w:rsidP="008B4530">
      <w:pPr>
        <w:spacing w:after="0" w:line="360" w:lineRule="auto"/>
        <w:rPr>
          <w:rFonts w:ascii="Times New Roman" w:hAnsi="Times New Roman"/>
        </w:rPr>
      </w:pPr>
    </w:p>
    <w:p w14:paraId="63E54D31" w14:textId="77777777" w:rsidR="008B4530" w:rsidRDefault="008369D8" w:rsidP="008B4530">
      <w:pPr>
        <w:spacing w:after="0" w:line="360" w:lineRule="auto"/>
        <w:rPr>
          <w:rFonts w:ascii="Times New Roman" w:hAnsi="Times New Roman"/>
        </w:rPr>
      </w:pPr>
      <w:r w:rsidRPr="00BF5213">
        <w:rPr>
          <w:rFonts w:ascii="Times New Roman" w:hAnsi="Times New Roman"/>
          <w:b/>
        </w:rPr>
        <w:t>NMPTC Financial Assurance Requirement</w:t>
      </w:r>
      <w:r>
        <w:rPr>
          <w:rFonts w:ascii="Times New Roman" w:hAnsi="Times New Roman"/>
        </w:rPr>
        <w:t xml:space="preserve"> is an amount of additional financial assurance for Non-Market Participant Transmission Customers described in Section V.D of the ISO New England Financial Assurance Policy.</w:t>
      </w:r>
    </w:p>
    <w:p w14:paraId="0D24373F" w14:textId="344EF332" w:rsidR="000156D3" w:rsidRDefault="000156D3" w:rsidP="008B4530">
      <w:pPr>
        <w:spacing w:after="0" w:line="360" w:lineRule="auto"/>
        <w:rPr>
          <w:rFonts w:ascii="Times New Roman" w:hAnsi="Times New Roman"/>
        </w:rPr>
      </w:pPr>
    </w:p>
    <w:p w14:paraId="63E54D35" w14:textId="77777777" w:rsidR="008B4530" w:rsidRDefault="008369D8" w:rsidP="008B4530">
      <w:pPr>
        <w:spacing w:after="0" w:line="360" w:lineRule="auto"/>
        <w:rPr>
          <w:rFonts w:ascii="Times New Roman" w:hAnsi="Times New Roman"/>
        </w:rPr>
      </w:pPr>
      <w:r w:rsidRPr="008353C5">
        <w:rPr>
          <w:rFonts w:ascii="Times New Roman" w:hAnsi="Times New Roman"/>
          <w:b/>
        </w:rPr>
        <w:t>Node</w:t>
      </w:r>
      <w:r w:rsidRPr="00E47933">
        <w:rPr>
          <w:rFonts w:ascii="Times New Roman" w:hAnsi="Times New Roman"/>
        </w:rPr>
        <w:t xml:space="preserve"> is a point on the New England Transmission System at which LMPs are calculated. </w:t>
      </w:r>
    </w:p>
    <w:p w14:paraId="63E54D36" w14:textId="6ADE617A" w:rsidR="008B4530" w:rsidRPr="00E47933" w:rsidRDefault="008B4530" w:rsidP="008B4530">
      <w:pPr>
        <w:spacing w:after="0" w:line="360" w:lineRule="auto"/>
        <w:rPr>
          <w:rFonts w:ascii="Times New Roman" w:hAnsi="Times New Roman"/>
        </w:rPr>
      </w:pPr>
    </w:p>
    <w:p w14:paraId="63E54D37" w14:textId="5C5BC144" w:rsidR="008B4530" w:rsidRDefault="008369D8" w:rsidP="008B4530">
      <w:pPr>
        <w:spacing w:after="0" w:line="360" w:lineRule="auto"/>
        <w:rPr>
          <w:rFonts w:ascii="Times New Roman" w:hAnsi="Times New Roman"/>
        </w:rPr>
      </w:pPr>
      <w:r w:rsidRPr="008353C5">
        <w:rPr>
          <w:rFonts w:ascii="Times New Roman" w:hAnsi="Times New Roman"/>
          <w:b/>
        </w:rPr>
        <w:t>No-Load Fee</w:t>
      </w:r>
      <w:r w:rsidRPr="00E47933">
        <w:rPr>
          <w:rFonts w:ascii="Times New Roman" w:hAnsi="Times New Roman"/>
        </w:rPr>
        <w:t xml:space="preserve"> is the amount, in dollars per hour, for a </w:t>
      </w:r>
      <w:r w:rsidR="00B1464F">
        <w:rPr>
          <w:rFonts w:ascii="Times New Roman" w:hAnsi="Times New Roman"/>
        </w:rPr>
        <w:t xml:space="preserve">Generator Asset </w:t>
      </w:r>
      <w:r w:rsidRPr="00E47933">
        <w:rPr>
          <w:rFonts w:ascii="Times New Roman" w:hAnsi="Times New Roman"/>
        </w:rPr>
        <w:t xml:space="preserve">that must be paid to Market Participants with an Ownership Share in the </w:t>
      </w:r>
      <w:r w:rsidR="00B1464F">
        <w:rPr>
          <w:rFonts w:ascii="Times New Roman" w:hAnsi="Times New Roman"/>
        </w:rPr>
        <w:t xml:space="preserve">Generator Asset </w:t>
      </w:r>
      <w:r w:rsidRPr="00E47933">
        <w:rPr>
          <w:rFonts w:ascii="Times New Roman" w:hAnsi="Times New Roman"/>
        </w:rPr>
        <w:t xml:space="preserve">for being scheduled in the New England Markets, in addition to the Start-Up Fee and price offered to supply energy, for each hour that the </w:t>
      </w:r>
      <w:r w:rsidR="00B1464F">
        <w:rPr>
          <w:rFonts w:ascii="Times New Roman" w:hAnsi="Times New Roman"/>
        </w:rPr>
        <w:t xml:space="preserve">Generator Asset </w:t>
      </w:r>
      <w:r w:rsidRPr="00E47933">
        <w:rPr>
          <w:rFonts w:ascii="Times New Roman" w:hAnsi="Times New Roman"/>
        </w:rPr>
        <w:t xml:space="preserve">is scheduled in the New England Markets. </w:t>
      </w:r>
    </w:p>
    <w:p w14:paraId="63E54D38" w14:textId="77777777" w:rsidR="008B4530" w:rsidRPr="00E47933" w:rsidRDefault="008B4530" w:rsidP="008B4530">
      <w:pPr>
        <w:spacing w:after="0" w:line="360" w:lineRule="auto"/>
        <w:rPr>
          <w:rFonts w:ascii="Times New Roman" w:hAnsi="Times New Roman"/>
        </w:rPr>
      </w:pPr>
    </w:p>
    <w:p w14:paraId="63E54D39" w14:textId="77777777" w:rsidR="008B4530" w:rsidRDefault="008369D8" w:rsidP="008B4530">
      <w:pPr>
        <w:spacing w:after="0" w:line="360" w:lineRule="auto"/>
        <w:rPr>
          <w:rFonts w:ascii="Times New Roman" w:hAnsi="Times New Roman"/>
        </w:rPr>
      </w:pPr>
      <w:r w:rsidRPr="008353C5">
        <w:rPr>
          <w:rFonts w:ascii="Times New Roman" w:hAnsi="Times New Roman"/>
          <w:b/>
        </w:rPr>
        <w:t>Nominated Consumption Limit</w:t>
      </w:r>
      <w:r w:rsidRPr="00E47933">
        <w:rPr>
          <w:rFonts w:ascii="Times New Roman" w:hAnsi="Times New Roman"/>
        </w:rPr>
        <w:t xml:space="preserve"> is the consumption level specified by the Market Participant for a </w:t>
      </w:r>
      <w:proofErr w:type="spellStart"/>
      <w:r w:rsidRPr="00E47933">
        <w:rPr>
          <w:rFonts w:ascii="Times New Roman" w:hAnsi="Times New Roman"/>
        </w:rPr>
        <w:t>Dispatchable</w:t>
      </w:r>
      <w:proofErr w:type="spellEnd"/>
      <w:r w:rsidRPr="00E47933">
        <w:rPr>
          <w:rFonts w:ascii="Times New Roman" w:hAnsi="Times New Roman"/>
        </w:rPr>
        <w:t xml:space="preserve"> Asset Related Demand as adjusted in accordance with the provisions of Section III.13.7.</w:t>
      </w:r>
      <w:r>
        <w:rPr>
          <w:rFonts w:ascii="Times New Roman" w:hAnsi="Times New Roman"/>
        </w:rPr>
        <w:t>5</w:t>
      </w:r>
      <w:r w:rsidRPr="00E47933">
        <w:rPr>
          <w:rFonts w:ascii="Times New Roman" w:hAnsi="Times New Roman"/>
        </w:rPr>
        <w:t xml:space="preserve">.1.3. </w:t>
      </w:r>
    </w:p>
    <w:p w14:paraId="63E54D3A" w14:textId="77777777" w:rsidR="008B4530" w:rsidRDefault="008B4530" w:rsidP="008B4530">
      <w:pPr>
        <w:spacing w:after="0" w:line="360" w:lineRule="auto"/>
        <w:rPr>
          <w:rFonts w:ascii="Times New Roman" w:hAnsi="Times New Roman"/>
        </w:rPr>
      </w:pPr>
    </w:p>
    <w:p w14:paraId="63E54D3B" w14:textId="655581FD" w:rsidR="008B4530" w:rsidRDefault="008369D8" w:rsidP="008B4530">
      <w:pPr>
        <w:spacing w:after="0" w:line="360" w:lineRule="auto"/>
        <w:rPr>
          <w:rFonts w:ascii="Times New Roman" w:hAnsi="Times New Roman"/>
        </w:rPr>
      </w:pPr>
      <w:r w:rsidRPr="00BF5213">
        <w:rPr>
          <w:rFonts w:ascii="Times New Roman" w:hAnsi="Times New Roman"/>
          <w:b/>
        </w:rPr>
        <w:t>Non-Commercial Capacity</w:t>
      </w:r>
      <w:r>
        <w:rPr>
          <w:rFonts w:ascii="Times New Roman" w:hAnsi="Times New Roman"/>
          <w:b/>
        </w:rPr>
        <w:t xml:space="preserve"> </w:t>
      </w:r>
      <w:r>
        <w:rPr>
          <w:rFonts w:ascii="Times New Roman" w:hAnsi="Times New Roman"/>
        </w:rPr>
        <w:t>is the capacity of a New Capacity Resource or an Existing Capacity Resource</w:t>
      </w:r>
      <w:r w:rsidR="00C3289D">
        <w:rPr>
          <w:rFonts w:ascii="Times New Roman" w:hAnsi="Times New Roman"/>
        </w:rPr>
        <w:t xml:space="preserve">, or portion </w:t>
      </w:r>
      <w:proofErr w:type="gramStart"/>
      <w:r w:rsidR="00C3289D">
        <w:rPr>
          <w:rFonts w:ascii="Times New Roman" w:hAnsi="Times New Roman"/>
        </w:rPr>
        <w:t>thereof,</w:t>
      </w:r>
      <w:r>
        <w:rPr>
          <w:rFonts w:ascii="Times New Roman" w:hAnsi="Times New Roman"/>
        </w:rPr>
        <w:t xml:space="preserve"> that</w:t>
      </w:r>
      <w:proofErr w:type="gramEnd"/>
      <w:r>
        <w:rPr>
          <w:rFonts w:ascii="Times New Roman" w:hAnsi="Times New Roman"/>
        </w:rPr>
        <w:t xml:space="preserve"> has not </w:t>
      </w:r>
      <w:r w:rsidR="00C3289D" w:rsidRPr="00C3289D">
        <w:rPr>
          <w:rFonts w:ascii="Times New Roman" w:hAnsi="Times New Roman"/>
        </w:rPr>
        <w:t>achieved FCM Commercial Operation</w:t>
      </w:r>
      <w:r>
        <w:rPr>
          <w:rFonts w:ascii="Times New Roman" w:hAnsi="Times New Roman"/>
        </w:rPr>
        <w:t>.</w:t>
      </w:r>
    </w:p>
    <w:p w14:paraId="63E54D3C" w14:textId="77777777" w:rsidR="008B4530" w:rsidRDefault="008B4530" w:rsidP="008B4530">
      <w:pPr>
        <w:spacing w:after="0" w:line="360" w:lineRule="auto"/>
        <w:rPr>
          <w:rFonts w:ascii="Times New Roman" w:hAnsi="Times New Roman"/>
        </w:rPr>
      </w:pPr>
    </w:p>
    <w:p w14:paraId="63E54D3D" w14:textId="77777777" w:rsidR="008B4530" w:rsidRDefault="008369D8" w:rsidP="008B4530">
      <w:pPr>
        <w:spacing w:after="0" w:line="360" w:lineRule="auto"/>
        <w:rPr>
          <w:rFonts w:ascii="Times New Roman" w:hAnsi="Times New Roman"/>
        </w:rPr>
      </w:pPr>
      <w:r w:rsidRPr="00BF5213">
        <w:rPr>
          <w:rFonts w:ascii="Times New Roman" w:hAnsi="Times New Roman"/>
          <w:b/>
        </w:rPr>
        <w:t>Non-Commercial Capacity Cure Period</w:t>
      </w:r>
      <w:r>
        <w:rPr>
          <w:rFonts w:ascii="Times New Roman" w:hAnsi="Times New Roman"/>
        </w:rPr>
        <w:t xml:space="preserve"> is the time period described in Section VII.D of the ISO New England Financial Assurance Policy.</w:t>
      </w:r>
    </w:p>
    <w:p w14:paraId="63E54D3E" w14:textId="77777777" w:rsidR="008B4530" w:rsidRDefault="008B4530" w:rsidP="008B4530">
      <w:pPr>
        <w:spacing w:after="0" w:line="360" w:lineRule="auto"/>
        <w:rPr>
          <w:rFonts w:ascii="Times New Roman" w:hAnsi="Times New Roman"/>
        </w:rPr>
      </w:pPr>
    </w:p>
    <w:p w14:paraId="63E54D3F" w14:textId="77777777" w:rsidR="008B4530" w:rsidRDefault="008369D8" w:rsidP="008B4530">
      <w:pPr>
        <w:spacing w:after="0" w:line="360" w:lineRule="auto"/>
        <w:rPr>
          <w:rFonts w:ascii="Times New Roman" w:hAnsi="Times New Roman"/>
        </w:rPr>
      </w:pPr>
      <w:r w:rsidRPr="00BF5213">
        <w:rPr>
          <w:rFonts w:ascii="Times New Roman" w:hAnsi="Times New Roman"/>
          <w:b/>
        </w:rPr>
        <w:t>Non-Commercial Capacity Financial Assurance Amount (Non-Commercial Capacity FA Amount</w:t>
      </w:r>
      <w:r>
        <w:rPr>
          <w:rFonts w:ascii="Times New Roman" w:hAnsi="Times New Roman"/>
        </w:rPr>
        <w:t>) is the financial assurance amount held on Non-Commercial Capacity cleared in a Forward Capacity Auction as calculated in accordance with Section VII.B.2 of the ISO New England Financial Assurance Policy.</w:t>
      </w:r>
    </w:p>
    <w:p w14:paraId="63E54D40" w14:textId="77777777" w:rsidR="008B4530" w:rsidRDefault="008B4530" w:rsidP="008B4530">
      <w:pPr>
        <w:spacing w:after="0" w:line="360" w:lineRule="auto"/>
        <w:rPr>
          <w:rFonts w:ascii="Times New Roman" w:hAnsi="Times New Roman"/>
        </w:rPr>
      </w:pPr>
    </w:p>
    <w:p w14:paraId="63E54D41" w14:textId="77777777" w:rsidR="008B4530" w:rsidRDefault="008369D8" w:rsidP="008B4530">
      <w:pPr>
        <w:spacing w:after="0" w:line="360" w:lineRule="auto"/>
        <w:rPr>
          <w:rFonts w:ascii="Times New Roman" w:hAnsi="Times New Roman"/>
        </w:rPr>
      </w:pPr>
      <w:r w:rsidRPr="00C42528">
        <w:rPr>
          <w:rFonts w:ascii="Times New Roman" w:hAnsi="Times New Roman"/>
          <w:b/>
        </w:rPr>
        <w:t xml:space="preserve">Non-Designated </w:t>
      </w:r>
      <w:proofErr w:type="spellStart"/>
      <w:r w:rsidRPr="00C42528">
        <w:rPr>
          <w:rFonts w:ascii="Times New Roman" w:hAnsi="Times New Roman"/>
          <w:b/>
        </w:rPr>
        <w:t>Blackstart</w:t>
      </w:r>
      <w:proofErr w:type="spellEnd"/>
      <w:r w:rsidRPr="00C42528">
        <w:rPr>
          <w:rFonts w:ascii="Times New Roman" w:hAnsi="Times New Roman"/>
          <w:b/>
        </w:rPr>
        <w:t xml:space="preserve"> Resource Study Cost Payments</w:t>
      </w:r>
      <w:r>
        <w:rPr>
          <w:rFonts w:ascii="Times New Roman" w:hAnsi="Times New Roman"/>
        </w:rPr>
        <w:t xml:space="preserve"> are the study costs reimbursed under Section 5.3 of Schedule 16 of the OATT.</w:t>
      </w:r>
    </w:p>
    <w:p w14:paraId="63E54D42" w14:textId="77777777" w:rsidR="008B4530" w:rsidRDefault="008B4530" w:rsidP="008B4530">
      <w:pPr>
        <w:spacing w:after="0" w:line="360" w:lineRule="auto"/>
        <w:rPr>
          <w:rFonts w:ascii="Times New Roman" w:hAnsi="Times New Roman"/>
        </w:rPr>
      </w:pPr>
    </w:p>
    <w:p w14:paraId="63E54D43" w14:textId="47124836" w:rsidR="008B4530" w:rsidRDefault="008369D8" w:rsidP="008B4530">
      <w:pPr>
        <w:spacing w:after="0" w:line="360" w:lineRule="auto"/>
        <w:rPr>
          <w:rFonts w:ascii="Times New Roman" w:hAnsi="Times New Roman"/>
        </w:rPr>
      </w:pPr>
      <w:r w:rsidRPr="00610782">
        <w:rPr>
          <w:rFonts w:ascii="Times New Roman" w:hAnsi="Times New Roman"/>
          <w:b/>
        </w:rPr>
        <w:t>Non-</w:t>
      </w:r>
      <w:proofErr w:type="spellStart"/>
      <w:r w:rsidRPr="00610782">
        <w:rPr>
          <w:rFonts w:ascii="Times New Roman" w:hAnsi="Times New Roman"/>
          <w:b/>
        </w:rPr>
        <w:t>Dispatchable</w:t>
      </w:r>
      <w:proofErr w:type="spellEnd"/>
      <w:r w:rsidRPr="00610782">
        <w:rPr>
          <w:rFonts w:ascii="Times New Roman" w:hAnsi="Times New Roman"/>
          <w:b/>
        </w:rPr>
        <w:t xml:space="preserve"> </w:t>
      </w:r>
      <w:r>
        <w:rPr>
          <w:rFonts w:ascii="Times New Roman" w:hAnsi="Times New Roman"/>
          <w:b/>
        </w:rPr>
        <w:t xml:space="preserve">Resource </w:t>
      </w:r>
      <w:r w:rsidRPr="00610782">
        <w:rPr>
          <w:rFonts w:ascii="Times New Roman" w:hAnsi="Times New Roman"/>
        </w:rPr>
        <w:t xml:space="preserve">is </w:t>
      </w:r>
      <w:r>
        <w:rPr>
          <w:rFonts w:ascii="Times New Roman" w:hAnsi="Times New Roman"/>
        </w:rPr>
        <w:t xml:space="preserve">any Resource that does not meet the requirements to be a </w:t>
      </w:r>
      <w:proofErr w:type="spellStart"/>
      <w:r>
        <w:rPr>
          <w:rFonts w:ascii="Times New Roman" w:hAnsi="Times New Roman"/>
        </w:rPr>
        <w:t>Dispatchable</w:t>
      </w:r>
      <w:proofErr w:type="spellEnd"/>
      <w:r>
        <w:rPr>
          <w:rFonts w:ascii="Times New Roman" w:hAnsi="Times New Roman"/>
        </w:rPr>
        <w:t xml:space="preserve"> Resource.</w:t>
      </w:r>
    </w:p>
    <w:p w14:paraId="63E54D44" w14:textId="77777777" w:rsidR="008B4530" w:rsidRPr="00E47933" w:rsidRDefault="008B4530" w:rsidP="008B4530">
      <w:pPr>
        <w:spacing w:after="0" w:line="360" w:lineRule="auto"/>
        <w:rPr>
          <w:rFonts w:ascii="Times New Roman" w:hAnsi="Times New Roman"/>
        </w:rPr>
      </w:pPr>
    </w:p>
    <w:p w14:paraId="63E54D45" w14:textId="77777777" w:rsidR="008B4530" w:rsidRDefault="008369D8" w:rsidP="008B4530">
      <w:pPr>
        <w:spacing w:after="0" w:line="360" w:lineRule="auto"/>
        <w:rPr>
          <w:rFonts w:ascii="Times New Roman" w:hAnsi="Times New Roman"/>
        </w:rPr>
      </w:pPr>
      <w:r w:rsidRPr="00196178">
        <w:rPr>
          <w:rFonts w:ascii="Times New Roman" w:hAnsi="Times New Roman"/>
          <w:b/>
        </w:rPr>
        <w:t>Non-Hourly Charges</w:t>
      </w:r>
      <w:r>
        <w:rPr>
          <w:rFonts w:ascii="Times New Roman" w:hAnsi="Times New Roman"/>
        </w:rPr>
        <w:t xml:space="preserve"> are defined in Section 1.3 of the ISO New England Billing Policy.</w:t>
      </w:r>
    </w:p>
    <w:p w14:paraId="63E54D46" w14:textId="77777777" w:rsidR="008B4530" w:rsidRDefault="008B4530" w:rsidP="008B4530">
      <w:pPr>
        <w:spacing w:after="0" w:line="360" w:lineRule="auto"/>
        <w:rPr>
          <w:rFonts w:ascii="Times New Roman" w:hAnsi="Times New Roman"/>
        </w:rPr>
      </w:pPr>
    </w:p>
    <w:p w14:paraId="63E54D47" w14:textId="77777777" w:rsidR="008B4530" w:rsidRDefault="008369D8" w:rsidP="008B4530">
      <w:pPr>
        <w:spacing w:after="0" w:line="360" w:lineRule="auto"/>
        <w:rPr>
          <w:rFonts w:ascii="Times New Roman" w:hAnsi="Times New Roman"/>
        </w:rPr>
      </w:pPr>
      <w:r w:rsidRPr="00196178">
        <w:rPr>
          <w:rFonts w:ascii="Times New Roman" w:hAnsi="Times New Roman"/>
          <w:b/>
        </w:rPr>
        <w:t>Non-Hourly Requirements</w:t>
      </w:r>
      <w:r>
        <w:rPr>
          <w:rFonts w:ascii="Times New Roman" w:hAnsi="Times New Roman"/>
        </w:rPr>
        <w:t xml:space="preserve"> are determined in accordance with Section </w:t>
      </w:r>
      <w:proofErr w:type="gramStart"/>
      <w:r>
        <w:rPr>
          <w:rFonts w:ascii="Times New Roman" w:hAnsi="Times New Roman"/>
        </w:rPr>
        <w:t>III.A(</w:t>
      </w:r>
      <w:proofErr w:type="gramEnd"/>
      <w:r>
        <w:rPr>
          <w:rFonts w:ascii="Times New Roman" w:hAnsi="Times New Roman"/>
        </w:rPr>
        <w:t>ii) of the ISO New England Financial Assurance Policy, which is Exhibit 1A of Section I of the Tariff.</w:t>
      </w:r>
    </w:p>
    <w:p w14:paraId="63E54D48" w14:textId="77777777" w:rsidR="008B4530" w:rsidRDefault="008B4530" w:rsidP="008B4530">
      <w:pPr>
        <w:spacing w:after="0" w:line="360" w:lineRule="auto"/>
        <w:rPr>
          <w:rFonts w:ascii="Times New Roman" w:hAnsi="Times New Roman"/>
        </w:rPr>
      </w:pPr>
    </w:p>
    <w:p w14:paraId="63E54D49" w14:textId="77777777" w:rsidR="008B4530" w:rsidRDefault="008369D8" w:rsidP="008B4530">
      <w:pPr>
        <w:spacing w:after="0" w:line="360" w:lineRule="auto"/>
        <w:rPr>
          <w:rFonts w:ascii="Times New Roman" w:hAnsi="Times New Roman"/>
        </w:rPr>
      </w:pPr>
      <w:r w:rsidRPr="00730C19">
        <w:rPr>
          <w:rFonts w:ascii="Times New Roman" w:hAnsi="Times New Roman"/>
          <w:b/>
        </w:rPr>
        <w:t>Non-Incumbent Transmission Developer</w:t>
      </w:r>
      <w:r>
        <w:rPr>
          <w:rFonts w:ascii="Times New Roman" w:hAnsi="Times New Roman"/>
        </w:rPr>
        <w:t xml:space="preserve"> is a Qualified Transmission Project Sponsor that:  (i) is not currently a PTO; (ii) has a transmission project listed in the RSP Project List; and (iii) has executed a Non-Incumbent Transmission Developer Operating Agreement.  “Non-Incumbent Transmission Developer” also includes a PTO that proposes the development of a transmission facility not located within or connected to its existing electric system; however, because such a PTO is a party to the TOA, it is not required to enter into a Non-Incumbent Transmission Developer Operating Agreement</w:t>
      </w:r>
      <w:r w:rsidRPr="00127BDF">
        <w:rPr>
          <w:rFonts w:ascii="Times New Roman" w:hAnsi="Times New Roman"/>
        </w:rPr>
        <w:t>.</w:t>
      </w:r>
    </w:p>
    <w:p w14:paraId="63E54D4A" w14:textId="77777777" w:rsidR="008B4530" w:rsidRDefault="008B4530" w:rsidP="008B4530">
      <w:pPr>
        <w:spacing w:after="0" w:line="360" w:lineRule="auto"/>
        <w:rPr>
          <w:rFonts w:ascii="Times New Roman" w:hAnsi="Times New Roman"/>
        </w:rPr>
      </w:pPr>
    </w:p>
    <w:p w14:paraId="63E54D4B" w14:textId="77777777" w:rsidR="008B4530" w:rsidRDefault="008369D8" w:rsidP="008B4530">
      <w:pPr>
        <w:spacing w:after="0" w:line="360" w:lineRule="auto"/>
        <w:rPr>
          <w:rFonts w:ascii="Times New Roman" w:hAnsi="Times New Roman"/>
        </w:rPr>
      </w:pPr>
      <w:r w:rsidRPr="00730C19">
        <w:rPr>
          <w:rFonts w:ascii="Times New Roman" w:hAnsi="Times New Roman"/>
          <w:b/>
        </w:rPr>
        <w:t>Non-Incumbent Transmission Developer Operating Agreement (or NTDOA)</w:t>
      </w:r>
      <w:r>
        <w:rPr>
          <w:rFonts w:ascii="Times New Roman" w:hAnsi="Times New Roman"/>
        </w:rPr>
        <w:t xml:space="preserve"> is an agreement between the ISO and a Non-Incumbent Transmission Developer in the form specified in Attachment O to the OATT that sets forth their respective rights and responsibilities to each other with regard to proposals for and construction of certain transmission facilities.</w:t>
      </w:r>
    </w:p>
    <w:p w14:paraId="63E54D4C" w14:textId="77777777" w:rsidR="008B4530" w:rsidRDefault="008B4530" w:rsidP="008B4530">
      <w:pPr>
        <w:spacing w:after="0" w:line="360" w:lineRule="auto"/>
        <w:rPr>
          <w:rFonts w:ascii="Times New Roman" w:hAnsi="Times New Roman"/>
        </w:rPr>
      </w:pPr>
    </w:p>
    <w:p w14:paraId="63E54D4F" w14:textId="77777777" w:rsidR="008B4530" w:rsidRDefault="008369D8" w:rsidP="008B4530">
      <w:pPr>
        <w:spacing w:after="0" w:line="360" w:lineRule="auto"/>
        <w:rPr>
          <w:rFonts w:ascii="Times New Roman" w:hAnsi="Times New Roman"/>
        </w:rPr>
      </w:pPr>
      <w:r w:rsidRPr="008353C5">
        <w:rPr>
          <w:rFonts w:ascii="Times New Roman" w:hAnsi="Times New Roman"/>
          <w:b/>
        </w:rPr>
        <w:t>Non-Market Participant</w:t>
      </w:r>
      <w:r w:rsidRPr="00E47933">
        <w:rPr>
          <w:rFonts w:ascii="Times New Roman" w:hAnsi="Times New Roman"/>
        </w:rPr>
        <w:t xml:space="preserve"> is any entity that is not a Market Participant. </w:t>
      </w:r>
    </w:p>
    <w:p w14:paraId="63E54D50" w14:textId="77777777" w:rsidR="008B4530" w:rsidRPr="00E47933" w:rsidRDefault="008B4530" w:rsidP="008B4530">
      <w:pPr>
        <w:spacing w:after="0" w:line="360" w:lineRule="auto"/>
        <w:rPr>
          <w:rFonts w:ascii="Times New Roman" w:hAnsi="Times New Roman"/>
        </w:rPr>
      </w:pPr>
    </w:p>
    <w:p w14:paraId="63E54D51" w14:textId="77777777" w:rsidR="008B4530" w:rsidRDefault="008369D8" w:rsidP="008B4530">
      <w:pPr>
        <w:spacing w:after="0" w:line="360" w:lineRule="auto"/>
        <w:rPr>
          <w:rFonts w:ascii="Times New Roman" w:hAnsi="Times New Roman"/>
        </w:rPr>
      </w:pPr>
      <w:r w:rsidRPr="008353C5">
        <w:rPr>
          <w:rFonts w:ascii="Times New Roman" w:hAnsi="Times New Roman"/>
          <w:b/>
        </w:rPr>
        <w:t>Non-Market Participant Transmission Customer</w:t>
      </w:r>
      <w:r w:rsidRPr="00E47933">
        <w:rPr>
          <w:rFonts w:ascii="Times New Roman" w:hAnsi="Times New Roman"/>
        </w:rPr>
        <w:t xml:space="preserve"> is any entity which is not a Market Participant but is a Transmission Customer. </w:t>
      </w:r>
    </w:p>
    <w:p w14:paraId="63E54D52" w14:textId="77777777" w:rsidR="008B4530" w:rsidRDefault="008B4530" w:rsidP="008B4530">
      <w:pPr>
        <w:spacing w:after="0" w:line="360" w:lineRule="auto"/>
        <w:rPr>
          <w:rFonts w:ascii="Times New Roman" w:hAnsi="Times New Roman"/>
        </w:rPr>
      </w:pPr>
    </w:p>
    <w:p w14:paraId="63E54D53" w14:textId="77777777" w:rsidR="008B4530" w:rsidRDefault="008369D8" w:rsidP="008B4530">
      <w:pPr>
        <w:spacing w:after="0" w:line="360" w:lineRule="auto"/>
        <w:rPr>
          <w:rFonts w:ascii="Times New Roman" w:hAnsi="Times New Roman"/>
        </w:rPr>
      </w:pPr>
      <w:r w:rsidRPr="00735F0E">
        <w:rPr>
          <w:rFonts w:ascii="Times New Roman" w:hAnsi="Times New Roman"/>
          <w:b/>
        </w:rPr>
        <w:t>Non-Municipal Market Participant</w:t>
      </w:r>
      <w:r>
        <w:rPr>
          <w:rFonts w:ascii="Times New Roman" w:hAnsi="Times New Roman"/>
        </w:rPr>
        <w:t xml:space="preserve"> is defined in Section II of the ISO New England Financial Assurance Policy.</w:t>
      </w:r>
    </w:p>
    <w:p w14:paraId="63E54D54" w14:textId="3DC6FC6C" w:rsidR="008B4530" w:rsidRPr="00E47933" w:rsidRDefault="00776D0C" w:rsidP="002D6CCA">
      <w:pPr>
        <w:tabs>
          <w:tab w:val="left" w:pos="4112"/>
        </w:tabs>
        <w:spacing w:after="0" w:line="360" w:lineRule="auto"/>
        <w:rPr>
          <w:rFonts w:ascii="Times New Roman" w:hAnsi="Times New Roman"/>
        </w:rPr>
      </w:pPr>
      <w:r>
        <w:rPr>
          <w:rFonts w:ascii="Times New Roman" w:hAnsi="Times New Roman"/>
        </w:rPr>
        <w:tab/>
      </w:r>
    </w:p>
    <w:p w14:paraId="63E54D55" w14:textId="77777777" w:rsidR="008B4530" w:rsidRDefault="008369D8" w:rsidP="008B4530">
      <w:pPr>
        <w:spacing w:after="0" w:line="360" w:lineRule="auto"/>
        <w:rPr>
          <w:rFonts w:ascii="Times New Roman" w:hAnsi="Times New Roman"/>
        </w:rPr>
      </w:pPr>
      <w:r w:rsidRPr="008353C5">
        <w:rPr>
          <w:rFonts w:ascii="Times New Roman" w:hAnsi="Times New Roman"/>
          <w:b/>
        </w:rPr>
        <w:t>Non-PTF Transmission Facilities (Non-PTF)</w:t>
      </w:r>
      <w:r w:rsidRPr="00E47933">
        <w:rPr>
          <w:rFonts w:ascii="Times New Roman" w:hAnsi="Times New Roman"/>
        </w:rPr>
        <w:t xml:space="preserve"> are the transmission facilities owned by the PTOs that do not constitute PTF, OTF or MTF. </w:t>
      </w:r>
    </w:p>
    <w:p w14:paraId="63E54D56" w14:textId="77777777" w:rsidR="008B4530" w:rsidRDefault="008B4530" w:rsidP="008B4530">
      <w:pPr>
        <w:spacing w:after="0" w:line="360" w:lineRule="auto"/>
        <w:rPr>
          <w:rFonts w:ascii="Times New Roman" w:hAnsi="Times New Roman"/>
        </w:rPr>
      </w:pPr>
    </w:p>
    <w:p w14:paraId="63E54D57" w14:textId="77777777" w:rsidR="008B4530" w:rsidRDefault="008369D8" w:rsidP="008B4530">
      <w:pPr>
        <w:spacing w:after="0" w:line="360" w:lineRule="auto"/>
        <w:rPr>
          <w:rFonts w:ascii="Times New Roman" w:hAnsi="Times New Roman"/>
        </w:rPr>
      </w:pPr>
      <w:r w:rsidRPr="00735F0E">
        <w:rPr>
          <w:rFonts w:ascii="Times New Roman" w:hAnsi="Times New Roman"/>
          <w:b/>
        </w:rPr>
        <w:t>Non-Qualifying</w:t>
      </w:r>
      <w:r>
        <w:rPr>
          <w:rFonts w:ascii="Times New Roman" w:hAnsi="Times New Roman"/>
        </w:rPr>
        <w:t xml:space="preserve"> means a Market Participant that is not a Credit Qualifying Market Participant.</w:t>
      </w:r>
    </w:p>
    <w:p w14:paraId="63E54D58" w14:textId="77777777" w:rsidR="008B4530" w:rsidRDefault="008B4530" w:rsidP="008B4530">
      <w:pPr>
        <w:spacing w:after="0" w:line="360" w:lineRule="auto"/>
        <w:rPr>
          <w:rFonts w:ascii="Times New Roman" w:hAnsi="Times New Roman"/>
        </w:rPr>
      </w:pPr>
    </w:p>
    <w:p w14:paraId="63E54D59" w14:textId="77777777" w:rsidR="008B4530" w:rsidRDefault="008369D8" w:rsidP="008B4530">
      <w:pPr>
        <w:spacing w:after="0" w:line="360" w:lineRule="auto"/>
        <w:rPr>
          <w:rFonts w:ascii="Times New Roman" w:hAnsi="Times New Roman"/>
        </w:rPr>
      </w:pPr>
      <w:r w:rsidRPr="00735F0E">
        <w:rPr>
          <w:rFonts w:ascii="Times New Roman" w:hAnsi="Times New Roman"/>
          <w:b/>
        </w:rPr>
        <w:lastRenderedPageBreak/>
        <w:t>Notice of RBA</w:t>
      </w:r>
      <w:r>
        <w:rPr>
          <w:rFonts w:ascii="Times New Roman" w:hAnsi="Times New Roman"/>
        </w:rPr>
        <w:t xml:space="preserve"> is defined in Section 6.3.2 of the ISO New England Billing Policy.</w:t>
      </w:r>
    </w:p>
    <w:p w14:paraId="63E54D5A" w14:textId="77777777" w:rsidR="008B4530" w:rsidRDefault="008B4530" w:rsidP="008B4530">
      <w:pPr>
        <w:spacing w:after="0" w:line="360" w:lineRule="auto"/>
        <w:rPr>
          <w:rFonts w:ascii="Times New Roman" w:hAnsi="Times New Roman"/>
        </w:rPr>
      </w:pPr>
    </w:p>
    <w:p w14:paraId="63E54D5B" w14:textId="77777777" w:rsidR="008B4530" w:rsidRDefault="008369D8" w:rsidP="008B4530">
      <w:pPr>
        <w:spacing w:after="0" w:line="360" w:lineRule="auto"/>
        <w:rPr>
          <w:rFonts w:ascii="Times New Roman" w:hAnsi="Times New Roman"/>
          <w:b/>
        </w:rPr>
      </w:pPr>
      <w:r w:rsidRPr="001B29B6">
        <w:rPr>
          <w:rFonts w:ascii="Times New Roman" w:hAnsi="Times New Roman"/>
          <w:b/>
        </w:rPr>
        <w:t>Notification Time</w:t>
      </w:r>
      <w:r>
        <w:rPr>
          <w:rFonts w:ascii="Times New Roman" w:hAnsi="Times New Roman"/>
        </w:rPr>
        <w:t xml:space="preserve"> is the time required for a Generator Asset to synchronize to the system from the time a startup Dispatch Instruction is received from the ISO.</w:t>
      </w:r>
      <w:r w:rsidRPr="005A7C7E">
        <w:rPr>
          <w:rFonts w:ascii="Times New Roman" w:hAnsi="Times New Roman"/>
          <w:b/>
        </w:rPr>
        <w:t xml:space="preserve"> </w:t>
      </w:r>
    </w:p>
    <w:p w14:paraId="63E54D5C" w14:textId="77777777" w:rsidR="008B4530" w:rsidRDefault="008B4530" w:rsidP="008B4530">
      <w:pPr>
        <w:spacing w:after="0" w:line="360" w:lineRule="auto"/>
        <w:rPr>
          <w:rFonts w:ascii="Times New Roman" w:hAnsi="Times New Roman"/>
          <w:b/>
        </w:rPr>
      </w:pPr>
    </w:p>
    <w:p w14:paraId="63E54D5D" w14:textId="77777777" w:rsidR="008B4530" w:rsidRDefault="008369D8" w:rsidP="008B4530">
      <w:pPr>
        <w:spacing w:after="0" w:line="360" w:lineRule="auto"/>
        <w:rPr>
          <w:rFonts w:ascii="Times New Roman" w:hAnsi="Times New Roman"/>
        </w:rPr>
      </w:pPr>
      <w:r>
        <w:rPr>
          <w:rFonts w:ascii="Times New Roman" w:hAnsi="Times New Roman"/>
          <w:b/>
        </w:rPr>
        <w:t>Northeastern Planning Protocol</w:t>
      </w:r>
      <w:r>
        <w:rPr>
          <w:rFonts w:ascii="Times New Roman" w:hAnsi="Times New Roman"/>
        </w:rPr>
        <w:t xml:space="preserve"> is the Amended and Restated Northeastern ISO/RTO Planning Coordination Protocol on file with the Commission and posted on the ISO website at the following URL:  </w:t>
      </w:r>
      <w:hyperlink r:id="rId7" w:history="1">
        <w:r w:rsidRPr="00214DA5">
          <w:rPr>
            <w:rStyle w:val="Hyperlink"/>
            <w:rFonts w:ascii="Times New Roman" w:hAnsi="Times New Roman"/>
          </w:rPr>
          <w:t>www.iso-ne.com/static-assets/documents/2015/07/northeastern_protocol_dmeast.doc</w:t>
        </w:r>
      </w:hyperlink>
      <w:r>
        <w:rPr>
          <w:rFonts w:ascii="Times New Roman" w:hAnsi="Times New Roman"/>
        </w:rPr>
        <w:t>.</w:t>
      </w:r>
    </w:p>
    <w:p w14:paraId="63E54D5E" w14:textId="77777777" w:rsidR="008B4530" w:rsidRPr="00E47933" w:rsidRDefault="008B4530" w:rsidP="008B4530">
      <w:pPr>
        <w:spacing w:after="0" w:line="360" w:lineRule="auto"/>
        <w:rPr>
          <w:rFonts w:ascii="Times New Roman" w:hAnsi="Times New Roman"/>
        </w:rPr>
      </w:pPr>
    </w:p>
    <w:p w14:paraId="63E54D5F" w14:textId="77777777" w:rsidR="008B4530" w:rsidRDefault="008369D8" w:rsidP="008B4530">
      <w:pPr>
        <w:spacing w:after="0" w:line="360" w:lineRule="auto"/>
        <w:rPr>
          <w:rFonts w:ascii="Times New Roman" w:hAnsi="Times New Roman"/>
        </w:rPr>
      </w:pPr>
      <w:r w:rsidRPr="008353C5">
        <w:rPr>
          <w:rFonts w:ascii="Times New Roman" w:hAnsi="Times New Roman"/>
          <w:b/>
        </w:rPr>
        <w:t>NPCC</w:t>
      </w:r>
      <w:r w:rsidRPr="00E47933">
        <w:rPr>
          <w:rFonts w:ascii="Times New Roman" w:hAnsi="Times New Roman"/>
        </w:rPr>
        <w:t xml:space="preserve"> is the Northeast Power Coordinating Council. </w:t>
      </w:r>
    </w:p>
    <w:p w14:paraId="63E54D60" w14:textId="77777777" w:rsidR="008B4530" w:rsidRPr="00E47933" w:rsidRDefault="008B4530" w:rsidP="008B4530">
      <w:pPr>
        <w:spacing w:after="0" w:line="360" w:lineRule="auto"/>
        <w:rPr>
          <w:rFonts w:ascii="Times New Roman" w:hAnsi="Times New Roman"/>
        </w:rPr>
      </w:pPr>
    </w:p>
    <w:p w14:paraId="63E54D61" w14:textId="77777777" w:rsidR="008B4530" w:rsidRDefault="008369D8" w:rsidP="008B4530">
      <w:pPr>
        <w:spacing w:after="0" w:line="360" w:lineRule="auto"/>
        <w:rPr>
          <w:rFonts w:ascii="Times New Roman" w:hAnsi="Times New Roman"/>
        </w:rPr>
      </w:pPr>
      <w:r w:rsidRPr="008353C5">
        <w:rPr>
          <w:rFonts w:ascii="Times New Roman" w:hAnsi="Times New Roman"/>
          <w:b/>
        </w:rPr>
        <w:t>Obligation Month</w:t>
      </w:r>
      <w:r w:rsidRPr="00E47933">
        <w:rPr>
          <w:rFonts w:ascii="Times New Roman" w:hAnsi="Times New Roman"/>
        </w:rPr>
        <w:t xml:space="preserve"> means a time period of one calendar month for which capacity payments are issued and the costs associated with capacity payments are allocated. </w:t>
      </w:r>
    </w:p>
    <w:p w14:paraId="63E54D62" w14:textId="77777777" w:rsidR="008B4530" w:rsidRPr="00E47933" w:rsidRDefault="008B4530" w:rsidP="008B4530">
      <w:pPr>
        <w:spacing w:after="0" w:line="360" w:lineRule="auto"/>
        <w:rPr>
          <w:rFonts w:ascii="Times New Roman" w:hAnsi="Times New Roman"/>
        </w:rPr>
      </w:pPr>
    </w:p>
    <w:p w14:paraId="63E54D63" w14:textId="08CD017C" w:rsidR="008B4530" w:rsidRDefault="008369D8" w:rsidP="00D65AB9">
      <w:pPr>
        <w:spacing w:after="0" w:line="360" w:lineRule="auto"/>
        <w:rPr>
          <w:rFonts w:ascii="Times New Roman" w:hAnsi="Times New Roman"/>
        </w:rPr>
      </w:pPr>
      <w:r w:rsidRPr="008353C5">
        <w:rPr>
          <w:rFonts w:ascii="Times New Roman" w:hAnsi="Times New Roman"/>
          <w:b/>
        </w:rPr>
        <w:t>Offer Data</w:t>
      </w:r>
      <w:r w:rsidRPr="00E47933">
        <w:rPr>
          <w:rFonts w:ascii="Times New Roman" w:hAnsi="Times New Roman"/>
        </w:rPr>
        <w:t xml:space="preserve"> means the scheduling, operations planning, dispatch, new Resource, and other data, including </w:t>
      </w:r>
      <w:r w:rsidR="00B1464F">
        <w:rPr>
          <w:rFonts w:ascii="Times New Roman" w:hAnsi="Times New Roman"/>
        </w:rPr>
        <w:t xml:space="preserve">Generator Asset, </w:t>
      </w:r>
      <w:proofErr w:type="spellStart"/>
      <w:r w:rsidRPr="00E47933">
        <w:rPr>
          <w:rFonts w:ascii="Times New Roman" w:hAnsi="Times New Roman"/>
        </w:rPr>
        <w:t>Dispatchable</w:t>
      </w:r>
      <w:proofErr w:type="spellEnd"/>
      <w:r w:rsidRPr="00E47933">
        <w:rPr>
          <w:rFonts w:ascii="Times New Roman" w:hAnsi="Times New Roman"/>
        </w:rPr>
        <w:t xml:space="preserve"> Asset Related Demand</w:t>
      </w:r>
      <w:r>
        <w:rPr>
          <w:rFonts w:ascii="Times New Roman" w:hAnsi="Times New Roman"/>
        </w:rPr>
        <w:t>, and Demand Response Resource</w:t>
      </w:r>
      <w:r w:rsidRPr="00E47933">
        <w:rPr>
          <w:rFonts w:ascii="Times New Roman" w:hAnsi="Times New Roman"/>
        </w:rPr>
        <w:t xml:space="preserve"> operating limits based on physical characteristics, and information necessary to schedule and dispatch </w:t>
      </w:r>
      <w:r w:rsidR="00B1464F">
        <w:rPr>
          <w:rFonts w:ascii="Times New Roman" w:hAnsi="Times New Roman"/>
        </w:rPr>
        <w:t>Generator Assets</w:t>
      </w:r>
      <w:r w:rsidR="00741AF0">
        <w:rPr>
          <w:rFonts w:ascii="Times New Roman" w:hAnsi="Times New Roman"/>
        </w:rPr>
        <w:t xml:space="preserve">, </w:t>
      </w:r>
      <w:r w:rsidR="00B1464F">
        <w:rPr>
          <w:rFonts w:ascii="Times New Roman" w:hAnsi="Times New Roman"/>
        </w:rPr>
        <w:t xml:space="preserve"> </w:t>
      </w:r>
      <w:proofErr w:type="spellStart"/>
      <w:r w:rsidRPr="00E47933">
        <w:rPr>
          <w:rFonts w:ascii="Times New Roman" w:hAnsi="Times New Roman"/>
        </w:rPr>
        <w:t>Dispatchable</w:t>
      </w:r>
      <w:proofErr w:type="spellEnd"/>
      <w:r w:rsidRPr="00E47933">
        <w:rPr>
          <w:rFonts w:ascii="Times New Roman" w:hAnsi="Times New Roman"/>
        </w:rPr>
        <w:t xml:space="preserve"> Asset Related Demands</w:t>
      </w:r>
      <w:r>
        <w:rPr>
          <w:rFonts w:ascii="Times New Roman" w:hAnsi="Times New Roman"/>
        </w:rPr>
        <w:t xml:space="preserve">, and Demand Response Resources </w:t>
      </w:r>
      <w:r w:rsidRPr="00E47933">
        <w:rPr>
          <w:rFonts w:ascii="Times New Roman" w:hAnsi="Times New Roman"/>
        </w:rPr>
        <w:t xml:space="preserve">for the provision </w:t>
      </w:r>
      <w:r w:rsidR="00B1464F">
        <w:rPr>
          <w:rFonts w:ascii="Times New Roman" w:hAnsi="Times New Roman"/>
        </w:rPr>
        <w:t xml:space="preserve">or consumption </w:t>
      </w:r>
      <w:r w:rsidRPr="00E47933">
        <w:rPr>
          <w:rFonts w:ascii="Times New Roman" w:hAnsi="Times New Roman"/>
        </w:rPr>
        <w:t>of energy</w:t>
      </w:r>
      <w:r w:rsidR="00B1464F">
        <w:rPr>
          <w:rFonts w:ascii="Times New Roman" w:hAnsi="Times New Roman"/>
        </w:rPr>
        <w:t>,</w:t>
      </w:r>
      <w:r w:rsidRPr="00E47933">
        <w:rPr>
          <w:rFonts w:ascii="Times New Roman" w:hAnsi="Times New Roman"/>
        </w:rPr>
        <w:t xml:space="preserve"> </w:t>
      </w:r>
      <w:r w:rsidR="00B1464F">
        <w:rPr>
          <w:rFonts w:ascii="Times New Roman" w:hAnsi="Times New Roman"/>
        </w:rPr>
        <w:t xml:space="preserve">the provision of </w:t>
      </w:r>
      <w:r w:rsidRPr="00E47933">
        <w:rPr>
          <w:rFonts w:ascii="Times New Roman" w:hAnsi="Times New Roman"/>
        </w:rPr>
        <w:t>other services</w:t>
      </w:r>
      <w:r w:rsidR="00B1464F">
        <w:rPr>
          <w:rFonts w:ascii="Times New Roman" w:hAnsi="Times New Roman"/>
        </w:rPr>
        <w:t>,</w:t>
      </w:r>
      <w:r w:rsidRPr="00E47933">
        <w:rPr>
          <w:rFonts w:ascii="Times New Roman" w:hAnsi="Times New Roman"/>
        </w:rPr>
        <w:t xml:space="preserve"> and the maintenance of the reliability and security of the transmission system in the New England Control Area, and specified for submission to the New England Markets for such purposes by the ISO. </w:t>
      </w:r>
    </w:p>
    <w:p w14:paraId="63E54D64" w14:textId="77777777" w:rsidR="008B4530" w:rsidRDefault="008B4530" w:rsidP="008B4530">
      <w:pPr>
        <w:spacing w:after="0" w:line="360" w:lineRule="auto"/>
        <w:rPr>
          <w:rFonts w:ascii="Times New Roman" w:hAnsi="Times New Roman"/>
        </w:rPr>
      </w:pPr>
    </w:p>
    <w:p w14:paraId="63E54D65" w14:textId="12BAB575" w:rsidR="008B4530" w:rsidRDefault="008369D8" w:rsidP="008B4530">
      <w:pPr>
        <w:spacing w:after="0" w:line="360" w:lineRule="auto"/>
        <w:rPr>
          <w:rFonts w:ascii="Times New Roman" w:hAnsi="Times New Roman"/>
        </w:rPr>
      </w:pPr>
      <w:r w:rsidRPr="006D2D83">
        <w:rPr>
          <w:rFonts w:ascii="Times New Roman" w:hAnsi="Times New Roman"/>
          <w:b/>
        </w:rPr>
        <w:t>Offered CLAIM10</w:t>
      </w:r>
      <w:r>
        <w:rPr>
          <w:rFonts w:ascii="Times New Roman" w:hAnsi="Times New Roman"/>
        </w:rPr>
        <w:t xml:space="preserve"> is a Supply Offer value </w:t>
      </w:r>
      <w:r w:rsidR="00B1464F">
        <w:rPr>
          <w:rFonts w:ascii="Times New Roman" w:hAnsi="Times New Roman"/>
        </w:rPr>
        <w:t xml:space="preserve">or a Demand Reduction Offer value </w:t>
      </w:r>
      <w:r>
        <w:rPr>
          <w:rFonts w:ascii="Times New Roman" w:hAnsi="Times New Roman"/>
        </w:rPr>
        <w:t xml:space="preserve">between 0 and the CLAIM10 of the </w:t>
      </w:r>
      <w:r w:rsidR="00B1464F">
        <w:rPr>
          <w:rFonts w:ascii="Times New Roman" w:hAnsi="Times New Roman"/>
        </w:rPr>
        <w:t>r</w:t>
      </w:r>
      <w:r>
        <w:rPr>
          <w:rFonts w:ascii="Times New Roman" w:hAnsi="Times New Roman"/>
        </w:rPr>
        <w:t xml:space="preserve">esource that represents the amount of TMNSR available </w:t>
      </w:r>
      <w:r w:rsidR="00B1464F">
        <w:rPr>
          <w:rFonts w:ascii="Times New Roman" w:hAnsi="Times New Roman"/>
        </w:rPr>
        <w:t xml:space="preserve">either </w:t>
      </w:r>
      <w:r>
        <w:rPr>
          <w:rFonts w:ascii="Times New Roman" w:hAnsi="Times New Roman"/>
        </w:rPr>
        <w:t xml:space="preserve">from </w:t>
      </w:r>
      <w:r w:rsidRPr="002B331A">
        <w:rPr>
          <w:rFonts w:ascii="Times New Roman" w:hAnsi="Times New Roman"/>
        </w:rPr>
        <w:t xml:space="preserve">an off-line </w:t>
      </w:r>
      <w:r w:rsidR="00B1464F">
        <w:rPr>
          <w:rFonts w:ascii="Times New Roman" w:hAnsi="Times New Roman"/>
        </w:rPr>
        <w:t xml:space="preserve">Fast Start Generator </w:t>
      </w:r>
      <w:r w:rsidRPr="002B331A">
        <w:rPr>
          <w:rFonts w:ascii="Times New Roman" w:hAnsi="Times New Roman"/>
        </w:rPr>
        <w:t xml:space="preserve">or </w:t>
      </w:r>
      <w:r w:rsidR="00B1464F">
        <w:rPr>
          <w:rFonts w:ascii="Times New Roman" w:hAnsi="Times New Roman"/>
        </w:rPr>
        <w:t xml:space="preserve">from a Fast Start </w:t>
      </w:r>
      <w:r w:rsidRPr="002B331A">
        <w:rPr>
          <w:rFonts w:ascii="Times New Roman" w:hAnsi="Times New Roman"/>
        </w:rPr>
        <w:t>Demand Response Resource that has not been dispatched</w:t>
      </w:r>
      <w:r>
        <w:rPr>
          <w:rFonts w:ascii="Times New Roman" w:hAnsi="Times New Roman"/>
        </w:rPr>
        <w:t>.</w:t>
      </w:r>
    </w:p>
    <w:p w14:paraId="63E54D66" w14:textId="77777777" w:rsidR="008B4530" w:rsidRDefault="008B4530" w:rsidP="008B4530">
      <w:pPr>
        <w:spacing w:after="0" w:line="360" w:lineRule="auto"/>
        <w:rPr>
          <w:rFonts w:ascii="Times New Roman" w:hAnsi="Times New Roman"/>
        </w:rPr>
      </w:pPr>
    </w:p>
    <w:p w14:paraId="63E54D67" w14:textId="05AEF982" w:rsidR="008B4530" w:rsidRDefault="008369D8" w:rsidP="008B4530">
      <w:pPr>
        <w:spacing w:after="0" w:line="360" w:lineRule="auto"/>
        <w:rPr>
          <w:rFonts w:ascii="Times New Roman" w:hAnsi="Times New Roman"/>
        </w:rPr>
      </w:pPr>
      <w:r w:rsidRPr="006D2D83">
        <w:rPr>
          <w:rFonts w:ascii="Times New Roman" w:hAnsi="Times New Roman"/>
          <w:b/>
        </w:rPr>
        <w:t>Offered CLAIM30</w:t>
      </w:r>
      <w:r>
        <w:rPr>
          <w:rFonts w:ascii="Times New Roman" w:hAnsi="Times New Roman"/>
        </w:rPr>
        <w:t xml:space="preserve"> is a Supply Offer</w:t>
      </w:r>
      <w:r w:rsidR="00B1464F">
        <w:rPr>
          <w:rFonts w:ascii="Times New Roman" w:hAnsi="Times New Roman"/>
        </w:rPr>
        <w:t xml:space="preserve"> value</w:t>
      </w:r>
      <w:r>
        <w:rPr>
          <w:rFonts w:ascii="Times New Roman" w:hAnsi="Times New Roman"/>
        </w:rPr>
        <w:t xml:space="preserve"> or </w:t>
      </w:r>
      <w:r w:rsidR="00B1464F">
        <w:rPr>
          <w:rFonts w:ascii="Times New Roman" w:hAnsi="Times New Roman"/>
        </w:rPr>
        <w:t xml:space="preserve">a </w:t>
      </w:r>
      <w:r>
        <w:rPr>
          <w:rFonts w:ascii="Times New Roman" w:hAnsi="Times New Roman"/>
        </w:rPr>
        <w:t xml:space="preserve">Demand Reduction Offer value between 0 and the CLAIM30 of </w:t>
      </w:r>
      <w:r w:rsidR="00B1464F">
        <w:rPr>
          <w:rFonts w:ascii="Times New Roman" w:hAnsi="Times New Roman"/>
        </w:rPr>
        <w:t>the</w:t>
      </w:r>
      <w:r>
        <w:rPr>
          <w:rFonts w:ascii="Times New Roman" w:hAnsi="Times New Roman"/>
        </w:rPr>
        <w:t xml:space="preserve"> </w:t>
      </w:r>
      <w:r w:rsidR="00B1464F">
        <w:rPr>
          <w:rFonts w:ascii="Times New Roman" w:hAnsi="Times New Roman"/>
        </w:rPr>
        <w:t>r</w:t>
      </w:r>
      <w:r>
        <w:rPr>
          <w:rFonts w:ascii="Times New Roman" w:hAnsi="Times New Roman"/>
        </w:rPr>
        <w:t xml:space="preserve">esource that represents the amount of TMOR available </w:t>
      </w:r>
      <w:r w:rsidR="00B1464F">
        <w:rPr>
          <w:rFonts w:ascii="Times New Roman" w:hAnsi="Times New Roman"/>
        </w:rPr>
        <w:t xml:space="preserve">either </w:t>
      </w:r>
      <w:r>
        <w:rPr>
          <w:rFonts w:ascii="Times New Roman" w:hAnsi="Times New Roman"/>
        </w:rPr>
        <w:t>from</w:t>
      </w:r>
      <w:r w:rsidRPr="00910DFB">
        <w:rPr>
          <w:rFonts w:ascii="Times New Roman" w:hAnsi="Times New Roman"/>
        </w:rPr>
        <w:t xml:space="preserve"> </w:t>
      </w:r>
      <w:r w:rsidRPr="002B331A">
        <w:rPr>
          <w:rFonts w:ascii="Times New Roman" w:hAnsi="Times New Roman"/>
        </w:rPr>
        <w:t>an off-line</w:t>
      </w:r>
      <w:r w:rsidR="00B1464F">
        <w:rPr>
          <w:rFonts w:ascii="Times New Roman" w:hAnsi="Times New Roman"/>
        </w:rPr>
        <w:t xml:space="preserve"> Fast Start Generator</w:t>
      </w:r>
      <w:r w:rsidRPr="002B331A">
        <w:rPr>
          <w:rFonts w:ascii="Times New Roman" w:hAnsi="Times New Roman"/>
        </w:rPr>
        <w:t xml:space="preserve"> or </w:t>
      </w:r>
      <w:r w:rsidR="00B1464F">
        <w:rPr>
          <w:rFonts w:ascii="Times New Roman" w:hAnsi="Times New Roman"/>
        </w:rPr>
        <w:t xml:space="preserve">from a Fast Start </w:t>
      </w:r>
      <w:r w:rsidRPr="002B331A">
        <w:rPr>
          <w:rFonts w:ascii="Times New Roman" w:hAnsi="Times New Roman"/>
        </w:rPr>
        <w:t>Demand Response Resource that has not been dispatched</w:t>
      </w:r>
      <w:r>
        <w:rPr>
          <w:rFonts w:ascii="Times New Roman" w:hAnsi="Times New Roman"/>
        </w:rPr>
        <w:t>.</w:t>
      </w:r>
    </w:p>
    <w:p w14:paraId="63E54D68" w14:textId="77777777" w:rsidR="008B4530" w:rsidRDefault="008B4530" w:rsidP="008B4530">
      <w:pPr>
        <w:spacing w:after="0" w:line="360" w:lineRule="auto"/>
        <w:rPr>
          <w:rFonts w:ascii="Times New Roman" w:hAnsi="Times New Roman"/>
        </w:rPr>
      </w:pPr>
    </w:p>
    <w:p w14:paraId="63E54D6B" w14:textId="29679710" w:rsidR="008B4530" w:rsidRDefault="008369D8" w:rsidP="008B4530">
      <w:pPr>
        <w:spacing w:after="0" w:line="360" w:lineRule="auto"/>
        <w:rPr>
          <w:rFonts w:ascii="Times New Roman" w:hAnsi="Times New Roman"/>
        </w:rPr>
      </w:pPr>
      <w:r w:rsidRPr="008353C5">
        <w:rPr>
          <w:rFonts w:ascii="Times New Roman" w:hAnsi="Times New Roman"/>
          <w:b/>
        </w:rPr>
        <w:t>On-Peak Demand Resource</w:t>
      </w:r>
      <w:r w:rsidRPr="00E47933">
        <w:rPr>
          <w:rFonts w:ascii="Times New Roman" w:hAnsi="Times New Roman"/>
        </w:rPr>
        <w:t xml:space="preserve"> is a type of Demand </w:t>
      </w:r>
      <w:r w:rsidR="007824FE">
        <w:rPr>
          <w:rFonts w:ascii="Times New Roman" w:hAnsi="Times New Roman"/>
        </w:rPr>
        <w:t xml:space="preserve">Capacity </w:t>
      </w:r>
      <w:r w:rsidRPr="00E47933">
        <w:rPr>
          <w:rFonts w:ascii="Times New Roman" w:hAnsi="Times New Roman"/>
        </w:rPr>
        <w:t xml:space="preserve">Resource and means installed measures (e.g., products, equipment, systems, services, practices and/or strategies) on end-use customer facilities that reduce the total amount of electrical energy consumed during Demand Resource On-Peak Hours, while </w:t>
      </w:r>
      <w:r w:rsidRPr="00E47933">
        <w:rPr>
          <w:rFonts w:ascii="Times New Roman" w:hAnsi="Times New Roman"/>
        </w:rPr>
        <w:lastRenderedPageBreak/>
        <w:t xml:space="preserve">delivering a comparable or acceptable level of end-use service.  Such measures include Energy Efficiency, Load Management, and Distributed Generation. </w:t>
      </w:r>
    </w:p>
    <w:p w14:paraId="63E54D6C" w14:textId="77777777" w:rsidR="008B4530" w:rsidRDefault="008B4530" w:rsidP="008B4530">
      <w:pPr>
        <w:spacing w:after="0" w:line="360" w:lineRule="auto"/>
        <w:rPr>
          <w:rFonts w:ascii="Times New Roman" w:hAnsi="Times New Roman"/>
        </w:rPr>
      </w:pPr>
    </w:p>
    <w:p w14:paraId="63E54D6D" w14:textId="77777777" w:rsidR="008B4530" w:rsidRDefault="008369D8" w:rsidP="008B4530">
      <w:pPr>
        <w:spacing w:after="0" w:line="360" w:lineRule="auto"/>
        <w:rPr>
          <w:rFonts w:ascii="Times New Roman" w:hAnsi="Times New Roman"/>
        </w:rPr>
      </w:pPr>
      <w:r w:rsidRPr="008353C5">
        <w:rPr>
          <w:rFonts w:ascii="Times New Roman" w:hAnsi="Times New Roman"/>
          <w:b/>
        </w:rPr>
        <w:t>Open Access Same-Time Information System (OASIS)</w:t>
      </w:r>
      <w:r w:rsidRPr="00E47933">
        <w:rPr>
          <w:rFonts w:ascii="Times New Roman" w:hAnsi="Times New Roman"/>
        </w:rPr>
        <w:t xml:space="preserve"> is the ISO information system and standards of conduct responding to requirements of 18 C.F.R. §37 of the Commission’s regulations and all additional requirements implemented by subsequent Commission orders dealing with OASIS. </w:t>
      </w:r>
    </w:p>
    <w:p w14:paraId="63E54D6E" w14:textId="77777777" w:rsidR="008B4530" w:rsidRPr="00E47933" w:rsidRDefault="008B4530" w:rsidP="008B4530">
      <w:pPr>
        <w:spacing w:after="0" w:line="360" w:lineRule="auto"/>
        <w:rPr>
          <w:rFonts w:ascii="Times New Roman" w:hAnsi="Times New Roman"/>
        </w:rPr>
      </w:pPr>
    </w:p>
    <w:p w14:paraId="63E54D6F" w14:textId="77777777" w:rsidR="008B4530" w:rsidRDefault="008369D8" w:rsidP="008B4530">
      <w:pPr>
        <w:spacing w:after="0" w:line="360" w:lineRule="auto"/>
        <w:rPr>
          <w:rFonts w:ascii="Times New Roman" w:hAnsi="Times New Roman"/>
        </w:rPr>
      </w:pPr>
      <w:r w:rsidRPr="008353C5">
        <w:rPr>
          <w:rFonts w:ascii="Times New Roman" w:hAnsi="Times New Roman"/>
          <w:b/>
        </w:rPr>
        <w:t>Open Access Transmission Tariff (OATT)</w:t>
      </w:r>
      <w:r w:rsidRPr="00E47933">
        <w:rPr>
          <w:rFonts w:ascii="Times New Roman" w:hAnsi="Times New Roman"/>
        </w:rPr>
        <w:t xml:space="preserve"> is Section II </w:t>
      </w:r>
      <w:r>
        <w:rPr>
          <w:rFonts w:ascii="Times New Roman" w:hAnsi="Times New Roman"/>
        </w:rPr>
        <w:t>of the</w:t>
      </w:r>
      <w:r w:rsidRPr="00E47933">
        <w:rPr>
          <w:rFonts w:ascii="Times New Roman" w:hAnsi="Times New Roman"/>
        </w:rPr>
        <w:t xml:space="preserve"> </w:t>
      </w:r>
      <w:r>
        <w:rPr>
          <w:rFonts w:ascii="Times New Roman" w:hAnsi="Times New Roman"/>
        </w:rPr>
        <w:t>ISO New England Inc. Transmission, Markets and Services Tariff</w:t>
      </w:r>
      <w:r w:rsidRPr="00E47933">
        <w:rPr>
          <w:rFonts w:ascii="Times New Roman" w:hAnsi="Times New Roman"/>
        </w:rPr>
        <w:t xml:space="preserve">. </w:t>
      </w:r>
    </w:p>
    <w:p w14:paraId="63E54D70" w14:textId="77777777" w:rsidR="008B4530" w:rsidRPr="00E47933" w:rsidRDefault="008B4530" w:rsidP="008B4530">
      <w:pPr>
        <w:spacing w:after="0" w:line="360" w:lineRule="auto"/>
        <w:rPr>
          <w:rFonts w:ascii="Times New Roman" w:hAnsi="Times New Roman"/>
        </w:rPr>
      </w:pPr>
    </w:p>
    <w:p w14:paraId="63E54D71" w14:textId="77777777" w:rsidR="008B4530" w:rsidRDefault="008369D8" w:rsidP="008B4530">
      <w:pPr>
        <w:spacing w:after="0" w:line="360" w:lineRule="auto"/>
        <w:rPr>
          <w:rFonts w:ascii="Times New Roman" w:hAnsi="Times New Roman"/>
        </w:rPr>
      </w:pPr>
      <w:r w:rsidRPr="008353C5">
        <w:rPr>
          <w:rFonts w:ascii="Times New Roman" w:hAnsi="Times New Roman"/>
          <w:b/>
        </w:rPr>
        <w:t>Operating Authority</w:t>
      </w:r>
      <w:r w:rsidRPr="00E47933">
        <w:rPr>
          <w:rFonts w:ascii="Times New Roman" w:hAnsi="Times New Roman"/>
        </w:rPr>
        <w:t xml:space="preserve"> is defined pursuant to </w:t>
      </w:r>
      <w:r>
        <w:rPr>
          <w:rFonts w:ascii="Times New Roman" w:hAnsi="Times New Roman"/>
        </w:rPr>
        <w:t>a</w:t>
      </w:r>
      <w:r w:rsidRPr="00E47933">
        <w:rPr>
          <w:rFonts w:ascii="Times New Roman" w:hAnsi="Times New Roman"/>
        </w:rPr>
        <w:t xml:space="preserve"> MTOA</w:t>
      </w:r>
      <w:r>
        <w:rPr>
          <w:rFonts w:ascii="Times New Roman" w:hAnsi="Times New Roman"/>
        </w:rPr>
        <w:t>, an OTOA,</w:t>
      </w:r>
      <w:r w:rsidRPr="00E47933">
        <w:rPr>
          <w:rFonts w:ascii="Times New Roman" w:hAnsi="Times New Roman"/>
        </w:rPr>
        <w:t xml:space="preserve"> </w:t>
      </w:r>
      <w:r>
        <w:rPr>
          <w:rFonts w:ascii="Times New Roman" w:hAnsi="Times New Roman"/>
        </w:rPr>
        <w:t>the</w:t>
      </w:r>
      <w:r w:rsidRPr="00E47933">
        <w:rPr>
          <w:rFonts w:ascii="Times New Roman" w:hAnsi="Times New Roman"/>
        </w:rPr>
        <w:t xml:space="preserve"> TOA</w:t>
      </w:r>
      <w:r>
        <w:rPr>
          <w:rFonts w:ascii="Times New Roman" w:hAnsi="Times New Roman"/>
        </w:rPr>
        <w:t xml:space="preserve"> or the OATT,</w:t>
      </w:r>
      <w:r w:rsidRPr="00E47933">
        <w:rPr>
          <w:rFonts w:ascii="Times New Roman" w:hAnsi="Times New Roman"/>
        </w:rPr>
        <w:t xml:space="preserve"> as applicable. </w:t>
      </w:r>
    </w:p>
    <w:p w14:paraId="63E54D72" w14:textId="77777777" w:rsidR="008B4530" w:rsidRPr="00E47933" w:rsidRDefault="008B4530" w:rsidP="008B4530">
      <w:pPr>
        <w:spacing w:after="0" w:line="360" w:lineRule="auto"/>
        <w:rPr>
          <w:rFonts w:ascii="Times New Roman" w:hAnsi="Times New Roman"/>
        </w:rPr>
      </w:pPr>
    </w:p>
    <w:p w14:paraId="63E54D73" w14:textId="77777777" w:rsidR="008B4530" w:rsidRDefault="008369D8" w:rsidP="008B4530">
      <w:pPr>
        <w:spacing w:after="0" w:line="360" w:lineRule="auto"/>
        <w:rPr>
          <w:rFonts w:ascii="Times New Roman" w:hAnsi="Times New Roman"/>
        </w:rPr>
      </w:pPr>
      <w:r w:rsidRPr="008353C5">
        <w:rPr>
          <w:rFonts w:ascii="Times New Roman" w:hAnsi="Times New Roman"/>
          <w:b/>
        </w:rPr>
        <w:t>Operating Data</w:t>
      </w:r>
      <w:r w:rsidRPr="00E47933">
        <w:rPr>
          <w:rFonts w:ascii="Times New Roman" w:hAnsi="Times New Roman"/>
        </w:rPr>
        <w:t xml:space="preserve"> means GADS Data, data equivalent to GADS Data, CARL Data, metered </w:t>
      </w:r>
      <w:r>
        <w:rPr>
          <w:rFonts w:ascii="Times New Roman" w:hAnsi="Times New Roman"/>
        </w:rPr>
        <w:t>l</w:t>
      </w:r>
      <w:r w:rsidRPr="00E47933">
        <w:rPr>
          <w:rFonts w:ascii="Times New Roman" w:hAnsi="Times New Roman"/>
        </w:rPr>
        <w:t xml:space="preserve">oad data, or actual system failure occurrences data, all as described in the ISO </w:t>
      </w:r>
      <w:r>
        <w:rPr>
          <w:rFonts w:ascii="Times New Roman" w:hAnsi="Times New Roman"/>
        </w:rPr>
        <w:t xml:space="preserve">New England Operating </w:t>
      </w:r>
      <w:r w:rsidRPr="00E47933">
        <w:rPr>
          <w:rFonts w:ascii="Times New Roman" w:hAnsi="Times New Roman"/>
        </w:rPr>
        <w:t xml:space="preserve">Procedures. </w:t>
      </w:r>
    </w:p>
    <w:p w14:paraId="63E54D74" w14:textId="77777777" w:rsidR="008B4530" w:rsidRDefault="008B4530" w:rsidP="008B4530">
      <w:pPr>
        <w:spacing w:after="0" w:line="360" w:lineRule="auto"/>
        <w:rPr>
          <w:rFonts w:ascii="Times New Roman" w:hAnsi="Times New Roman"/>
        </w:rPr>
      </w:pPr>
    </w:p>
    <w:p w14:paraId="63E54D75" w14:textId="77777777" w:rsidR="008B4530" w:rsidRDefault="008369D8" w:rsidP="008B4530">
      <w:pPr>
        <w:spacing w:after="0" w:line="360" w:lineRule="auto"/>
        <w:rPr>
          <w:rFonts w:ascii="Times New Roman" w:hAnsi="Times New Roman"/>
        </w:rPr>
      </w:pPr>
      <w:r w:rsidRPr="008353C5">
        <w:rPr>
          <w:rFonts w:ascii="Times New Roman" w:hAnsi="Times New Roman"/>
          <w:b/>
        </w:rPr>
        <w:t>Operating Day</w:t>
      </w:r>
      <w:r w:rsidRPr="00E47933">
        <w:rPr>
          <w:rFonts w:ascii="Times New Roman" w:hAnsi="Times New Roman"/>
        </w:rPr>
        <w:t xml:space="preserve"> means the calendar day period beginning at midnight for which transactions on the New England Markets are scheduled. </w:t>
      </w:r>
    </w:p>
    <w:p w14:paraId="63E54D76" w14:textId="77777777" w:rsidR="008B4530" w:rsidRPr="00E47933" w:rsidRDefault="008B4530" w:rsidP="008B4530">
      <w:pPr>
        <w:spacing w:after="0" w:line="360" w:lineRule="auto"/>
        <w:rPr>
          <w:rFonts w:ascii="Times New Roman" w:hAnsi="Times New Roman"/>
        </w:rPr>
      </w:pPr>
    </w:p>
    <w:p w14:paraId="63E54D77" w14:textId="77777777" w:rsidR="008B4530" w:rsidRDefault="008369D8" w:rsidP="008B4530">
      <w:pPr>
        <w:spacing w:after="0" w:line="360" w:lineRule="auto"/>
        <w:rPr>
          <w:rFonts w:ascii="Times New Roman" w:hAnsi="Times New Roman"/>
        </w:rPr>
      </w:pPr>
      <w:r w:rsidRPr="008353C5">
        <w:rPr>
          <w:rFonts w:ascii="Times New Roman" w:hAnsi="Times New Roman"/>
          <w:b/>
        </w:rPr>
        <w:t>Operating Reserve</w:t>
      </w:r>
      <w:r w:rsidRPr="00E47933">
        <w:rPr>
          <w:rFonts w:ascii="Times New Roman" w:hAnsi="Times New Roman"/>
        </w:rPr>
        <w:t xml:space="preserve"> means Ten-Minute Spinning Reserve (TMSR), Ten-Minute Non-Spinning Reserve (TMNSR) and Thirty-Minute Operating Reserve (TMOR). </w:t>
      </w:r>
    </w:p>
    <w:p w14:paraId="63E54D78" w14:textId="77777777" w:rsidR="008B4530" w:rsidRDefault="008B4530" w:rsidP="008B4530">
      <w:pPr>
        <w:spacing w:after="0" w:line="360" w:lineRule="auto"/>
        <w:rPr>
          <w:rFonts w:ascii="Times New Roman" w:hAnsi="Times New Roman"/>
        </w:rPr>
      </w:pPr>
    </w:p>
    <w:p w14:paraId="63E54D79" w14:textId="77777777" w:rsidR="008B4530" w:rsidRDefault="008369D8" w:rsidP="008B4530">
      <w:pPr>
        <w:spacing w:after="0" w:line="360" w:lineRule="auto"/>
        <w:rPr>
          <w:rFonts w:ascii="Times New Roman" w:hAnsi="Times New Roman"/>
        </w:rPr>
      </w:pPr>
      <w:r w:rsidRPr="008353C5">
        <w:rPr>
          <w:rFonts w:ascii="Times New Roman" w:hAnsi="Times New Roman"/>
          <w:b/>
        </w:rPr>
        <w:t>Operations Date</w:t>
      </w:r>
      <w:r w:rsidRPr="00E47933">
        <w:rPr>
          <w:rFonts w:ascii="Times New Roman" w:hAnsi="Times New Roman"/>
        </w:rPr>
        <w:t xml:space="preserve"> is February 1, 2005. </w:t>
      </w:r>
    </w:p>
    <w:p w14:paraId="63E54D7A" w14:textId="77777777" w:rsidR="008B4530" w:rsidRDefault="008B4530" w:rsidP="008B4530">
      <w:pPr>
        <w:spacing w:after="0" w:line="360" w:lineRule="auto"/>
        <w:rPr>
          <w:rFonts w:ascii="Times New Roman" w:hAnsi="Times New Roman"/>
        </w:rPr>
      </w:pPr>
    </w:p>
    <w:p w14:paraId="63E54D7B" w14:textId="77777777" w:rsidR="008B4530" w:rsidRDefault="008369D8" w:rsidP="008B4530">
      <w:pPr>
        <w:spacing w:after="0" w:line="360" w:lineRule="auto"/>
        <w:rPr>
          <w:rFonts w:ascii="Times New Roman" w:hAnsi="Times New Roman"/>
        </w:rPr>
      </w:pPr>
      <w:r w:rsidRPr="00D907A3">
        <w:rPr>
          <w:rFonts w:ascii="Times New Roman" w:hAnsi="Times New Roman"/>
          <w:b/>
        </w:rPr>
        <w:t>OTF Service</w:t>
      </w:r>
      <w:r w:rsidRPr="00E47933">
        <w:rPr>
          <w:rFonts w:ascii="Times New Roman" w:hAnsi="Times New Roman"/>
        </w:rPr>
        <w:t xml:space="preserve"> is transmission service over OTF as provided for in Schedule 20. </w:t>
      </w:r>
    </w:p>
    <w:p w14:paraId="63E54D7C" w14:textId="77777777" w:rsidR="008B4530" w:rsidRPr="00E47933" w:rsidRDefault="008B4530" w:rsidP="008B4530">
      <w:pPr>
        <w:spacing w:after="0" w:line="360" w:lineRule="auto"/>
        <w:rPr>
          <w:rFonts w:ascii="Times New Roman" w:hAnsi="Times New Roman"/>
        </w:rPr>
      </w:pPr>
    </w:p>
    <w:p w14:paraId="63E54D7D" w14:textId="77777777" w:rsidR="008B4530" w:rsidRDefault="008369D8" w:rsidP="008B4530">
      <w:pPr>
        <w:spacing w:after="0" w:line="360" w:lineRule="auto"/>
        <w:rPr>
          <w:rFonts w:ascii="Times New Roman" w:hAnsi="Times New Roman"/>
        </w:rPr>
      </w:pPr>
      <w:r w:rsidRPr="008353C5">
        <w:rPr>
          <w:rFonts w:ascii="Times New Roman" w:hAnsi="Times New Roman"/>
          <w:b/>
        </w:rPr>
        <w:t>Other Transmission Facility (OTF)</w:t>
      </w:r>
      <w:r w:rsidRPr="00E47933">
        <w:rPr>
          <w:rFonts w:ascii="Times New Roman" w:hAnsi="Times New Roman"/>
        </w:rPr>
        <w:t xml:space="preserve"> are the transmission facilities owned by Transmission Owners, defined and classified as OTF pursuant to Schedule 20, over which the ISO shall exercise Operating Authority in accordance with the terms set forth in the OTOA, rated 69 kV or above, and required to allow energy from significant power sources to move freely on the New England Transmission System.  OTF classification shall be limited to the Phase I/II HVDC-TF. </w:t>
      </w:r>
    </w:p>
    <w:p w14:paraId="63E54D7E" w14:textId="77777777" w:rsidR="008B4530" w:rsidRPr="00E47933" w:rsidRDefault="008B4530" w:rsidP="008B4530">
      <w:pPr>
        <w:spacing w:after="0" w:line="360" w:lineRule="auto"/>
        <w:rPr>
          <w:rFonts w:ascii="Times New Roman" w:hAnsi="Times New Roman"/>
        </w:rPr>
      </w:pPr>
    </w:p>
    <w:p w14:paraId="63E54D7F" w14:textId="77777777" w:rsidR="008B4530" w:rsidRDefault="008369D8" w:rsidP="008B4530">
      <w:pPr>
        <w:spacing w:after="0" w:line="360" w:lineRule="auto"/>
        <w:rPr>
          <w:rFonts w:ascii="Times New Roman" w:hAnsi="Times New Roman"/>
        </w:rPr>
      </w:pPr>
      <w:r w:rsidRPr="008353C5">
        <w:rPr>
          <w:rFonts w:ascii="Times New Roman" w:hAnsi="Times New Roman"/>
          <w:b/>
        </w:rPr>
        <w:t>Other Transmission Operating Agreements (OTOA)</w:t>
      </w:r>
      <w:r w:rsidRPr="00E47933">
        <w:rPr>
          <w:rFonts w:ascii="Times New Roman" w:hAnsi="Times New Roman"/>
        </w:rPr>
        <w:t xml:space="preserve"> is the agreement(s) between the ISO, an OTO and/or the associated service provider(s) with respect to an OTF, which includes the HVDC Transmission Operating Agreement and the Phase I/II HVDC-TF Transmission Service Administration Agreement.  </w:t>
      </w:r>
      <w:r w:rsidRPr="00E47933">
        <w:rPr>
          <w:rFonts w:ascii="Times New Roman" w:hAnsi="Times New Roman"/>
        </w:rPr>
        <w:lastRenderedPageBreak/>
        <w:t xml:space="preserve">With respect to the Phase I/II HVDC-TF, the HVDC Transmission Operating Agreement covers the rights and responsibilities for the operation of the facility and the Phase I/II HVDC-TF Transmission Service Administration Agreement covers the rights and responsibilities for the administration of transmission service. </w:t>
      </w:r>
    </w:p>
    <w:p w14:paraId="63E54D80" w14:textId="77777777" w:rsidR="008B4530" w:rsidRPr="00E47933" w:rsidRDefault="008B4530" w:rsidP="008B4530">
      <w:pPr>
        <w:spacing w:after="0" w:line="360" w:lineRule="auto"/>
        <w:rPr>
          <w:rFonts w:ascii="Times New Roman" w:hAnsi="Times New Roman"/>
        </w:rPr>
      </w:pPr>
    </w:p>
    <w:p w14:paraId="63E54D81" w14:textId="77777777" w:rsidR="008B4530" w:rsidRDefault="008369D8" w:rsidP="008B4530">
      <w:pPr>
        <w:spacing w:after="0" w:line="360" w:lineRule="auto"/>
        <w:rPr>
          <w:rFonts w:ascii="Times New Roman" w:hAnsi="Times New Roman"/>
        </w:rPr>
      </w:pPr>
      <w:r w:rsidRPr="008353C5">
        <w:rPr>
          <w:rFonts w:ascii="Times New Roman" w:hAnsi="Times New Roman"/>
          <w:b/>
        </w:rPr>
        <w:t>Other Transmission Owner (OTO)</w:t>
      </w:r>
      <w:r w:rsidRPr="00E47933">
        <w:rPr>
          <w:rFonts w:ascii="Times New Roman" w:hAnsi="Times New Roman"/>
        </w:rPr>
        <w:t xml:space="preserve"> is an owner of OTF. </w:t>
      </w:r>
    </w:p>
    <w:p w14:paraId="63E54D82" w14:textId="77777777" w:rsidR="008B4530" w:rsidRDefault="008B4530" w:rsidP="008B4530">
      <w:pPr>
        <w:spacing w:after="0" w:line="360" w:lineRule="auto"/>
        <w:rPr>
          <w:rFonts w:ascii="Times New Roman" w:hAnsi="Times New Roman"/>
        </w:rPr>
      </w:pPr>
    </w:p>
    <w:p w14:paraId="63E54D83" w14:textId="28A67945" w:rsidR="008B4530" w:rsidRDefault="008369D8" w:rsidP="008B4530">
      <w:pPr>
        <w:spacing w:after="0" w:line="360" w:lineRule="auto"/>
        <w:rPr>
          <w:rFonts w:ascii="Times New Roman" w:hAnsi="Times New Roman"/>
        </w:rPr>
      </w:pPr>
      <w:r w:rsidRPr="008353C5">
        <w:rPr>
          <w:rFonts w:ascii="Times New Roman" w:hAnsi="Times New Roman"/>
          <w:b/>
        </w:rPr>
        <w:t>Ownership Share</w:t>
      </w:r>
      <w:r w:rsidRPr="00E47933">
        <w:rPr>
          <w:rFonts w:ascii="Times New Roman" w:hAnsi="Times New Roman"/>
        </w:rPr>
        <w:t xml:space="preserve"> is a right or obligation, for purposes of settlement, to a percentage share of all credits or charges associated with a </w:t>
      </w:r>
      <w:r w:rsidR="00921AFB">
        <w:rPr>
          <w:rFonts w:ascii="Times New Roman" w:hAnsi="Times New Roman"/>
        </w:rPr>
        <w:t xml:space="preserve">Generator Asset </w:t>
      </w:r>
      <w:r w:rsidRPr="00E47933">
        <w:rPr>
          <w:rFonts w:ascii="Times New Roman" w:hAnsi="Times New Roman"/>
        </w:rPr>
        <w:t xml:space="preserve">or </w:t>
      </w:r>
      <w:r w:rsidR="00921AFB">
        <w:rPr>
          <w:rFonts w:ascii="Times New Roman" w:hAnsi="Times New Roman"/>
        </w:rPr>
        <w:t xml:space="preserve">a </w:t>
      </w:r>
      <w:r w:rsidRPr="00E47933">
        <w:rPr>
          <w:rFonts w:ascii="Times New Roman" w:hAnsi="Times New Roman"/>
        </w:rPr>
        <w:t xml:space="preserve">Load Asset, where such </w:t>
      </w:r>
      <w:r w:rsidR="00921AFB">
        <w:rPr>
          <w:rFonts w:ascii="Times New Roman" w:hAnsi="Times New Roman"/>
        </w:rPr>
        <w:t xml:space="preserve">facility </w:t>
      </w:r>
      <w:r w:rsidRPr="00E47933">
        <w:rPr>
          <w:rFonts w:ascii="Times New Roman" w:hAnsi="Times New Roman"/>
        </w:rPr>
        <w:t xml:space="preserve">is interconnected to the New England Transmission System. </w:t>
      </w:r>
    </w:p>
    <w:p w14:paraId="63E54D84" w14:textId="77777777" w:rsidR="008B4530" w:rsidRDefault="008B4530" w:rsidP="008B4530">
      <w:pPr>
        <w:spacing w:after="0" w:line="360" w:lineRule="auto"/>
        <w:rPr>
          <w:rFonts w:ascii="Times New Roman" w:hAnsi="Times New Roman"/>
        </w:rPr>
      </w:pPr>
    </w:p>
    <w:p w14:paraId="63E54D85" w14:textId="77777777" w:rsidR="008B4530" w:rsidRDefault="008369D8" w:rsidP="008B4530">
      <w:pPr>
        <w:spacing w:after="0" w:line="360" w:lineRule="auto"/>
        <w:rPr>
          <w:rFonts w:ascii="Times New Roman" w:hAnsi="Times New Roman"/>
        </w:rPr>
      </w:pPr>
      <w:r w:rsidRPr="00735F0E">
        <w:rPr>
          <w:rFonts w:ascii="Times New Roman" w:hAnsi="Times New Roman"/>
          <w:b/>
        </w:rPr>
        <w:t>Participant Expenses</w:t>
      </w:r>
      <w:r>
        <w:rPr>
          <w:rFonts w:ascii="Times New Roman" w:hAnsi="Times New Roman"/>
        </w:rPr>
        <w:t xml:space="preserve"> are defined in Section 1 of the Participants Agreement.</w:t>
      </w:r>
    </w:p>
    <w:p w14:paraId="63E54D86" w14:textId="77777777" w:rsidR="008B4530" w:rsidRDefault="008B4530" w:rsidP="008B4530">
      <w:pPr>
        <w:spacing w:after="0" w:line="360" w:lineRule="auto"/>
        <w:rPr>
          <w:rFonts w:ascii="Times New Roman" w:hAnsi="Times New Roman"/>
        </w:rPr>
      </w:pPr>
    </w:p>
    <w:p w14:paraId="63E54D87" w14:textId="77777777" w:rsidR="008B4530" w:rsidRDefault="008369D8" w:rsidP="008B4530">
      <w:pPr>
        <w:spacing w:after="0" w:line="360" w:lineRule="auto"/>
        <w:rPr>
          <w:rFonts w:ascii="Times New Roman" w:hAnsi="Times New Roman"/>
        </w:rPr>
      </w:pPr>
      <w:r w:rsidRPr="00735F0E">
        <w:rPr>
          <w:rFonts w:ascii="Times New Roman" w:hAnsi="Times New Roman"/>
          <w:b/>
        </w:rPr>
        <w:t>Participant Required Balance</w:t>
      </w:r>
      <w:r>
        <w:rPr>
          <w:rFonts w:ascii="Times New Roman" w:hAnsi="Times New Roman"/>
        </w:rPr>
        <w:t xml:space="preserve"> is defined in Section 5.3 of the ISO New England Billing Policy.</w:t>
      </w:r>
    </w:p>
    <w:p w14:paraId="63E54D88" w14:textId="77777777" w:rsidR="008B4530" w:rsidRDefault="008B4530" w:rsidP="008B4530">
      <w:pPr>
        <w:spacing w:after="0" w:line="360" w:lineRule="auto"/>
        <w:rPr>
          <w:rFonts w:ascii="Times New Roman" w:hAnsi="Times New Roman"/>
        </w:rPr>
      </w:pPr>
    </w:p>
    <w:p w14:paraId="63E54D89" w14:textId="77777777" w:rsidR="008B4530" w:rsidRDefault="008369D8" w:rsidP="008B4530">
      <w:pPr>
        <w:spacing w:after="0" w:line="360" w:lineRule="auto"/>
        <w:rPr>
          <w:rFonts w:ascii="Times New Roman" w:hAnsi="Times New Roman"/>
        </w:rPr>
      </w:pPr>
      <w:r w:rsidRPr="00A948DC">
        <w:rPr>
          <w:rFonts w:ascii="Times New Roman" w:hAnsi="Times New Roman"/>
          <w:b/>
        </w:rPr>
        <w:t>Participant Vote</w:t>
      </w:r>
      <w:r>
        <w:rPr>
          <w:rFonts w:ascii="Times New Roman" w:hAnsi="Times New Roman"/>
        </w:rPr>
        <w:t xml:space="preserve"> is defined in Section 1 of the Participants Agreement.</w:t>
      </w:r>
    </w:p>
    <w:p w14:paraId="63E54D8A" w14:textId="77777777" w:rsidR="008B4530" w:rsidRPr="00E47933" w:rsidRDefault="008B4530" w:rsidP="008B4530">
      <w:pPr>
        <w:spacing w:after="0" w:line="360" w:lineRule="auto"/>
        <w:rPr>
          <w:rFonts w:ascii="Times New Roman" w:hAnsi="Times New Roman"/>
        </w:rPr>
      </w:pPr>
    </w:p>
    <w:p w14:paraId="63E54D8B" w14:textId="77777777" w:rsidR="008B4530" w:rsidRDefault="008369D8" w:rsidP="008B4530">
      <w:pPr>
        <w:spacing w:after="0" w:line="360" w:lineRule="auto"/>
        <w:rPr>
          <w:rFonts w:ascii="Times New Roman" w:hAnsi="Times New Roman"/>
        </w:rPr>
      </w:pPr>
      <w:r w:rsidRPr="008353C5">
        <w:rPr>
          <w:rFonts w:ascii="Times New Roman" w:hAnsi="Times New Roman"/>
          <w:b/>
        </w:rPr>
        <w:t>Participants Agreement</w:t>
      </w:r>
      <w:r w:rsidRPr="00E47933">
        <w:rPr>
          <w:rFonts w:ascii="Times New Roman" w:hAnsi="Times New Roman"/>
        </w:rPr>
        <w:t xml:space="preserve"> is the agreement among the ISO, the New England Power Pool and Individual Participants, as amended from time to time, on file with the Commission. </w:t>
      </w:r>
    </w:p>
    <w:p w14:paraId="63E54D8C" w14:textId="77777777" w:rsidR="008B4530" w:rsidRPr="00E47933" w:rsidRDefault="008B4530" w:rsidP="008B4530">
      <w:pPr>
        <w:spacing w:after="0" w:line="360" w:lineRule="auto"/>
        <w:rPr>
          <w:rFonts w:ascii="Times New Roman" w:hAnsi="Times New Roman"/>
        </w:rPr>
      </w:pPr>
    </w:p>
    <w:p w14:paraId="63E54D8D" w14:textId="77777777" w:rsidR="008B4530" w:rsidRDefault="008369D8" w:rsidP="008B4530">
      <w:pPr>
        <w:spacing w:after="0" w:line="360" w:lineRule="auto"/>
        <w:rPr>
          <w:rFonts w:ascii="Times New Roman" w:hAnsi="Times New Roman"/>
        </w:rPr>
      </w:pPr>
      <w:r w:rsidRPr="00D907A3">
        <w:rPr>
          <w:rFonts w:ascii="Times New Roman" w:hAnsi="Times New Roman"/>
          <w:b/>
        </w:rPr>
        <w:t>Participants Committee</w:t>
      </w:r>
      <w:r w:rsidRPr="00E47933">
        <w:rPr>
          <w:rFonts w:ascii="Times New Roman" w:hAnsi="Times New Roman"/>
        </w:rPr>
        <w:t xml:space="preserve"> is the principal committee referred to in the Participants Agreement. </w:t>
      </w:r>
    </w:p>
    <w:p w14:paraId="63E54D8E" w14:textId="77777777" w:rsidR="008B4530" w:rsidRPr="00E47933" w:rsidRDefault="008B4530" w:rsidP="008B4530">
      <w:pPr>
        <w:spacing w:after="0" w:line="360" w:lineRule="auto"/>
        <w:rPr>
          <w:rFonts w:ascii="Times New Roman" w:hAnsi="Times New Roman"/>
        </w:rPr>
      </w:pPr>
    </w:p>
    <w:p w14:paraId="63E54D8F" w14:textId="77777777" w:rsidR="008B4530" w:rsidRDefault="008369D8" w:rsidP="008B4530">
      <w:pPr>
        <w:spacing w:after="0" w:line="360" w:lineRule="auto"/>
        <w:rPr>
          <w:rFonts w:ascii="Times New Roman" w:hAnsi="Times New Roman"/>
        </w:rPr>
      </w:pPr>
      <w:r w:rsidRPr="00D907A3">
        <w:rPr>
          <w:rFonts w:ascii="Times New Roman" w:hAnsi="Times New Roman"/>
          <w:b/>
        </w:rPr>
        <w:t>Participating Transmission Owner (PTO)</w:t>
      </w:r>
      <w:r w:rsidRPr="00E47933">
        <w:rPr>
          <w:rFonts w:ascii="Times New Roman" w:hAnsi="Times New Roman"/>
        </w:rPr>
        <w:t xml:space="preserve"> is a transmission owner that is a party to the TOA. </w:t>
      </w:r>
    </w:p>
    <w:p w14:paraId="54DDB89C" w14:textId="77777777" w:rsidR="007824FE" w:rsidRDefault="007824FE" w:rsidP="008B4530">
      <w:pPr>
        <w:spacing w:after="0" w:line="360" w:lineRule="auto"/>
        <w:rPr>
          <w:rFonts w:ascii="Times New Roman" w:hAnsi="Times New Roman"/>
        </w:rPr>
      </w:pPr>
    </w:p>
    <w:p w14:paraId="6A24171B" w14:textId="77777777" w:rsidR="007824FE" w:rsidRPr="00CB32AE" w:rsidRDefault="007824FE" w:rsidP="007824FE">
      <w:pPr>
        <w:spacing w:after="0" w:line="360" w:lineRule="auto"/>
        <w:rPr>
          <w:rFonts w:ascii="Times New Roman" w:hAnsi="Times New Roman"/>
          <w:i/>
        </w:rPr>
      </w:pPr>
      <w:r w:rsidRPr="002F33E6">
        <w:rPr>
          <w:rFonts w:ascii="Times New Roman" w:hAnsi="Times New Roman"/>
          <w:b/>
        </w:rPr>
        <w:t xml:space="preserve">Passive DR Audit </w:t>
      </w:r>
      <w:r w:rsidRPr="002F33E6">
        <w:rPr>
          <w:rFonts w:ascii="Times New Roman" w:hAnsi="Times New Roman"/>
        </w:rPr>
        <w:t xml:space="preserve">is the audit performed </w:t>
      </w:r>
      <w:r w:rsidRPr="0088057F">
        <w:rPr>
          <w:rFonts w:ascii="Times New Roman" w:hAnsi="Times New Roman"/>
        </w:rPr>
        <w:t xml:space="preserve">pursuant to Section </w:t>
      </w:r>
      <w:r w:rsidRPr="00F7536D">
        <w:rPr>
          <w:rFonts w:ascii="Times New Roman" w:hAnsi="Times New Roman"/>
        </w:rPr>
        <w:t>III.13.6.1.5.</w:t>
      </w:r>
      <w:r>
        <w:rPr>
          <w:rFonts w:ascii="Times New Roman" w:hAnsi="Times New Roman"/>
        </w:rPr>
        <w:t>4</w:t>
      </w:r>
      <w:r w:rsidRPr="0088057F">
        <w:rPr>
          <w:rFonts w:ascii="Times New Roman" w:hAnsi="Times New Roman"/>
        </w:rPr>
        <w:t>.</w:t>
      </w:r>
    </w:p>
    <w:p w14:paraId="05975016" w14:textId="77777777" w:rsidR="007824FE" w:rsidRDefault="007824FE" w:rsidP="007824FE">
      <w:pPr>
        <w:spacing w:after="0" w:line="360" w:lineRule="auto"/>
        <w:rPr>
          <w:rFonts w:ascii="Times New Roman" w:hAnsi="Times New Roman"/>
          <w:b/>
        </w:rPr>
      </w:pPr>
    </w:p>
    <w:p w14:paraId="18E81757" w14:textId="77777777" w:rsidR="007824FE" w:rsidRPr="00B5215B" w:rsidRDefault="007824FE" w:rsidP="007824FE">
      <w:pPr>
        <w:spacing w:after="0" w:line="360" w:lineRule="auto"/>
        <w:rPr>
          <w:rFonts w:ascii="Times New Roman" w:hAnsi="Times New Roman"/>
        </w:rPr>
      </w:pPr>
      <w:r w:rsidRPr="009763E2">
        <w:rPr>
          <w:rFonts w:ascii="Times New Roman" w:hAnsi="Times New Roman"/>
          <w:b/>
        </w:rPr>
        <w:t>Passive</w:t>
      </w:r>
      <w:r>
        <w:rPr>
          <w:rFonts w:ascii="Times New Roman" w:hAnsi="Times New Roman"/>
          <w:b/>
        </w:rPr>
        <w:t xml:space="preserve"> </w:t>
      </w:r>
      <w:r w:rsidRPr="00255108">
        <w:rPr>
          <w:rFonts w:ascii="Times New Roman" w:hAnsi="Times New Roman"/>
          <w:b/>
        </w:rPr>
        <w:t>D</w:t>
      </w:r>
      <w:r>
        <w:rPr>
          <w:rFonts w:ascii="Times New Roman" w:hAnsi="Times New Roman"/>
          <w:b/>
        </w:rPr>
        <w:t>R</w:t>
      </w:r>
      <w:r w:rsidRPr="00255108">
        <w:rPr>
          <w:rFonts w:ascii="Times New Roman" w:hAnsi="Times New Roman"/>
          <w:b/>
        </w:rPr>
        <w:t xml:space="preserve"> Auditing Period</w:t>
      </w:r>
      <w:r>
        <w:rPr>
          <w:rFonts w:ascii="Times New Roman" w:hAnsi="Times New Roman"/>
        </w:rPr>
        <w:t xml:space="preserve"> is the summer </w:t>
      </w:r>
      <w:r w:rsidRPr="009763E2">
        <w:rPr>
          <w:rFonts w:ascii="Times New Roman" w:hAnsi="Times New Roman"/>
        </w:rPr>
        <w:t>Passive</w:t>
      </w:r>
      <w:r>
        <w:rPr>
          <w:rFonts w:ascii="Times New Roman" w:hAnsi="Times New Roman"/>
        </w:rPr>
        <w:t xml:space="preserve"> DR Auditing Period (June 1 to August 31) or winter </w:t>
      </w:r>
      <w:r w:rsidRPr="009763E2">
        <w:rPr>
          <w:rFonts w:ascii="Times New Roman" w:hAnsi="Times New Roman"/>
        </w:rPr>
        <w:t>Passive</w:t>
      </w:r>
      <w:r>
        <w:rPr>
          <w:rFonts w:ascii="Times New Roman" w:hAnsi="Times New Roman"/>
        </w:rPr>
        <w:t xml:space="preserve"> DR Auditing Period (December 1 to January 31) applicable to On-Peak Demand Resources and Seasonal Peak Demand </w:t>
      </w:r>
      <w:r w:rsidRPr="009763E2">
        <w:rPr>
          <w:rFonts w:ascii="Times New Roman" w:hAnsi="Times New Roman"/>
        </w:rPr>
        <w:t>Resources</w:t>
      </w:r>
      <w:r>
        <w:rPr>
          <w:rFonts w:ascii="Times New Roman" w:hAnsi="Times New Roman"/>
        </w:rPr>
        <w:t xml:space="preserve">. </w:t>
      </w:r>
    </w:p>
    <w:p w14:paraId="63E54D90" w14:textId="2AAD076F" w:rsidR="008B4530" w:rsidRDefault="008B4530" w:rsidP="008B4530">
      <w:pPr>
        <w:spacing w:after="0" w:line="360" w:lineRule="auto"/>
        <w:rPr>
          <w:rFonts w:ascii="Times New Roman" w:hAnsi="Times New Roman"/>
        </w:rPr>
      </w:pPr>
    </w:p>
    <w:p w14:paraId="63E54D91" w14:textId="77777777" w:rsidR="008B4530" w:rsidRDefault="008369D8" w:rsidP="008B4530">
      <w:pPr>
        <w:spacing w:after="0" w:line="360" w:lineRule="auto"/>
        <w:rPr>
          <w:rFonts w:ascii="Times New Roman" w:hAnsi="Times New Roman"/>
        </w:rPr>
      </w:pPr>
      <w:r w:rsidRPr="00735F0E">
        <w:rPr>
          <w:rFonts w:ascii="Times New Roman" w:hAnsi="Times New Roman"/>
          <w:b/>
        </w:rPr>
        <w:t>Payment</w:t>
      </w:r>
      <w:r>
        <w:rPr>
          <w:rFonts w:ascii="Times New Roman" w:hAnsi="Times New Roman"/>
        </w:rPr>
        <w:t xml:space="preserve"> is a sum of money due to a Covered Entity from the ISO.</w:t>
      </w:r>
    </w:p>
    <w:p w14:paraId="63E54D92" w14:textId="77777777" w:rsidR="008B4530" w:rsidRDefault="008B4530" w:rsidP="008B4530">
      <w:pPr>
        <w:spacing w:after="0" w:line="360" w:lineRule="auto"/>
        <w:rPr>
          <w:rFonts w:ascii="Times New Roman" w:hAnsi="Times New Roman"/>
        </w:rPr>
      </w:pPr>
    </w:p>
    <w:p w14:paraId="63E54D93" w14:textId="77777777" w:rsidR="008B4530" w:rsidRDefault="008369D8" w:rsidP="008B4530">
      <w:pPr>
        <w:spacing w:after="0" w:line="360" w:lineRule="auto"/>
        <w:rPr>
          <w:rFonts w:ascii="Times New Roman" w:hAnsi="Times New Roman"/>
        </w:rPr>
      </w:pPr>
      <w:r w:rsidRPr="00735F0E">
        <w:rPr>
          <w:rFonts w:ascii="Times New Roman" w:hAnsi="Times New Roman"/>
          <w:b/>
        </w:rPr>
        <w:t>Payment Default Shortfall Fund</w:t>
      </w:r>
      <w:r>
        <w:rPr>
          <w:rFonts w:ascii="Times New Roman" w:hAnsi="Times New Roman"/>
        </w:rPr>
        <w:t xml:space="preserve"> is defined in Section 5.1 of the ISO New England Billing Policy.</w:t>
      </w:r>
    </w:p>
    <w:p w14:paraId="63E54D94" w14:textId="77777777" w:rsidR="008B4530" w:rsidRPr="00E47933" w:rsidRDefault="008B4530" w:rsidP="008B4530">
      <w:pPr>
        <w:spacing w:after="0" w:line="360" w:lineRule="auto"/>
        <w:rPr>
          <w:rFonts w:ascii="Times New Roman" w:hAnsi="Times New Roman"/>
        </w:rPr>
      </w:pPr>
    </w:p>
    <w:p w14:paraId="63E54D95" w14:textId="77777777" w:rsidR="008B4530" w:rsidRDefault="008369D8" w:rsidP="008B4530">
      <w:pPr>
        <w:spacing w:after="0" w:line="360" w:lineRule="auto"/>
        <w:rPr>
          <w:rFonts w:ascii="Times New Roman" w:hAnsi="Times New Roman"/>
        </w:rPr>
      </w:pPr>
      <w:r w:rsidRPr="00D907A3">
        <w:rPr>
          <w:rFonts w:ascii="Times New Roman" w:hAnsi="Times New Roman"/>
          <w:b/>
        </w:rPr>
        <w:lastRenderedPageBreak/>
        <w:t>Peak Energy Rent (PER)</w:t>
      </w:r>
      <w:r w:rsidRPr="00E47933">
        <w:rPr>
          <w:rFonts w:ascii="Times New Roman" w:hAnsi="Times New Roman"/>
        </w:rPr>
        <w:t xml:space="preserve"> is described in Section III.13.7.</w:t>
      </w:r>
      <w:r>
        <w:rPr>
          <w:rFonts w:ascii="Times New Roman" w:hAnsi="Times New Roman"/>
        </w:rPr>
        <w:t>1.2</w:t>
      </w:r>
      <w:r w:rsidRPr="00E47933">
        <w:rPr>
          <w:rFonts w:ascii="Times New Roman" w:hAnsi="Times New Roman"/>
        </w:rPr>
        <w:t xml:space="preserve"> of Market Rule 1. </w:t>
      </w:r>
    </w:p>
    <w:p w14:paraId="63E54D96" w14:textId="77777777" w:rsidR="008B4530" w:rsidRPr="00E47933" w:rsidRDefault="008B4530" w:rsidP="008B4530">
      <w:pPr>
        <w:spacing w:after="0" w:line="360" w:lineRule="auto"/>
        <w:rPr>
          <w:rFonts w:ascii="Times New Roman" w:hAnsi="Times New Roman"/>
        </w:rPr>
      </w:pPr>
    </w:p>
    <w:p w14:paraId="63E54D97" w14:textId="77777777" w:rsidR="008B4530" w:rsidRDefault="008369D8" w:rsidP="008B4530">
      <w:pPr>
        <w:spacing w:after="0" w:line="360" w:lineRule="auto"/>
        <w:rPr>
          <w:rFonts w:ascii="Times New Roman" w:hAnsi="Times New Roman"/>
        </w:rPr>
      </w:pPr>
      <w:r w:rsidRPr="00D907A3">
        <w:rPr>
          <w:rFonts w:ascii="Times New Roman" w:hAnsi="Times New Roman"/>
          <w:b/>
        </w:rPr>
        <w:t>PER Proxy Unit</w:t>
      </w:r>
      <w:r w:rsidRPr="00E47933">
        <w:rPr>
          <w:rFonts w:ascii="Times New Roman" w:hAnsi="Times New Roman"/>
        </w:rPr>
        <w:t xml:space="preserve"> is described in Section III.13.7.</w:t>
      </w:r>
      <w:r>
        <w:rPr>
          <w:rFonts w:ascii="Times New Roman" w:hAnsi="Times New Roman"/>
        </w:rPr>
        <w:t>1.2.1</w:t>
      </w:r>
      <w:r w:rsidRPr="00E47933">
        <w:rPr>
          <w:rFonts w:ascii="Times New Roman" w:hAnsi="Times New Roman"/>
        </w:rPr>
        <w:t xml:space="preserve"> of Market Rule 1. </w:t>
      </w:r>
    </w:p>
    <w:p w14:paraId="63E54D98" w14:textId="77777777" w:rsidR="008B4530" w:rsidRPr="00E47933" w:rsidRDefault="008B4530" w:rsidP="008B4530">
      <w:pPr>
        <w:spacing w:after="0" w:line="360" w:lineRule="auto"/>
        <w:rPr>
          <w:rFonts w:ascii="Times New Roman" w:hAnsi="Times New Roman"/>
        </w:rPr>
      </w:pPr>
    </w:p>
    <w:p w14:paraId="63E54D9B" w14:textId="1E56C74E" w:rsidR="008B4530" w:rsidRDefault="008369D8" w:rsidP="008B4530">
      <w:pPr>
        <w:spacing w:after="0" w:line="360" w:lineRule="auto"/>
        <w:rPr>
          <w:rFonts w:ascii="Times New Roman" w:hAnsi="Times New Roman"/>
        </w:rPr>
      </w:pPr>
      <w:r w:rsidRPr="00D907A3">
        <w:rPr>
          <w:rFonts w:ascii="Times New Roman" w:hAnsi="Times New Roman"/>
          <w:b/>
        </w:rPr>
        <w:t>Permanent De-list Bid</w:t>
      </w:r>
      <w:r w:rsidRPr="00E47933">
        <w:rPr>
          <w:rFonts w:ascii="Times New Roman" w:hAnsi="Times New Roman"/>
        </w:rPr>
        <w:t xml:space="preserve"> is a bid that may be submitted by an Existing Generating Capacity Resource, Existing Import Capacity Resource, or Existing Demand </w:t>
      </w:r>
      <w:r w:rsidR="007824FE">
        <w:rPr>
          <w:rFonts w:ascii="Times New Roman" w:hAnsi="Times New Roman"/>
        </w:rPr>
        <w:t xml:space="preserve">Capacity </w:t>
      </w:r>
      <w:r w:rsidRPr="00E47933">
        <w:rPr>
          <w:rFonts w:ascii="Times New Roman" w:hAnsi="Times New Roman"/>
        </w:rPr>
        <w:t>Resource in the Forward Capacity Auction to permanently remove itself from the capacity market, as described in Section III.13.1.2.3.1.</w:t>
      </w:r>
      <w:r>
        <w:rPr>
          <w:rFonts w:ascii="Times New Roman" w:hAnsi="Times New Roman"/>
        </w:rPr>
        <w:t>5</w:t>
      </w:r>
      <w:r w:rsidRPr="00E47933">
        <w:rPr>
          <w:rFonts w:ascii="Times New Roman" w:hAnsi="Times New Roman"/>
        </w:rPr>
        <w:t xml:space="preserve"> of Market Rule 1. </w:t>
      </w:r>
    </w:p>
    <w:p w14:paraId="63E54D9C" w14:textId="77777777" w:rsidR="008B4530" w:rsidRPr="00E47933" w:rsidRDefault="008B4530" w:rsidP="008B4530">
      <w:pPr>
        <w:spacing w:after="0" w:line="360" w:lineRule="auto"/>
        <w:rPr>
          <w:rFonts w:ascii="Times New Roman" w:hAnsi="Times New Roman"/>
        </w:rPr>
      </w:pPr>
    </w:p>
    <w:p w14:paraId="63E54D9D" w14:textId="77777777" w:rsidR="008B4530" w:rsidRDefault="008369D8" w:rsidP="008B4530">
      <w:pPr>
        <w:spacing w:after="0" w:line="360" w:lineRule="auto"/>
        <w:rPr>
          <w:rFonts w:ascii="Times New Roman" w:hAnsi="Times New Roman"/>
        </w:rPr>
      </w:pPr>
      <w:r w:rsidRPr="00D907A3">
        <w:rPr>
          <w:rFonts w:ascii="Times New Roman" w:hAnsi="Times New Roman"/>
          <w:b/>
        </w:rPr>
        <w:t>Phase I Transfer Credit</w:t>
      </w:r>
      <w:r w:rsidRPr="00E47933">
        <w:rPr>
          <w:rFonts w:ascii="Times New Roman" w:hAnsi="Times New Roman"/>
        </w:rPr>
        <w:t xml:space="preserve"> is 40% of the HQICC, or such other fraction of the HQICC as the ISO may establish. </w:t>
      </w:r>
    </w:p>
    <w:p w14:paraId="63E54D9E" w14:textId="77777777" w:rsidR="008B4530" w:rsidRPr="00E47933" w:rsidRDefault="008B4530" w:rsidP="008B4530">
      <w:pPr>
        <w:spacing w:after="0" w:line="360" w:lineRule="auto"/>
        <w:rPr>
          <w:rFonts w:ascii="Times New Roman" w:hAnsi="Times New Roman"/>
        </w:rPr>
      </w:pPr>
    </w:p>
    <w:p w14:paraId="63E54D9F" w14:textId="77777777" w:rsidR="008B4530" w:rsidRDefault="008369D8" w:rsidP="008B4530">
      <w:pPr>
        <w:spacing w:after="0" w:line="360" w:lineRule="auto"/>
        <w:rPr>
          <w:rFonts w:ascii="Times New Roman" w:hAnsi="Times New Roman"/>
        </w:rPr>
      </w:pPr>
      <w:r w:rsidRPr="00D907A3">
        <w:rPr>
          <w:rFonts w:ascii="Times New Roman" w:hAnsi="Times New Roman"/>
          <w:b/>
        </w:rPr>
        <w:t xml:space="preserve">Phase </w:t>
      </w:r>
      <w:proofErr w:type="gramStart"/>
      <w:r w:rsidRPr="00D907A3">
        <w:rPr>
          <w:rFonts w:ascii="Times New Roman" w:hAnsi="Times New Roman"/>
          <w:b/>
        </w:rPr>
        <w:t>I/</w:t>
      </w:r>
      <w:proofErr w:type="gramEnd"/>
      <w:r w:rsidRPr="00D907A3">
        <w:rPr>
          <w:rFonts w:ascii="Times New Roman" w:hAnsi="Times New Roman"/>
          <w:b/>
        </w:rPr>
        <w:t>II HVDC-TF</w:t>
      </w:r>
      <w:r w:rsidRPr="00E47933">
        <w:rPr>
          <w:rFonts w:ascii="Times New Roman" w:hAnsi="Times New Roman"/>
        </w:rPr>
        <w:t xml:space="preserve"> is defined in Schedule 20A to Section II of this Tariff. </w:t>
      </w:r>
    </w:p>
    <w:p w14:paraId="63E54DA0" w14:textId="77777777" w:rsidR="008B4530" w:rsidRPr="00E47933" w:rsidRDefault="008B4530" w:rsidP="008B4530">
      <w:pPr>
        <w:spacing w:after="0" w:line="360" w:lineRule="auto"/>
        <w:rPr>
          <w:rFonts w:ascii="Times New Roman" w:hAnsi="Times New Roman"/>
        </w:rPr>
      </w:pPr>
    </w:p>
    <w:p w14:paraId="63E54DA1" w14:textId="77777777" w:rsidR="008B4530" w:rsidRPr="00E47933" w:rsidRDefault="008369D8" w:rsidP="008B4530">
      <w:pPr>
        <w:spacing w:after="0" w:line="360" w:lineRule="auto"/>
        <w:rPr>
          <w:rFonts w:ascii="Times New Roman" w:hAnsi="Times New Roman"/>
        </w:rPr>
      </w:pPr>
      <w:r w:rsidRPr="00D907A3">
        <w:rPr>
          <w:rFonts w:ascii="Times New Roman" w:hAnsi="Times New Roman"/>
          <w:b/>
        </w:rPr>
        <w:t xml:space="preserve">Phase </w:t>
      </w:r>
      <w:proofErr w:type="gramStart"/>
      <w:r w:rsidRPr="00D907A3">
        <w:rPr>
          <w:rFonts w:ascii="Times New Roman" w:hAnsi="Times New Roman"/>
          <w:b/>
        </w:rPr>
        <w:t>I/</w:t>
      </w:r>
      <w:proofErr w:type="gramEnd"/>
      <w:r w:rsidRPr="00D907A3">
        <w:rPr>
          <w:rFonts w:ascii="Times New Roman" w:hAnsi="Times New Roman"/>
          <w:b/>
        </w:rPr>
        <w:t>II HVDC-TF Transfer Capability</w:t>
      </w:r>
      <w:r w:rsidRPr="00E47933">
        <w:rPr>
          <w:rFonts w:ascii="Times New Roman" w:hAnsi="Times New Roman"/>
        </w:rPr>
        <w:t xml:space="preserve"> is the transfer capacity of the Phase I/II HVDC-TF under normal operating conditions, as determined in accordance with Good Utility Practice. The “Phase I Transfer Capability” is the transfer capacity under normal operating conditions, as determined in accordance with Good Utility Practice, of the Phase I terminal facilities as determined initially as of the time immediately prior to Phase II of the Phase I/II HVDC-TF first being placed in service, and as adjusted thereafter only to take into account changes in the transfer capacity which are independent of any effect of Phase II on the operation of Phase I. The “Phase II Transfer Capability” is the difference between the Phase I/II HVDC-TF Transfer Capability and the Phase I Transfer Capability. Determinations of, and any adjustment in, Phase I/II HVDC-TF Transfer Capability shall be made by the ISO, and the basis for any such adjustment shall be explained in writing and posted on the ISO website. </w:t>
      </w:r>
    </w:p>
    <w:p w14:paraId="63E54DA2" w14:textId="77777777" w:rsidR="008B4530" w:rsidRDefault="008B4530" w:rsidP="008B4530">
      <w:pPr>
        <w:spacing w:after="0" w:line="360" w:lineRule="auto"/>
        <w:rPr>
          <w:rFonts w:ascii="Times New Roman" w:hAnsi="Times New Roman"/>
        </w:rPr>
      </w:pPr>
    </w:p>
    <w:p w14:paraId="63E54DA3" w14:textId="77777777" w:rsidR="008B4530" w:rsidRDefault="008369D8" w:rsidP="008B4530">
      <w:pPr>
        <w:spacing w:after="0" w:line="360" w:lineRule="auto"/>
        <w:rPr>
          <w:rFonts w:ascii="Times New Roman" w:hAnsi="Times New Roman"/>
        </w:rPr>
      </w:pPr>
      <w:r w:rsidRPr="000F69D4">
        <w:rPr>
          <w:rFonts w:ascii="Times New Roman" w:hAnsi="Times New Roman"/>
          <w:b/>
        </w:rPr>
        <w:t>Phase One Proposal</w:t>
      </w:r>
      <w:r>
        <w:rPr>
          <w:rFonts w:ascii="Times New Roman" w:hAnsi="Times New Roman"/>
        </w:rPr>
        <w:t xml:space="preserve"> is a first round submission, as defined in Section 4.3 of Attachment K of the OATT, of a proposal for a Reliability Transmission Upgrade or Market Efficiency Transmission Upgrade, as applicable, by a Qualified Transmission Project Sponsor.</w:t>
      </w:r>
    </w:p>
    <w:p w14:paraId="63E54DA4" w14:textId="77777777" w:rsidR="008B4530" w:rsidRDefault="008B4530" w:rsidP="008B4530">
      <w:pPr>
        <w:spacing w:after="0" w:line="360" w:lineRule="auto"/>
        <w:rPr>
          <w:rFonts w:ascii="Times New Roman" w:hAnsi="Times New Roman"/>
        </w:rPr>
      </w:pPr>
    </w:p>
    <w:p w14:paraId="63E54DA5" w14:textId="77777777" w:rsidR="008B4530" w:rsidRDefault="008369D8" w:rsidP="008B4530">
      <w:pPr>
        <w:spacing w:after="0" w:line="360" w:lineRule="auto"/>
        <w:rPr>
          <w:rFonts w:ascii="Times New Roman" w:hAnsi="Times New Roman"/>
        </w:rPr>
      </w:pPr>
      <w:r w:rsidRPr="00D907A3">
        <w:rPr>
          <w:rFonts w:ascii="Times New Roman" w:hAnsi="Times New Roman"/>
          <w:b/>
        </w:rPr>
        <w:t>Phase II Transfer Credit</w:t>
      </w:r>
      <w:r w:rsidRPr="00E47933">
        <w:rPr>
          <w:rFonts w:ascii="Times New Roman" w:hAnsi="Times New Roman"/>
        </w:rPr>
        <w:t xml:space="preserve"> is 60% of the HQICC, or such other fraction of the HQICC as the ISO may establish. </w:t>
      </w:r>
    </w:p>
    <w:p w14:paraId="63E54DA6" w14:textId="77777777" w:rsidR="008B4530" w:rsidRDefault="008B4530" w:rsidP="008B4530">
      <w:pPr>
        <w:spacing w:after="0" w:line="360" w:lineRule="auto"/>
        <w:rPr>
          <w:rFonts w:ascii="Times New Roman" w:hAnsi="Times New Roman"/>
        </w:rPr>
      </w:pPr>
    </w:p>
    <w:p w14:paraId="63E54DA7" w14:textId="77777777" w:rsidR="008B4530" w:rsidRDefault="008369D8" w:rsidP="008B4530">
      <w:pPr>
        <w:spacing w:after="0" w:line="360" w:lineRule="auto"/>
        <w:rPr>
          <w:rFonts w:ascii="Times New Roman" w:hAnsi="Times New Roman"/>
        </w:rPr>
      </w:pPr>
      <w:r w:rsidRPr="000F69D4">
        <w:rPr>
          <w:rFonts w:ascii="Times New Roman" w:hAnsi="Times New Roman"/>
          <w:b/>
        </w:rPr>
        <w:lastRenderedPageBreak/>
        <w:t>Phase Two Solution</w:t>
      </w:r>
      <w:r>
        <w:rPr>
          <w:rFonts w:ascii="Times New Roman" w:hAnsi="Times New Roman"/>
        </w:rPr>
        <w:t xml:space="preserve"> is a second round submission, as defined in Section 4.3 of Attachment K of the OATT, of a proposal for a Reliability Transmission Upgrade or Market Efficiency Transmission Upgrade by a Qualified Transmission Project Sponsor.</w:t>
      </w:r>
    </w:p>
    <w:p w14:paraId="63E54DA8" w14:textId="77777777" w:rsidR="008B4530" w:rsidRPr="00E47933" w:rsidRDefault="008B4530" w:rsidP="008B4530">
      <w:pPr>
        <w:spacing w:after="0" w:line="360" w:lineRule="auto"/>
        <w:rPr>
          <w:rFonts w:ascii="Times New Roman" w:hAnsi="Times New Roman"/>
        </w:rPr>
      </w:pPr>
    </w:p>
    <w:p w14:paraId="63E54DA9" w14:textId="77777777" w:rsidR="008B4530" w:rsidRDefault="008369D8" w:rsidP="008B4530">
      <w:pPr>
        <w:spacing w:after="0" w:line="360" w:lineRule="auto"/>
        <w:rPr>
          <w:rFonts w:ascii="Times New Roman" w:hAnsi="Times New Roman"/>
        </w:rPr>
      </w:pPr>
      <w:r w:rsidRPr="00D907A3">
        <w:rPr>
          <w:rFonts w:ascii="Times New Roman" w:hAnsi="Times New Roman"/>
          <w:b/>
        </w:rPr>
        <w:t>Planning Advisory Committee</w:t>
      </w:r>
      <w:r w:rsidRPr="00E47933">
        <w:rPr>
          <w:rFonts w:ascii="Times New Roman" w:hAnsi="Times New Roman"/>
        </w:rPr>
        <w:t xml:space="preserve"> is the committee described in Attachment K of the OATT. </w:t>
      </w:r>
    </w:p>
    <w:p w14:paraId="63E54DAA" w14:textId="77777777" w:rsidR="008B4530" w:rsidRDefault="008B4530" w:rsidP="008B4530">
      <w:pPr>
        <w:spacing w:after="0" w:line="360" w:lineRule="auto"/>
        <w:rPr>
          <w:rFonts w:ascii="Times New Roman" w:hAnsi="Times New Roman"/>
        </w:rPr>
      </w:pPr>
    </w:p>
    <w:p w14:paraId="63E54DAB" w14:textId="77777777" w:rsidR="008B4530" w:rsidRDefault="008369D8" w:rsidP="008B4530">
      <w:pPr>
        <w:spacing w:after="0" w:line="360" w:lineRule="auto"/>
        <w:rPr>
          <w:rFonts w:ascii="Times New Roman" w:hAnsi="Times New Roman"/>
        </w:rPr>
      </w:pPr>
      <w:r w:rsidRPr="00CD1428">
        <w:rPr>
          <w:rFonts w:ascii="Times New Roman" w:hAnsi="Times New Roman"/>
          <w:b/>
        </w:rPr>
        <w:t>Planning and Reliability Criteria</w:t>
      </w:r>
      <w:r>
        <w:rPr>
          <w:rFonts w:ascii="Times New Roman" w:hAnsi="Times New Roman"/>
        </w:rPr>
        <w:t xml:space="preserve"> is defined in Section 3.3 of Attachment K to the OATT.</w:t>
      </w:r>
    </w:p>
    <w:p w14:paraId="63E54DAC" w14:textId="77777777" w:rsidR="008B4530" w:rsidRDefault="008B4530" w:rsidP="008B4530">
      <w:pPr>
        <w:spacing w:after="0" w:line="360" w:lineRule="auto"/>
        <w:rPr>
          <w:rFonts w:ascii="Times New Roman" w:hAnsi="Times New Roman"/>
          <w:b/>
        </w:rPr>
      </w:pPr>
    </w:p>
    <w:p w14:paraId="63E54DAD" w14:textId="77777777" w:rsidR="008B4530" w:rsidRDefault="008369D8" w:rsidP="008B4530">
      <w:pPr>
        <w:spacing w:after="0" w:line="360" w:lineRule="auto"/>
        <w:rPr>
          <w:rFonts w:ascii="Times New Roman" w:hAnsi="Times New Roman"/>
        </w:rPr>
      </w:pPr>
      <w:r>
        <w:rPr>
          <w:rFonts w:ascii="Times New Roman" w:hAnsi="Times New Roman"/>
          <w:b/>
        </w:rPr>
        <w:t>Planning Authority</w:t>
      </w:r>
      <w:r>
        <w:rPr>
          <w:rFonts w:ascii="Times New Roman" w:hAnsi="Times New Roman"/>
        </w:rPr>
        <w:t xml:space="preserve"> is an entity defined as such by the North American Electric Reliability Corporation.</w:t>
      </w:r>
    </w:p>
    <w:p w14:paraId="63E54DAE" w14:textId="77777777" w:rsidR="008B4530" w:rsidRPr="00E47933" w:rsidRDefault="008B4530" w:rsidP="008B4530">
      <w:pPr>
        <w:spacing w:after="0" w:line="360" w:lineRule="auto"/>
        <w:rPr>
          <w:rFonts w:ascii="Times New Roman" w:hAnsi="Times New Roman"/>
        </w:rPr>
      </w:pPr>
    </w:p>
    <w:p w14:paraId="63E54DAF" w14:textId="77777777" w:rsidR="008B4530" w:rsidRDefault="008369D8" w:rsidP="008B4530">
      <w:pPr>
        <w:spacing w:after="0" w:line="360" w:lineRule="auto"/>
        <w:rPr>
          <w:rFonts w:ascii="Times New Roman" w:hAnsi="Times New Roman"/>
        </w:rPr>
      </w:pPr>
      <w:r w:rsidRPr="00D907A3">
        <w:rPr>
          <w:rFonts w:ascii="Times New Roman" w:hAnsi="Times New Roman"/>
          <w:b/>
        </w:rPr>
        <w:t>Point(s) of Delivery</w:t>
      </w:r>
      <w:r>
        <w:rPr>
          <w:rFonts w:ascii="Times New Roman" w:hAnsi="Times New Roman"/>
          <w:b/>
        </w:rPr>
        <w:t xml:space="preserve"> (POD)</w:t>
      </w:r>
      <w:r w:rsidRPr="00E47933">
        <w:rPr>
          <w:rFonts w:ascii="Times New Roman" w:hAnsi="Times New Roman"/>
        </w:rPr>
        <w:t xml:space="preserve"> is point(s) of interconnection where capacity and/or energy transmitted by a Transmission Customer will be made available to the Receiving Party under the OATT. </w:t>
      </w:r>
    </w:p>
    <w:p w14:paraId="63E54DB0" w14:textId="77777777" w:rsidR="008B4530" w:rsidRDefault="008B4530" w:rsidP="008B4530">
      <w:pPr>
        <w:spacing w:after="0" w:line="360" w:lineRule="auto"/>
        <w:rPr>
          <w:rFonts w:ascii="Times New Roman" w:hAnsi="Times New Roman"/>
          <w:b/>
        </w:rPr>
      </w:pPr>
    </w:p>
    <w:p w14:paraId="63E54DB1" w14:textId="77777777" w:rsidR="008B4530" w:rsidRDefault="008369D8" w:rsidP="008B4530">
      <w:pPr>
        <w:spacing w:after="0" w:line="360" w:lineRule="auto"/>
        <w:rPr>
          <w:rFonts w:ascii="Times New Roman" w:hAnsi="Times New Roman"/>
        </w:rPr>
      </w:pPr>
      <w:r>
        <w:rPr>
          <w:rFonts w:ascii="Times New Roman" w:hAnsi="Times New Roman"/>
          <w:b/>
        </w:rPr>
        <w:t>Point of Interconnection</w:t>
      </w:r>
      <w:r>
        <w:rPr>
          <w:rFonts w:ascii="Times New Roman" w:hAnsi="Times New Roman"/>
        </w:rPr>
        <w:t xml:space="preserve"> shall have the same meaning as that used for purposes of Schedules 22, 23 and 25 of the OATT.</w:t>
      </w:r>
    </w:p>
    <w:p w14:paraId="63E54DB2" w14:textId="77777777" w:rsidR="008B4530" w:rsidRPr="00985B61" w:rsidRDefault="008B4530" w:rsidP="008B4530">
      <w:pPr>
        <w:spacing w:after="0" w:line="360" w:lineRule="auto"/>
        <w:rPr>
          <w:rFonts w:ascii="Times New Roman" w:hAnsi="Times New Roman"/>
        </w:rPr>
      </w:pPr>
    </w:p>
    <w:p w14:paraId="63E54DB3" w14:textId="77777777" w:rsidR="008B4530" w:rsidRDefault="008369D8" w:rsidP="008B4530">
      <w:pPr>
        <w:spacing w:after="0" w:line="360" w:lineRule="auto"/>
        <w:rPr>
          <w:rFonts w:ascii="Times New Roman" w:hAnsi="Times New Roman"/>
        </w:rPr>
      </w:pPr>
      <w:r w:rsidRPr="00D907A3">
        <w:rPr>
          <w:rFonts w:ascii="Times New Roman" w:hAnsi="Times New Roman"/>
          <w:b/>
        </w:rPr>
        <w:t>Point(s) of Receipt</w:t>
      </w:r>
      <w:r>
        <w:rPr>
          <w:rFonts w:ascii="Times New Roman" w:hAnsi="Times New Roman"/>
          <w:b/>
        </w:rPr>
        <w:t xml:space="preserve"> (POR)</w:t>
      </w:r>
      <w:r w:rsidRPr="00E47933">
        <w:rPr>
          <w:rFonts w:ascii="Times New Roman" w:hAnsi="Times New Roman"/>
        </w:rPr>
        <w:t xml:space="preserve"> is point(s) of interconnection where capacity and/or energy transmitted by a Transmission Customer will be made available by the Delivering Party under the OATT. </w:t>
      </w:r>
    </w:p>
    <w:p w14:paraId="63E54DB4" w14:textId="77777777" w:rsidR="008B4530" w:rsidRPr="00E47933" w:rsidRDefault="008B4530" w:rsidP="008B4530">
      <w:pPr>
        <w:spacing w:after="0" w:line="360" w:lineRule="auto"/>
        <w:rPr>
          <w:rFonts w:ascii="Times New Roman" w:hAnsi="Times New Roman"/>
        </w:rPr>
      </w:pPr>
    </w:p>
    <w:p w14:paraId="63E54DB5" w14:textId="77777777" w:rsidR="008B4530" w:rsidRDefault="008369D8" w:rsidP="008B4530">
      <w:pPr>
        <w:spacing w:after="0" w:line="360" w:lineRule="auto"/>
        <w:rPr>
          <w:rFonts w:ascii="Times New Roman" w:hAnsi="Times New Roman"/>
        </w:rPr>
      </w:pPr>
      <w:r w:rsidRPr="00D907A3">
        <w:rPr>
          <w:rFonts w:ascii="Times New Roman" w:hAnsi="Times New Roman"/>
          <w:b/>
        </w:rPr>
        <w:t>Point-To-Point Service</w:t>
      </w:r>
      <w:r w:rsidRPr="00E47933">
        <w:rPr>
          <w:rFonts w:ascii="Times New Roman" w:hAnsi="Times New Roman"/>
        </w:rPr>
        <w:t xml:space="preserve"> is the transmission of capacity and/or energy on either a firm or non-firm basis from the Point(s) of Receipt to the Point(s) of Delivery under the OATT pursuant to Local Point-To-Point Service or OTF Service or MTF Service; and the transmission of capacity and/or energy from the Point(s) of Receipt to the Point(s) of Delivery under the OATT pursuant to Through or Out Service. </w:t>
      </w:r>
    </w:p>
    <w:p w14:paraId="3D54FC21" w14:textId="77777777" w:rsidR="00541A79" w:rsidRDefault="00541A79" w:rsidP="00541A79">
      <w:pPr>
        <w:spacing w:after="0" w:line="360" w:lineRule="auto"/>
        <w:rPr>
          <w:ins w:id="21" w:author="Author"/>
          <w:rFonts w:ascii="Times New Roman" w:hAnsi="Times New Roman"/>
        </w:rPr>
      </w:pPr>
    </w:p>
    <w:p w14:paraId="0059611F" w14:textId="77777777" w:rsidR="00541A79" w:rsidRDefault="00541A79" w:rsidP="00541A79">
      <w:pPr>
        <w:spacing w:after="0" w:line="360" w:lineRule="auto"/>
        <w:rPr>
          <w:ins w:id="22" w:author="Author"/>
          <w:rFonts w:ascii="Times New Roman" w:hAnsi="Times New Roman"/>
        </w:rPr>
      </w:pPr>
      <w:ins w:id="23" w:author="Author">
        <w:r>
          <w:rPr>
            <w:rFonts w:ascii="Times New Roman" w:hAnsi="Times New Roman"/>
            <w:b/>
          </w:rPr>
          <w:t>Policy</w:t>
        </w:r>
        <w:r w:rsidRPr="007177AB">
          <w:rPr>
            <w:rFonts w:ascii="Times New Roman" w:hAnsi="Times New Roman"/>
            <w:b/>
          </w:rPr>
          <w:t xml:space="preserve"> Scenario</w:t>
        </w:r>
        <w:r>
          <w:rPr>
            <w:rFonts w:ascii="Times New Roman" w:hAnsi="Times New Roman"/>
            <w:b/>
          </w:rPr>
          <w:t xml:space="preserve"> </w:t>
        </w:r>
        <w:r w:rsidRPr="00E47933">
          <w:rPr>
            <w:rFonts w:ascii="Times New Roman" w:hAnsi="Times New Roman"/>
          </w:rPr>
          <w:t xml:space="preserve">is </w:t>
        </w:r>
        <w:r>
          <w:rPr>
            <w:rFonts w:ascii="Times New Roman" w:hAnsi="Times New Roman"/>
          </w:rPr>
          <w:t>an Economic Study reference scenario that is described</w:t>
        </w:r>
        <w:r w:rsidRPr="00E47933">
          <w:rPr>
            <w:rFonts w:ascii="Times New Roman" w:hAnsi="Times New Roman"/>
          </w:rPr>
          <w:t xml:space="preserve"> in Section </w:t>
        </w:r>
        <w:r>
          <w:rPr>
            <w:rFonts w:ascii="Times New Roman" w:hAnsi="Times New Roman"/>
          </w:rPr>
          <w:t>17.2(c)</w:t>
        </w:r>
        <w:r w:rsidRPr="00E47933">
          <w:rPr>
            <w:rFonts w:ascii="Times New Roman" w:hAnsi="Times New Roman"/>
          </w:rPr>
          <w:t xml:space="preserve"> of Attachment K to the OATT</w:t>
        </w:r>
        <w:r>
          <w:rPr>
            <w:rFonts w:ascii="Times New Roman" w:hAnsi="Times New Roman"/>
          </w:rPr>
          <w:t>.</w:t>
        </w:r>
      </w:ins>
    </w:p>
    <w:p w14:paraId="2EC398B7" w14:textId="77777777" w:rsidR="006B0702" w:rsidRPr="00E47933" w:rsidRDefault="006B0702" w:rsidP="008B4530">
      <w:pPr>
        <w:spacing w:after="0" w:line="360" w:lineRule="auto"/>
        <w:rPr>
          <w:rFonts w:ascii="Times New Roman" w:hAnsi="Times New Roman"/>
        </w:rPr>
      </w:pPr>
    </w:p>
    <w:p w14:paraId="63E54DB7" w14:textId="77777777" w:rsidR="008B4530" w:rsidRDefault="008369D8" w:rsidP="008B4530">
      <w:pPr>
        <w:spacing w:after="0" w:line="360" w:lineRule="auto"/>
        <w:rPr>
          <w:rFonts w:ascii="Times New Roman" w:hAnsi="Times New Roman"/>
        </w:rPr>
      </w:pPr>
      <w:r w:rsidRPr="00D907A3">
        <w:rPr>
          <w:rFonts w:ascii="Times New Roman" w:hAnsi="Times New Roman"/>
          <w:b/>
        </w:rPr>
        <w:t>Pool-Planned Unit</w:t>
      </w:r>
      <w:r w:rsidRPr="00E47933">
        <w:rPr>
          <w:rFonts w:ascii="Times New Roman" w:hAnsi="Times New Roman"/>
        </w:rPr>
        <w:t xml:space="preserve"> is one of the following units: New Haven Harbor Unit 1 (Coke Works), Mystic Unit 7, Canal Unit 2, Potter Unit 2, Wyman Unit 4, Stony Brook Units 1, 1A, 1B, 1C, 2A and 2B, Millstone Unit 3, Seabrook Unit 1 and Waters River Unit 2 (to the extent of 7 megawatts of its Summer </w:t>
      </w:r>
      <w:r>
        <w:rPr>
          <w:rFonts w:ascii="Times New Roman" w:hAnsi="Times New Roman"/>
        </w:rPr>
        <w:t>c</w:t>
      </w:r>
      <w:r w:rsidRPr="00E47933">
        <w:rPr>
          <w:rFonts w:ascii="Times New Roman" w:hAnsi="Times New Roman"/>
        </w:rPr>
        <w:t xml:space="preserve">apability and 12 megawatts of its Winter </w:t>
      </w:r>
      <w:r>
        <w:rPr>
          <w:rFonts w:ascii="Times New Roman" w:hAnsi="Times New Roman"/>
        </w:rPr>
        <w:t>c</w:t>
      </w:r>
      <w:r w:rsidRPr="00E47933">
        <w:rPr>
          <w:rFonts w:ascii="Times New Roman" w:hAnsi="Times New Roman"/>
        </w:rPr>
        <w:t xml:space="preserve">apability). </w:t>
      </w:r>
    </w:p>
    <w:p w14:paraId="63E54DB8" w14:textId="77777777" w:rsidR="008B4530" w:rsidRPr="00E47933" w:rsidRDefault="008B4530" w:rsidP="008B4530">
      <w:pPr>
        <w:spacing w:after="0" w:line="360" w:lineRule="auto"/>
        <w:rPr>
          <w:rFonts w:ascii="Times New Roman" w:hAnsi="Times New Roman"/>
        </w:rPr>
      </w:pPr>
    </w:p>
    <w:p w14:paraId="63E54DB9" w14:textId="77777777" w:rsidR="008B4530" w:rsidRPr="00E47933" w:rsidRDefault="008369D8" w:rsidP="008B4530">
      <w:pPr>
        <w:spacing w:after="0" w:line="360" w:lineRule="auto"/>
        <w:rPr>
          <w:rFonts w:ascii="Times New Roman" w:hAnsi="Times New Roman"/>
        </w:rPr>
      </w:pPr>
      <w:r w:rsidRPr="00D907A3">
        <w:rPr>
          <w:rFonts w:ascii="Times New Roman" w:hAnsi="Times New Roman"/>
          <w:b/>
        </w:rPr>
        <w:t>Pool PTF Rate</w:t>
      </w:r>
      <w:r w:rsidRPr="00E47933">
        <w:rPr>
          <w:rFonts w:ascii="Times New Roman" w:hAnsi="Times New Roman"/>
        </w:rPr>
        <w:t xml:space="preserve"> is the transmission rate determined in accordance with Schedule 8 to the OATT. </w:t>
      </w:r>
    </w:p>
    <w:p w14:paraId="63E54DBA" w14:textId="77777777" w:rsidR="008B4530" w:rsidRDefault="008B4530" w:rsidP="008B4530">
      <w:pPr>
        <w:spacing w:after="0" w:line="360" w:lineRule="auto"/>
        <w:rPr>
          <w:rFonts w:ascii="Times New Roman" w:hAnsi="Times New Roman"/>
        </w:rPr>
      </w:pPr>
    </w:p>
    <w:p w14:paraId="63E54DBB" w14:textId="77777777" w:rsidR="008B4530" w:rsidRDefault="008369D8" w:rsidP="008B4530">
      <w:pPr>
        <w:spacing w:after="0" w:line="360" w:lineRule="auto"/>
        <w:rPr>
          <w:rFonts w:ascii="Times New Roman" w:hAnsi="Times New Roman"/>
        </w:rPr>
      </w:pPr>
      <w:r w:rsidRPr="00D907A3">
        <w:rPr>
          <w:rFonts w:ascii="Times New Roman" w:hAnsi="Times New Roman"/>
          <w:b/>
        </w:rPr>
        <w:lastRenderedPageBreak/>
        <w:t>Pool RNS Rate</w:t>
      </w:r>
      <w:r w:rsidRPr="00E47933">
        <w:rPr>
          <w:rFonts w:ascii="Times New Roman" w:hAnsi="Times New Roman"/>
        </w:rPr>
        <w:t xml:space="preserve"> is the transmission rate determined in accordance with paragraph (2) of Schedule 9 of Section II of the Tariff. </w:t>
      </w:r>
    </w:p>
    <w:p w14:paraId="63E54DBC" w14:textId="77777777" w:rsidR="008B4530" w:rsidRPr="00E47933" w:rsidRDefault="008B4530" w:rsidP="008B4530">
      <w:pPr>
        <w:spacing w:after="0" w:line="360" w:lineRule="auto"/>
        <w:rPr>
          <w:rFonts w:ascii="Times New Roman" w:hAnsi="Times New Roman"/>
        </w:rPr>
      </w:pPr>
    </w:p>
    <w:p w14:paraId="63E54DBD" w14:textId="77777777" w:rsidR="008B4530" w:rsidRDefault="008369D8" w:rsidP="008B4530">
      <w:pPr>
        <w:spacing w:after="0" w:line="360" w:lineRule="auto"/>
        <w:rPr>
          <w:rFonts w:ascii="Times New Roman" w:hAnsi="Times New Roman"/>
        </w:rPr>
      </w:pPr>
      <w:r w:rsidRPr="00D907A3">
        <w:rPr>
          <w:rFonts w:ascii="Times New Roman" w:hAnsi="Times New Roman"/>
          <w:b/>
        </w:rPr>
        <w:t>Pool-Scheduled Resources</w:t>
      </w:r>
      <w:r w:rsidRPr="00E47933">
        <w:rPr>
          <w:rFonts w:ascii="Times New Roman" w:hAnsi="Times New Roman"/>
        </w:rPr>
        <w:t xml:space="preserve"> </w:t>
      </w:r>
      <w:r>
        <w:rPr>
          <w:rFonts w:ascii="Times New Roman" w:hAnsi="Times New Roman"/>
        </w:rPr>
        <w:t>are</w:t>
      </w:r>
      <w:r w:rsidRPr="00E47933">
        <w:rPr>
          <w:rFonts w:ascii="Times New Roman" w:hAnsi="Times New Roman"/>
        </w:rPr>
        <w:t xml:space="preserve"> described in Section III.1.10.2 of Market Rule 1. </w:t>
      </w:r>
    </w:p>
    <w:p w14:paraId="63E54DBE" w14:textId="77777777" w:rsidR="008B4530" w:rsidRPr="00E47933" w:rsidRDefault="008B4530" w:rsidP="008B4530">
      <w:pPr>
        <w:spacing w:after="0" w:line="360" w:lineRule="auto"/>
        <w:rPr>
          <w:rFonts w:ascii="Times New Roman" w:hAnsi="Times New Roman"/>
        </w:rPr>
      </w:pPr>
    </w:p>
    <w:p w14:paraId="63E54DBF" w14:textId="77777777" w:rsidR="008B4530" w:rsidRDefault="008369D8" w:rsidP="008B4530">
      <w:pPr>
        <w:spacing w:after="0" w:line="360" w:lineRule="auto"/>
        <w:rPr>
          <w:rFonts w:ascii="Times New Roman" w:hAnsi="Times New Roman"/>
        </w:rPr>
      </w:pPr>
      <w:r w:rsidRPr="00D907A3">
        <w:rPr>
          <w:rFonts w:ascii="Times New Roman" w:hAnsi="Times New Roman"/>
          <w:b/>
        </w:rPr>
        <w:t>Pool Supported PTF</w:t>
      </w:r>
      <w:r w:rsidRPr="00E47933">
        <w:rPr>
          <w:rFonts w:ascii="Times New Roman" w:hAnsi="Times New Roman"/>
        </w:rPr>
        <w:t xml:space="preserve"> is defined as: (i) PTF first placed in service prior to January 1, 2000; (ii) Generator Interconnection Related Upgrades with respect to Category A and B projects (as defined in Schedule 11), but only to the extent not paid for by the interconnecting Generator Owner; and (iii) other PTF upgrades, but only to the extent the costs therefore are determined to be Pool Supported PTF in accordance with Schedule 12. </w:t>
      </w:r>
    </w:p>
    <w:p w14:paraId="63E54DC0" w14:textId="77777777" w:rsidR="008B4530" w:rsidRPr="00E47933" w:rsidRDefault="008B4530" w:rsidP="008B4530">
      <w:pPr>
        <w:spacing w:after="0" w:line="360" w:lineRule="auto"/>
        <w:rPr>
          <w:rFonts w:ascii="Times New Roman" w:hAnsi="Times New Roman"/>
        </w:rPr>
      </w:pPr>
    </w:p>
    <w:p w14:paraId="63E54DC1" w14:textId="77777777" w:rsidR="008B4530" w:rsidRDefault="008369D8" w:rsidP="008B4530">
      <w:pPr>
        <w:spacing w:after="0" w:line="360" w:lineRule="auto"/>
        <w:rPr>
          <w:rFonts w:ascii="Times New Roman" w:hAnsi="Times New Roman"/>
        </w:rPr>
      </w:pPr>
      <w:r w:rsidRPr="00D907A3">
        <w:rPr>
          <w:rFonts w:ascii="Times New Roman" w:hAnsi="Times New Roman"/>
          <w:b/>
        </w:rPr>
        <w:t>Pool Transmission Facility (PTF)</w:t>
      </w:r>
      <w:r w:rsidRPr="00E47933">
        <w:rPr>
          <w:rFonts w:ascii="Times New Roman" w:hAnsi="Times New Roman"/>
        </w:rPr>
        <w:t xml:space="preserve"> means the transmission facilities owned by PTOs which meet the criteria specified in Section II.49 of the OATT. </w:t>
      </w:r>
    </w:p>
    <w:p w14:paraId="63E54DC2" w14:textId="77777777" w:rsidR="008B4530" w:rsidRPr="00E47933" w:rsidRDefault="008B4530" w:rsidP="008B4530">
      <w:pPr>
        <w:spacing w:after="0" w:line="360" w:lineRule="auto"/>
        <w:rPr>
          <w:rFonts w:ascii="Times New Roman" w:hAnsi="Times New Roman"/>
        </w:rPr>
      </w:pPr>
    </w:p>
    <w:p w14:paraId="63E54DC3" w14:textId="77777777" w:rsidR="008B4530" w:rsidRDefault="008369D8" w:rsidP="008B4530">
      <w:pPr>
        <w:spacing w:after="0" w:line="360" w:lineRule="auto"/>
        <w:rPr>
          <w:rFonts w:ascii="Times New Roman" w:hAnsi="Times New Roman"/>
        </w:rPr>
      </w:pPr>
      <w:r w:rsidRPr="001D2B87">
        <w:rPr>
          <w:rFonts w:ascii="Times New Roman" w:hAnsi="Times New Roman"/>
          <w:b/>
        </w:rPr>
        <w:t>Posting Entity</w:t>
      </w:r>
      <w:r>
        <w:rPr>
          <w:rFonts w:ascii="Times New Roman" w:hAnsi="Times New Roman"/>
        </w:rPr>
        <w:t xml:space="preserve"> is any Market Participant or Non-Market Participant Transmission Customer providing financial security under the provisions of the ISO New England Financial Assurance Policy.</w:t>
      </w:r>
    </w:p>
    <w:p w14:paraId="63E54DC4" w14:textId="77777777" w:rsidR="008B4530" w:rsidRPr="00E47933" w:rsidRDefault="008369D8" w:rsidP="008B4530">
      <w:pPr>
        <w:spacing w:after="0" w:line="360" w:lineRule="auto"/>
        <w:rPr>
          <w:rFonts w:ascii="Times New Roman" w:hAnsi="Times New Roman"/>
        </w:rPr>
      </w:pPr>
      <w:r w:rsidRPr="00E47933">
        <w:rPr>
          <w:rFonts w:ascii="Times New Roman" w:hAnsi="Times New Roman"/>
        </w:rPr>
        <w:t xml:space="preserve"> </w:t>
      </w:r>
    </w:p>
    <w:p w14:paraId="63E54DC5" w14:textId="77777777" w:rsidR="008B4530" w:rsidRDefault="008369D8" w:rsidP="008B4530">
      <w:pPr>
        <w:spacing w:after="0" w:line="360" w:lineRule="auto"/>
        <w:rPr>
          <w:rFonts w:ascii="Times New Roman" w:hAnsi="Times New Roman"/>
        </w:rPr>
      </w:pPr>
      <w:r w:rsidRPr="00D907A3">
        <w:rPr>
          <w:rFonts w:ascii="Times New Roman" w:hAnsi="Times New Roman"/>
          <w:b/>
        </w:rPr>
        <w:t>Posture</w:t>
      </w:r>
      <w:r w:rsidRPr="00E47933">
        <w:rPr>
          <w:rFonts w:ascii="Times New Roman" w:hAnsi="Times New Roman"/>
        </w:rPr>
        <w:t xml:space="preserve"> means an action of the ISO to deviate from the jointly optimized security constrained economic dispatch for Energy and Operating Reserves solution for a Resource produced by the ISO’s technical software for the purpose of maintaining sufficient Operating Reserve (both on</w:t>
      </w:r>
      <w:r w:rsidRPr="00E47933">
        <w:rPr>
          <w:rFonts w:ascii="Times New Roman" w:hAnsi="Times New Roman"/>
        </w:rPr>
        <w:softHyphen/>
        <w:t xml:space="preserve">line and off-line) or for the provision of voltage or VAR support. </w:t>
      </w:r>
    </w:p>
    <w:p w14:paraId="63E54DC6" w14:textId="77777777" w:rsidR="008B4530" w:rsidRDefault="008B4530" w:rsidP="008B4530">
      <w:pPr>
        <w:spacing w:after="0" w:line="360" w:lineRule="auto"/>
        <w:rPr>
          <w:rFonts w:ascii="Times New Roman" w:hAnsi="Times New Roman"/>
        </w:rPr>
      </w:pPr>
    </w:p>
    <w:p w14:paraId="63E54DC7" w14:textId="77777777" w:rsidR="008B4530" w:rsidRDefault="008369D8" w:rsidP="008B4530">
      <w:pPr>
        <w:spacing w:after="0" w:line="360" w:lineRule="auto"/>
        <w:rPr>
          <w:rFonts w:ascii="Times New Roman" w:hAnsi="Times New Roman"/>
        </w:rPr>
      </w:pPr>
      <w:r w:rsidRPr="00A948DC">
        <w:rPr>
          <w:rFonts w:ascii="Times New Roman" w:hAnsi="Times New Roman"/>
          <w:b/>
        </w:rPr>
        <w:t>Posturing Credit</w:t>
      </w:r>
      <w:r>
        <w:rPr>
          <w:rFonts w:ascii="Times New Roman" w:hAnsi="Times New Roman"/>
          <w:b/>
        </w:rPr>
        <w:t xml:space="preserve">s </w:t>
      </w:r>
      <w:r>
        <w:rPr>
          <w:rFonts w:ascii="Times New Roman" w:hAnsi="Times New Roman"/>
        </w:rPr>
        <w:t xml:space="preserve">are the Real-Time Posturing NCPC Credits for Generators (Other </w:t>
      </w:r>
      <w:proofErr w:type="gramStart"/>
      <w:r>
        <w:rPr>
          <w:rFonts w:ascii="Times New Roman" w:hAnsi="Times New Roman"/>
        </w:rPr>
        <w:t>Than</w:t>
      </w:r>
      <w:proofErr w:type="gramEnd"/>
      <w:r>
        <w:rPr>
          <w:rFonts w:ascii="Times New Roman" w:hAnsi="Times New Roman"/>
        </w:rPr>
        <w:t xml:space="preserve"> Limited Energy Resources) Postured for Reliability and the Real-Time Posturing NCPC Credit for Limited Energy Resources Postured for Reliability.</w:t>
      </w:r>
    </w:p>
    <w:p w14:paraId="63E54DC8" w14:textId="77777777" w:rsidR="008B4530" w:rsidRPr="00E47933" w:rsidRDefault="008B4530" w:rsidP="008B4530">
      <w:pPr>
        <w:spacing w:after="0" w:line="360" w:lineRule="auto"/>
        <w:rPr>
          <w:rFonts w:ascii="Times New Roman" w:hAnsi="Times New Roman"/>
        </w:rPr>
      </w:pPr>
    </w:p>
    <w:p w14:paraId="63E54DC9" w14:textId="77777777" w:rsidR="008B4530" w:rsidRDefault="008369D8" w:rsidP="008B4530">
      <w:pPr>
        <w:spacing w:after="0" w:line="360" w:lineRule="auto"/>
        <w:rPr>
          <w:rFonts w:ascii="Times New Roman" w:hAnsi="Times New Roman"/>
        </w:rPr>
      </w:pPr>
      <w:r w:rsidRPr="00D907A3">
        <w:rPr>
          <w:rFonts w:ascii="Times New Roman" w:hAnsi="Times New Roman"/>
          <w:b/>
        </w:rPr>
        <w:t>Power Purchaser</w:t>
      </w:r>
      <w:r w:rsidRPr="00E47933">
        <w:rPr>
          <w:rFonts w:ascii="Times New Roman" w:hAnsi="Times New Roman"/>
        </w:rPr>
        <w:t xml:space="preserve"> is the entity that is purchasing the capacity and/or energy to be transmitted under the OATT. </w:t>
      </w:r>
    </w:p>
    <w:p w14:paraId="63E54DCA" w14:textId="77777777" w:rsidR="008B4530" w:rsidRPr="00E47933" w:rsidRDefault="008B4530" w:rsidP="008B4530">
      <w:pPr>
        <w:spacing w:after="0" w:line="360" w:lineRule="auto"/>
        <w:rPr>
          <w:rFonts w:ascii="Times New Roman" w:hAnsi="Times New Roman"/>
        </w:rPr>
      </w:pPr>
    </w:p>
    <w:p w14:paraId="63E54DCB" w14:textId="77777777" w:rsidR="008B4530" w:rsidRPr="00032D43" w:rsidRDefault="008369D8" w:rsidP="008B4530">
      <w:pPr>
        <w:spacing w:after="0" w:line="360" w:lineRule="auto"/>
        <w:rPr>
          <w:rFonts w:ascii="Times New Roman" w:hAnsi="Times New Roman"/>
        </w:rPr>
      </w:pPr>
      <w:r>
        <w:rPr>
          <w:rFonts w:ascii="Times New Roman" w:hAnsi="Times New Roman"/>
          <w:b/>
        </w:rPr>
        <w:t>Principal</w:t>
      </w:r>
      <w:r>
        <w:rPr>
          <w:rFonts w:ascii="Times New Roman" w:hAnsi="Times New Roman"/>
        </w:rPr>
        <w:t xml:space="preserve"> is (i) the sole proprietor of a sole proprietorship; (ii) a general partner of a partnership; (iii) a president, chief executive officer, chief operating officer or chief financial officer (or equivalent position) of an organization; (iv) a manager, managing member or a member vested with the management authority for a limited liability company or limited liability partnership; (v) any person or entity that has the power to exercise a controlling influence over an organization’s activities that are subject to regulation by the </w:t>
      </w:r>
      <w:r>
        <w:rPr>
          <w:rFonts w:ascii="Times New Roman" w:hAnsi="Times New Roman"/>
        </w:rPr>
        <w:lastRenderedPageBreak/>
        <w:t>Federal Energy Regulatory Commission, the Securities and Exchange Commission, the Commodity Futures Trading Commission, any exchange monitored by the National Futures Association, or any state entity responsible for regulating activity in energy markets; or (vi) any person or entity that: (a) is the direct owner of 10% or more of any class of an organization’s equity securities; or (b) has directly contributed 10% or more of an organization’s capital.</w:t>
      </w:r>
    </w:p>
    <w:p w14:paraId="63E54DCC" w14:textId="77777777" w:rsidR="008B4530" w:rsidRDefault="008B4530" w:rsidP="008B4530">
      <w:pPr>
        <w:spacing w:after="0" w:line="360" w:lineRule="auto"/>
        <w:rPr>
          <w:rFonts w:ascii="Times New Roman" w:hAnsi="Times New Roman"/>
          <w:b/>
        </w:rPr>
      </w:pPr>
    </w:p>
    <w:p w14:paraId="63E54DCD" w14:textId="77777777" w:rsidR="008B4530" w:rsidRDefault="008369D8" w:rsidP="008B4530">
      <w:pPr>
        <w:spacing w:after="0" w:line="360" w:lineRule="auto"/>
        <w:rPr>
          <w:rFonts w:ascii="Times New Roman" w:hAnsi="Times New Roman"/>
        </w:rPr>
      </w:pPr>
      <w:r w:rsidRPr="00D907A3">
        <w:rPr>
          <w:rFonts w:ascii="Times New Roman" w:hAnsi="Times New Roman"/>
          <w:b/>
        </w:rPr>
        <w:t>Profiled Load Assets</w:t>
      </w:r>
      <w:r>
        <w:rPr>
          <w:rFonts w:ascii="Times New Roman" w:hAnsi="Times New Roman"/>
        </w:rPr>
        <w:t xml:space="preserve"> </w:t>
      </w:r>
      <w:r w:rsidRPr="00E47933">
        <w:rPr>
          <w:rFonts w:ascii="Times New Roman" w:hAnsi="Times New Roman"/>
        </w:rPr>
        <w:t>include all Load Assets that are not directly metered by OP-18 compliant metering as currently described in Section IV (Metering and Recording for Settlements) of OP</w:t>
      </w:r>
      <w:r w:rsidRPr="00E47933">
        <w:rPr>
          <w:rFonts w:ascii="Times New Roman" w:hAnsi="Times New Roman"/>
        </w:rPr>
        <w:softHyphen/>
        <w:t xml:space="preserve">18, and some Load Assets that are measured by OP-18 compliant metering (as currently described in Section IV of OP-18) to which the Host Participant Assigned Meter Reader allocates non-PTF losses. </w:t>
      </w:r>
    </w:p>
    <w:p w14:paraId="63E54DCE" w14:textId="77777777" w:rsidR="008B4530" w:rsidRPr="00E47933" w:rsidRDefault="008B4530" w:rsidP="008B4530">
      <w:pPr>
        <w:spacing w:after="0" w:line="360" w:lineRule="auto"/>
        <w:rPr>
          <w:rFonts w:ascii="Times New Roman" w:hAnsi="Times New Roman"/>
        </w:rPr>
      </w:pPr>
    </w:p>
    <w:p w14:paraId="63E54DCF" w14:textId="0228B3B0" w:rsidR="008B4530" w:rsidRDefault="008369D8" w:rsidP="008B4530">
      <w:pPr>
        <w:spacing w:after="0" w:line="360" w:lineRule="auto"/>
        <w:rPr>
          <w:rFonts w:ascii="Times New Roman" w:hAnsi="Times New Roman"/>
        </w:rPr>
      </w:pPr>
      <w:r w:rsidRPr="00D907A3">
        <w:rPr>
          <w:rFonts w:ascii="Times New Roman" w:hAnsi="Times New Roman"/>
          <w:b/>
        </w:rPr>
        <w:t>Project Sponsor</w:t>
      </w:r>
      <w:r w:rsidRPr="00E47933">
        <w:rPr>
          <w:rFonts w:ascii="Times New Roman" w:hAnsi="Times New Roman"/>
        </w:rPr>
        <w:t xml:space="preserve"> is an entity seeking to have a New Generating Capacity Resource</w:t>
      </w:r>
      <w:r>
        <w:rPr>
          <w:rFonts w:ascii="Times New Roman" w:hAnsi="Times New Roman"/>
        </w:rPr>
        <w:t>, New Import Capacity Resource</w:t>
      </w:r>
      <w:r w:rsidRPr="00E47933">
        <w:rPr>
          <w:rFonts w:ascii="Times New Roman" w:hAnsi="Times New Roman"/>
        </w:rPr>
        <w:t xml:space="preserve"> or New Demand </w:t>
      </w:r>
      <w:r w:rsidR="007824FE">
        <w:rPr>
          <w:rFonts w:ascii="Times New Roman" w:hAnsi="Times New Roman"/>
        </w:rPr>
        <w:t xml:space="preserve">Capacity </w:t>
      </w:r>
      <w:r w:rsidRPr="00E47933">
        <w:rPr>
          <w:rFonts w:ascii="Times New Roman" w:hAnsi="Times New Roman"/>
        </w:rPr>
        <w:t xml:space="preserve">Resource participate in the Forward Capacity Market, as described in Section III.13. </w:t>
      </w:r>
    </w:p>
    <w:p w14:paraId="63E54DD0" w14:textId="77777777" w:rsidR="008B4530" w:rsidRPr="00BF03C5" w:rsidRDefault="008B4530" w:rsidP="008B4530">
      <w:pPr>
        <w:spacing w:after="0" w:line="360" w:lineRule="auto"/>
        <w:rPr>
          <w:rFonts w:ascii="Times New Roman" w:hAnsi="Times New Roman"/>
        </w:rPr>
      </w:pPr>
    </w:p>
    <w:p w14:paraId="63E54DD1" w14:textId="77777777" w:rsidR="008B4530" w:rsidRPr="00BF03C5" w:rsidRDefault="008369D8" w:rsidP="008B4530">
      <w:pPr>
        <w:spacing w:after="0" w:line="360" w:lineRule="auto"/>
        <w:rPr>
          <w:rFonts w:ascii="Times New Roman" w:hAnsi="Times New Roman"/>
        </w:rPr>
      </w:pPr>
      <w:r w:rsidRPr="00BF03C5">
        <w:rPr>
          <w:rFonts w:ascii="Times New Roman" w:hAnsi="Times New Roman"/>
          <w:b/>
        </w:rPr>
        <w:t>Proxy De-List Bid</w:t>
      </w:r>
      <w:r w:rsidRPr="00BF03C5">
        <w:rPr>
          <w:rFonts w:ascii="Times New Roman" w:hAnsi="Times New Roman"/>
        </w:rPr>
        <w:t xml:space="preserve"> is a type of bid used in the Forward Capacity Market.</w:t>
      </w:r>
    </w:p>
    <w:p w14:paraId="63E54DD2" w14:textId="77777777" w:rsidR="008B4530" w:rsidRPr="00BF03C5" w:rsidRDefault="008B4530" w:rsidP="008B4530">
      <w:pPr>
        <w:spacing w:after="0" w:line="360" w:lineRule="auto"/>
        <w:rPr>
          <w:rFonts w:ascii="Times New Roman" w:hAnsi="Times New Roman"/>
        </w:rPr>
      </w:pPr>
    </w:p>
    <w:p w14:paraId="63E54DD3" w14:textId="77777777" w:rsidR="008B4530" w:rsidRDefault="008369D8" w:rsidP="008B4530">
      <w:pPr>
        <w:spacing w:after="0" w:line="360" w:lineRule="auto"/>
        <w:rPr>
          <w:rFonts w:ascii="Times New Roman" w:hAnsi="Times New Roman"/>
        </w:rPr>
      </w:pPr>
      <w:r w:rsidRPr="00BF03C5">
        <w:rPr>
          <w:rFonts w:ascii="Times New Roman" w:hAnsi="Times New Roman"/>
          <w:b/>
        </w:rPr>
        <w:t>Provisional Member</w:t>
      </w:r>
      <w:r w:rsidRPr="00BF03C5">
        <w:rPr>
          <w:rFonts w:ascii="Times New Roman" w:hAnsi="Times New Roman"/>
        </w:rPr>
        <w:t xml:space="preserve"> is defined in Section I.68A of the Resta</w:t>
      </w:r>
      <w:r>
        <w:rPr>
          <w:rFonts w:ascii="Times New Roman" w:hAnsi="Times New Roman"/>
        </w:rPr>
        <w:t>ted NEPOOL Agreement.</w:t>
      </w:r>
    </w:p>
    <w:p w14:paraId="63E54DD4" w14:textId="77777777" w:rsidR="008B4530" w:rsidRPr="00E47933" w:rsidRDefault="008B4530" w:rsidP="008B4530">
      <w:pPr>
        <w:spacing w:after="0" w:line="360" w:lineRule="auto"/>
        <w:rPr>
          <w:rFonts w:ascii="Times New Roman" w:hAnsi="Times New Roman"/>
        </w:rPr>
      </w:pPr>
    </w:p>
    <w:p w14:paraId="63E54DD5" w14:textId="77777777" w:rsidR="008B4530" w:rsidRDefault="008369D8" w:rsidP="008B4530">
      <w:pPr>
        <w:spacing w:after="0" w:line="360" w:lineRule="auto"/>
        <w:rPr>
          <w:rFonts w:ascii="Times New Roman" w:hAnsi="Times New Roman"/>
        </w:rPr>
      </w:pPr>
      <w:r w:rsidRPr="00D907A3">
        <w:rPr>
          <w:rFonts w:ascii="Times New Roman" w:hAnsi="Times New Roman"/>
          <w:b/>
        </w:rPr>
        <w:t>PTO Administrative Committee</w:t>
      </w:r>
      <w:r w:rsidRPr="00E47933">
        <w:rPr>
          <w:rFonts w:ascii="Times New Roman" w:hAnsi="Times New Roman"/>
        </w:rPr>
        <w:t xml:space="preserve"> is the committee referred to in Section 11.04 of the TOA. </w:t>
      </w:r>
    </w:p>
    <w:p w14:paraId="63E54DD6" w14:textId="77777777" w:rsidR="008B4530" w:rsidRDefault="008B4530" w:rsidP="008B4530">
      <w:pPr>
        <w:spacing w:after="0" w:line="360" w:lineRule="auto"/>
        <w:rPr>
          <w:rFonts w:ascii="Times New Roman" w:hAnsi="Times New Roman"/>
        </w:rPr>
      </w:pPr>
    </w:p>
    <w:p w14:paraId="63E54DD7" w14:textId="77777777" w:rsidR="008B4530" w:rsidRPr="009F3CBB" w:rsidRDefault="008369D8" w:rsidP="008B4530">
      <w:pPr>
        <w:spacing w:after="0" w:line="360" w:lineRule="auto"/>
        <w:rPr>
          <w:rFonts w:ascii="Times New Roman" w:hAnsi="Times New Roman"/>
        </w:rPr>
      </w:pPr>
      <w:r w:rsidRPr="009F3CBB">
        <w:rPr>
          <w:rFonts w:ascii="Times New Roman" w:hAnsi="Times New Roman"/>
          <w:b/>
        </w:rPr>
        <w:t>Public Policy Requirement</w:t>
      </w:r>
      <w:r w:rsidRPr="009F3CBB">
        <w:rPr>
          <w:rFonts w:ascii="Times New Roman" w:hAnsi="Times New Roman"/>
        </w:rPr>
        <w:t xml:space="preserve"> is a requirement reflected in a statute enacted by, or a regulation promulgated by, the federal government or a state or local (e.g., municipal or county) government. </w:t>
      </w:r>
    </w:p>
    <w:p w14:paraId="63E54DD8" w14:textId="77777777" w:rsidR="008B4530" w:rsidRDefault="008B4530" w:rsidP="008B4530">
      <w:pPr>
        <w:spacing w:after="0" w:line="360" w:lineRule="auto"/>
        <w:rPr>
          <w:rFonts w:ascii="Times New Roman" w:hAnsi="Times New Roman"/>
          <w:b/>
        </w:rPr>
      </w:pPr>
    </w:p>
    <w:p w14:paraId="63E54DD9" w14:textId="77777777" w:rsidR="008B4530" w:rsidRDefault="008369D8" w:rsidP="008B4530">
      <w:pPr>
        <w:spacing w:after="0" w:line="360" w:lineRule="auto"/>
        <w:rPr>
          <w:rFonts w:ascii="Times New Roman" w:hAnsi="Times New Roman"/>
        </w:rPr>
      </w:pPr>
      <w:r w:rsidRPr="00FA4800">
        <w:rPr>
          <w:rFonts w:ascii="Times New Roman" w:hAnsi="Times New Roman"/>
          <w:b/>
        </w:rPr>
        <w:t>Public Policy Transmission Study</w:t>
      </w:r>
      <w:r>
        <w:rPr>
          <w:rFonts w:ascii="Times New Roman" w:hAnsi="Times New Roman"/>
        </w:rPr>
        <w:t xml:space="preserve"> is a study conducted by the ISO pursuant to the process set out in Section 4A.3 of Attachment K of the OATT, and consists of two phases:  (i) an initial phase to produce a rough estimate of the costs and benefits of concepts that could meet transmission needs driven by public policy requirements; and (ii) a follow-on phase designed to produce more detailed analysis and engineering work on transmission concepts identified in the first phase.</w:t>
      </w:r>
    </w:p>
    <w:p w14:paraId="63E54DDA" w14:textId="77777777" w:rsidR="008B4530" w:rsidRDefault="008B4530" w:rsidP="008B4530">
      <w:pPr>
        <w:spacing w:after="0" w:line="360" w:lineRule="auto"/>
        <w:rPr>
          <w:rFonts w:ascii="Times New Roman" w:hAnsi="Times New Roman"/>
        </w:rPr>
      </w:pPr>
    </w:p>
    <w:p w14:paraId="63E54DDB" w14:textId="77777777" w:rsidR="008B4530" w:rsidRPr="00822491" w:rsidRDefault="008369D8" w:rsidP="008B4530">
      <w:pPr>
        <w:spacing w:line="360" w:lineRule="auto"/>
        <w:rPr>
          <w:rFonts w:ascii="Times New Roman" w:hAnsi="Times New Roman"/>
        </w:rPr>
      </w:pPr>
      <w:r w:rsidRPr="00822491">
        <w:rPr>
          <w:rFonts w:ascii="Times New Roman" w:hAnsi="Times New Roman"/>
          <w:b/>
        </w:rPr>
        <w:t>Public Policy Local Transmission Study</w:t>
      </w:r>
      <w:r w:rsidRPr="00822491">
        <w:rPr>
          <w:rFonts w:ascii="Times New Roman" w:hAnsi="Times New Roman"/>
        </w:rPr>
        <w:t xml:space="preserve"> is a study conducted by a PTO pursuant to the process set out in Section 1.6 of Attachment K Appendix 1 of the OATT, and consists of two phases:  (i) an initial phase to produce an estimate of the costs and benefits of concepts that could meet transmission needs driven by </w:t>
      </w:r>
      <w:r w:rsidRPr="00822491">
        <w:rPr>
          <w:rFonts w:ascii="Times New Roman" w:hAnsi="Times New Roman"/>
        </w:rPr>
        <w:lastRenderedPageBreak/>
        <w:t>public policy requirements; and (ii) a follow-on phase designed to produce more detailed analysis and engineering work on transmission concepts identified in the first phase.</w:t>
      </w:r>
    </w:p>
    <w:p w14:paraId="63E54DDC" w14:textId="77777777" w:rsidR="008B4530" w:rsidRDefault="008B4530" w:rsidP="008B4530">
      <w:pPr>
        <w:spacing w:after="0" w:line="360" w:lineRule="auto"/>
        <w:rPr>
          <w:rFonts w:ascii="Times New Roman" w:hAnsi="Times New Roman"/>
        </w:rPr>
      </w:pPr>
    </w:p>
    <w:p w14:paraId="63E54DDD" w14:textId="77777777" w:rsidR="008B4530" w:rsidRDefault="008369D8" w:rsidP="008B4530">
      <w:pPr>
        <w:spacing w:after="0" w:line="360" w:lineRule="auto"/>
        <w:rPr>
          <w:rFonts w:ascii="Times New Roman" w:hAnsi="Times New Roman"/>
        </w:rPr>
      </w:pPr>
      <w:r w:rsidRPr="007B7189">
        <w:rPr>
          <w:rFonts w:ascii="Times New Roman" w:hAnsi="Times New Roman"/>
          <w:b/>
        </w:rPr>
        <w:t>Public Policy Transmission Upgrade</w:t>
      </w:r>
      <w:r>
        <w:rPr>
          <w:rFonts w:ascii="Times New Roman" w:hAnsi="Times New Roman"/>
        </w:rPr>
        <w:t xml:space="preserve"> is an addition and/or upgrade to the New England Transmission System that meets the voltage and non-voltage criteria for Public Policy Transmission Upgrade PTF classification specified in the OATT, and has been included in the Regional System Plan and RSP Project List as a Public Policy Transmission Upgrade pursuant to the procedures described in Section 4A of Attachment K of the OATT.</w:t>
      </w:r>
    </w:p>
    <w:p w14:paraId="63E54DDE" w14:textId="77777777" w:rsidR="008B4530" w:rsidRDefault="008B4530" w:rsidP="008B4530">
      <w:pPr>
        <w:spacing w:after="0" w:line="360" w:lineRule="auto"/>
        <w:rPr>
          <w:rFonts w:ascii="Times New Roman" w:hAnsi="Times New Roman"/>
        </w:rPr>
      </w:pPr>
    </w:p>
    <w:p w14:paraId="63E54DDF" w14:textId="77777777" w:rsidR="008B4530" w:rsidRDefault="008369D8" w:rsidP="008B4530">
      <w:pPr>
        <w:spacing w:after="0" w:line="360" w:lineRule="auto"/>
        <w:rPr>
          <w:rFonts w:ascii="Times New Roman" w:hAnsi="Times New Roman"/>
        </w:rPr>
      </w:pPr>
      <w:r w:rsidRPr="001D2B87">
        <w:rPr>
          <w:rFonts w:ascii="Times New Roman" w:hAnsi="Times New Roman"/>
          <w:b/>
        </w:rPr>
        <w:t>Publicly Owned Entity</w:t>
      </w:r>
      <w:r>
        <w:rPr>
          <w:rFonts w:ascii="Times New Roman" w:hAnsi="Times New Roman"/>
        </w:rPr>
        <w:t xml:space="preserve"> is defined in Section I of the Restated NEPOOL Agreement.</w:t>
      </w:r>
    </w:p>
    <w:p w14:paraId="63E54DE0" w14:textId="77777777" w:rsidR="008B4530" w:rsidRPr="00E47933" w:rsidRDefault="008B4530" w:rsidP="008B4530">
      <w:pPr>
        <w:spacing w:after="0" w:line="360" w:lineRule="auto"/>
        <w:rPr>
          <w:rFonts w:ascii="Times New Roman" w:hAnsi="Times New Roman"/>
        </w:rPr>
      </w:pPr>
    </w:p>
    <w:p w14:paraId="63E54DE1" w14:textId="77777777" w:rsidR="008B4530" w:rsidRDefault="008369D8" w:rsidP="008B4530">
      <w:pPr>
        <w:spacing w:after="0" w:line="360" w:lineRule="auto"/>
        <w:rPr>
          <w:rFonts w:ascii="Times New Roman" w:hAnsi="Times New Roman"/>
        </w:rPr>
      </w:pPr>
      <w:r w:rsidRPr="00D907A3">
        <w:rPr>
          <w:rFonts w:ascii="Times New Roman" w:hAnsi="Times New Roman"/>
          <w:b/>
        </w:rPr>
        <w:t>Qualification Process Cost Reimbursement Deposit</w:t>
      </w:r>
      <w:r w:rsidRPr="00E47933">
        <w:rPr>
          <w:rFonts w:ascii="Times New Roman" w:hAnsi="Times New Roman"/>
        </w:rPr>
        <w:t xml:space="preserve"> is described in Section III.13.1.9.3 of Market Rule 1. </w:t>
      </w:r>
    </w:p>
    <w:p w14:paraId="63E54DE2" w14:textId="77777777" w:rsidR="008B4530" w:rsidRPr="00E47933" w:rsidRDefault="008B4530" w:rsidP="008B4530">
      <w:pPr>
        <w:spacing w:after="0" w:line="360" w:lineRule="auto"/>
        <w:rPr>
          <w:rFonts w:ascii="Times New Roman" w:hAnsi="Times New Roman"/>
        </w:rPr>
      </w:pPr>
    </w:p>
    <w:p w14:paraId="63E54DE3" w14:textId="77777777" w:rsidR="008B4530" w:rsidRDefault="008369D8" w:rsidP="008B4530">
      <w:pPr>
        <w:spacing w:after="0" w:line="360" w:lineRule="auto"/>
        <w:rPr>
          <w:rFonts w:ascii="Times New Roman" w:hAnsi="Times New Roman"/>
        </w:rPr>
      </w:pPr>
      <w:r w:rsidRPr="00D907A3">
        <w:rPr>
          <w:rFonts w:ascii="Times New Roman" w:hAnsi="Times New Roman"/>
          <w:b/>
        </w:rPr>
        <w:t>Qualified Capacity</w:t>
      </w:r>
      <w:r w:rsidRPr="00E47933">
        <w:rPr>
          <w:rFonts w:ascii="Times New Roman" w:hAnsi="Times New Roman"/>
        </w:rPr>
        <w:t xml:space="preserve"> is the amount of capacity a resource may provide in the summer or winter in a Capacity Commitment Period, as determined in the Forward Capacity Market qualification processes. </w:t>
      </w:r>
    </w:p>
    <w:p w14:paraId="63E54DE4" w14:textId="77777777" w:rsidR="008B4530" w:rsidRDefault="008B4530" w:rsidP="008B4530">
      <w:pPr>
        <w:spacing w:after="0" w:line="360" w:lineRule="auto"/>
        <w:rPr>
          <w:rFonts w:ascii="Times New Roman" w:hAnsi="Times New Roman"/>
        </w:rPr>
      </w:pPr>
    </w:p>
    <w:p w14:paraId="63E54DE5" w14:textId="77777777" w:rsidR="008B4530" w:rsidRDefault="008369D8" w:rsidP="008B4530">
      <w:pPr>
        <w:spacing w:after="0" w:line="360" w:lineRule="auto"/>
        <w:rPr>
          <w:rFonts w:ascii="Times New Roman" w:hAnsi="Times New Roman"/>
        </w:rPr>
      </w:pPr>
      <w:r w:rsidRPr="00CD1428">
        <w:rPr>
          <w:rFonts w:ascii="Times New Roman" w:hAnsi="Times New Roman"/>
          <w:b/>
        </w:rPr>
        <w:t>Qualified Generator Reactive Resource(s)</w:t>
      </w:r>
      <w:r>
        <w:rPr>
          <w:rFonts w:ascii="Times New Roman" w:hAnsi="Times New Roman"/>
        </w:rPr>
        <w:t xml:space="preserve"> is any generator source of dynamic reactive power that meets the criteria specified in Schedule 2 of the OATT.</w:t>
      </w:r>
    </w:p>
    <w:p w14:paraId="63E54DE6" w14:textId="77777777" w:rsidR="008B4530" w:rsidRDefault="008B4530" w:rsidP="008B4530">
      <w:pPr>
        <w:spacing w:after="0" w:line="360" w:lineRule="auto"/>
        <w:rPr>
          <w:rFonts w:ascii="Times New Roman" w:hAnsi="Times New Roman"/>
        </w:rPr>
      </w:pPr>
    </w:p>
    <w:p w14:paraId="63E54DE7" w14:textId="77777777" w:rsidR="008B4530" w:rsidRDefault="008369D8" w:rsidP="008B4530">
      <w:pPr>
        <w:spacing w:after="0" w:line="360" w:lineRule="auto"/>
        <w:rPr>
          <w:rFonts w:ascii="Times New Roman" w:hAnsi="Times New Roman"/>
        </w:rPr>
      </w:pPr>
      <w:r w:rsidRPr="00CD1428">
        <w:rPr>
          <w:rFonts w:ascii="Times New Roman" w:hAnsi="Times New Roman"/>
          <w:b/>
        </w:rPr>
        <w:t>Qualified Non-Generator Reactive Resource(s)</w:t>
      </w:r>
      <w:r>
        <w:rPr>
          <w:rFonts w:ascii="Times New Roman" w:hAnsi="Times New Roman"/>
        </w:rPr>
        <w:t xml:space="preserve"> is any non-generator source of dynamic reactive power that meets the criteria specified in Schedule 2 of the OATT.</w:t>
      </w:r>
    </w:p>
    <w:p w14:paraId="63E54DE8" w14:textId="77777777" w:rsidR="008B4530" w:rsidRDefault="008B4530" w:rsidP="008B4530">
      <w:pPr>
        <w:spacing w:after="0" w:line="360" w:lineRule="auto"/>
        <w:rPr>
          <w:rFonts w:ascii="Times New Roman" w:hAnsi="Times New Roman"/>
        </w:rPr>
      </w:pPr>
    </w:p>
    <w:p w14:paraId="63E54DE9" w14:textId="77777777" w:rsidR="008B4530" w:rsidRDefault="008369D8" w:rsidP="008B4530">
      <w:pPr>
        <w:spacing w:after="0" w:line="360" w:lineRule="auto"/>
        <w:rPr>
          <w:rFonts w:ascii="Times New Roman" w:hAnsi="Times New Roman"/>
        </w:rPr>
      </w:pPr>
      <w:r w:rsidRPr="00CD1428">
        <w:rPr>
          <w:rFonts w:ascii="Times New Roman" w:hAnsi="Times New Roman"/>
          <w:b/>
        </w:rPr>
        <w:t>Qualified Reactive Resource(s)</w:t>
      </w:r>
      <w:r>
        <w:rPr>
          <w:rFonts w:ascii="Times New Roman" w:hAnsi="Times New Roman"/>
        </w:rPr>
        <w:t xml:space="preserve"> is any Qualified Generator Reactive Resource and/or Qualified Non-Generator Reactive Resource that meets the criteria specified in Schedule 2 of the OATT.</w:t>
      </w:r>
    </w:p>
    <w:p w14:paraId="63E54DEA" w14:textId="77777777" w:rsidR="008B4530" w:rsidRDefault="008B4530" w:rsidP="008B4530">
      <w:pPr>
        <w:spacing w:after="0" w:line="360" w:lineRule="auto"/>
        <w:rPr>
          <w:rFonts w:ascii="Times New Roman" w:hAnsi="Times New Roman"/>
          <w:b/>
        </w:rPr>
      </w:pPr>
    </w:p>
    <w:p w14:paraId="63E54DEB" w14:textId="77777777" w:rsidR="008B4530" w:rsidRPr="007B7189" w:rsidRDefault="008369D8" w:rsidP="008B4530">
      <w:pPr>
        <w:spacing w:after="0" w:line="360" w:lineRule="auto"/>
        <w:rPr>
          <w:rFonts w:ascii="Times New Roman" w:hAnsi="Times New Roman"/>
        </w:rPr>
      </w:pPr>
      <w:r>
        <w:rPr>
          <w:rFonts w:ascii="Times New Roman" w:hAnsi="Times New Roman"/>
          <w:b/>
        </w:rPr>
        <w:t xml:space="preserve">Qualified Transmission Project Sponsor </w:t>
      </w:r>
      <w:r>
        <w:rPr>
          <w:rFonts w:ascii="Times New Roman" w:hAnsi="Times New Roman"/>
        </w:rPr>
        <w:t>is defined in Sections 4B.2 and 4B.3 of Attachment K of the OATT.</w:t>
      </w:r>
    </w:p>
    <w:p w14:paraId="63E54DEC" w14:textId="77777777" w:rsidR="008B4530" w:rsidRDefault="008B4530" w:rsidP="008B4530">
      <w:pPr>
        <w:spacing w:after="0" w:line="360" w:lineRule="auto"/>
        <w:rPr>
          <w:rFonts w:ascii="Times New Roman" w:hAnsi="Times New Roman"/>
        </w:rPr>
      </w:pPr>
    </w:p>
    <w:p w14:paraId="63E54DED" w14:textId="77777777" w:rsidR="008B4530" w:rsidRDefault="008369D8" w:rsidP="008B4530">
      <w:pPr>
        <w:spacing w:after="0" w:line="360" w:lineRule="auto"/>
        <w:rPr>
          <w:rFonts w:ascii="Times New Roman" w:hAnsi="Times New Roman"/>
        </w:rPr>
      </w:pPr>
      <w:r w:rsidRPr="00A948DC">
        <w:rPr>
          <w:rFonts w:ascii="Times New Roman" w:hAnsi="Times New Roman"/>
          <w:b/>
        </w:rPr>
        <w:t>Queue Position</w:t>
      </w:r>
      <w:r>
        <w:rPr>
          <w:rFonts w:ascii="Times New Roman" w:hAnsi="Times New Roman"/>
        </w:rPr>
        <w:t xml:space="preserve"> has the meaning specified in Section I of Schedule 22, Attachment 1 to Schedule 23, and Section I of Schedule 25 of the OATT.</w:t>
      </w:r>
    </w:p>
    <w:p w14:paraId="63E54DEE" w14:textId="77777777" w:rsidR="008B4530" w:rsidRDefault="008B4530" w:rsidP="008B4530">
      <w:pPr>
        <w:spacing w:after="0" w:line="360" w:lineRule="auto"/>
        <w:rPr>
          <w:rFonts w:ascii="Times New Roman" w:hAnsi="Times New Roman"/>
        </w:rPr>
      </w:pPr>
    </w:p>
    <w:p w14:paraId="63E54DEF" w14:textId="506428A9" w:rsidR="008B4530" w:rsidRDefault="008369D8" w:rsidP="008B4530">
      <w:pPr>
        <w:spacing w:after="0" w:line="360" w:lineRule="auto"/>
        <w:rPr>
          <w:rFonts w:ascii="Times New Roman" w:hAnsi="Times New Roman"/>
        </w:rPr>
      </w:pPr>
      <w:r w:rsidRPr="0068540F">
        <w:rPr>
          <w:rFonts w:ascii="Times New Roman" w:hAnsi="Times New Roman"/>
          <w:b/>
        </w:rPr>
        <w:lastRenderedPageBreak/>
        <w:t>Rapid Response Pricing Asset</w:t>
      </w:r>
      <w:r w:rsidRPr="0068540F">
        <w:rPr>
          <w:rFonts w:ascii="Times New Roman" w:hAnsi="Times New Roman"/>
        </w:rPr>
        <w:t xml:space="preserve"> is</w:t>
      </w:r>
      <w:r w:rsidR="00C6017D">
        <w:rPr>
          <w:rFonts w:ascii="Times New Roman" w:hAnsi="Times New Roman"/>
        </w:rPr>
        <w:t>:</w:t>
      </w:r>
      <w:r w:rsidRPr="0068540F">
        <w:rPr>
          <w:rFonts w:ascii="Times New Roman" w:hAnsi="Times New Roman"/>
        </w:rPr>
        <w:t xml:space="preserve"> </w:t>
      </w:r>
      <w:r w:rsidR="00E773C3">
        <w:rPr>
          <w:rFonts w:ascii="Times New Roman" w:hAnsi="Times New Roman"/>
        </w:rPr>
        <w:t xml:space="preserve">(i) </w:t>
      </w:r>
      <w:r w:rsidRPr="0068540F">
        <w:rPr>
          <w:rFonts w:ascii="Times New Roman" w:hAnsi="Times New Roman"/>
        </w:rPr>
        <w:t>a</w:t>
      </w:r>
      <w:r w:rsidR="00CD5712">
        <w:rPr>
          <w:rFonts w:ascii="Times New Roman" w:hAnsi="Times New Roman"/>
        </w:rPr>
        <w:t xml:space="preserve"> </w:t>
      </w:r>
      <w:r w:rsidRPr="0068540F">
        <w:rPr>
          <w:rFonts w:ascii="Times New Roman" w:hAnsi="Times New Roman"/>
        </w:rPr>
        <w:t>Fast Start Generator</w:t>
      </w:r>
      <w:r w:rsidR="00976509">
        <w:rPr>
          <w:rFonts w:ascii="Times New Roman" w:hAnsi="Times New Roman"/>
        </w:rPr>
        <w:t>;</w:t>
      </w:r>
      <w:r>
        <w:rPr>
          <w:rFonts w:ascii="Times New Roman" w:hAnsi="Times New Roman"/>
        </w:rPr>
        <w:t xml:space="preserve"> </w:t>
      </w:r>
      <w:r w:rsidR="00CD5712">
        <w:rPr>
          <w:rFonts w:ascii="Times New Roman" w:hAnsi="Times New Roman"/>
        </w:rPr>
        <w:t xml:space="preserve">(ii) </w:t>
      </w:r>
      <w:r>
        <w:rPr>
          <w:rFonts w:ascii="Times New Roman" w:hAnsi="Times New Roman"/>
        </w:rPr>
        <w:t xml:space="preserve">a Flexible DNE </w:t>
      </w:r>
      <w:proofErr w:type="spellStart"/>
      <w:r>
        <w:rPr>
          <w:rFonts w:ascii="Times New Roman" w:hAnsi="Times New Roman"/>
        </w:rPr>
        <w:t>Dispatchable</w:t>
      </w:r>
      <w:proofErr w:type="spellEnd"/>
      <w:r>
        <w:rPr>
          <w:rFonts w:ascii="Times New Roman" w:hAnsi="Times New Roman"/>
        </w:rPr>
        <w:t xml:space="preserve"> Generator</w:t>
      </w:r>
      <w:r w:rsidR="00976509">
        <w:rPr>
          <w:rFonts w:ascii="Times New Roman" w:hAnsi="Times New Roman"/>
        </w:rPr>
        <w:t>;</w:t>
      </w:r>
      <w:r>
        <w:rPr>
          <w:rFonts w:ascii="Times New Roman" w:hAnsi="Times New Roman"/>
        </w:rPr>
        <w:t xml:space="preserve"> </w:t>
      </w:r>
      <w:r w:rsidRPr="0068540F">
        <w:rPr>
          <w:rFonts w:ascii="Times New Roman" w:hAnsi="Times New Roman"/>
        </w:rPr>
        <w:t xml:space="preserve">or </w:t>
      </w:r>
      <w:r w:rsidR="00CD5712">
        <w:rPr>
          <w:rFonts w:ascii="Times New Roman" w:hAnsi="Times New Roman"/>
        </w:rPr>
        <w:t xml:space="preserve">(iii) </w:t>
      </w:r>
      <w:r>
        <w:rPr>
          <w:rFonts w:ascii="Times New Roman" w:hAnsi="Times New Roman"/>
        </w:rPr>
        <w:t xml:space="preserve">a </w:t>
      </w:r>
      <w:r w:rsidR="00976509">
        <w:rPr>
          <w:rFonts w:ascii="Times New Roman" w:hAnsi="Times New Roman"/>
        </w:rPr>
        <w:t xml:space="preserve">Binary Storage DARD with </w:t>
      </w:r>
      <w:r w:rsidRPr="0068540F">
        <w:rPr>
          <w:rFonts w:ascii="Times New Roman" w:hAnsi="Times New Roman"/>
        </w:rPr>
        <w:t xml:space="preserve">Offer Data </w:t>
      </w:r>
      <w:r w:rsidR="00976509" w:rsidRPr="00976509">
        <w:rPr>
          <w:rFonts w:ascii="Times New Roman" w:hAnsi="Times New Roman"/>
        </w:rPr>
        <w:t xml:space="preserve">specifying a </w:t>
      </w:r>
      <w:r w:rsidRPr="00976509">
        <w:rPr>
          <w:rFonts w:ascii="Times New Roman" w:hAnsi="Times New Roman"/>
        </w:rPr>
        <w:t xml:space="preserve">Minimum Run Time </w:t>
      </w:r>
      <w:r w:rsidR="00976509" w:rsidRPr="00976509">
        <w:rPr>
          <w:rFonts w:ascii="Times New Roman" w:hAnsi="Times New Roman"/>
        </w:rPr>
        <w:t xml:space="preserve">and a Minimum </w:t>
      </w:r>
      <w:proofErr w:type="gramStart"/>
      <w:r w:rsidR="00976509" w:rsidRPr="00976509">
        <w:rPr>
          <w:rFonts w:ascii="Times New Roman" w:hAnsi="Times New Roman"/>
        </w:rPr>
        <w:t>Down</w:t>
      </w:r>
      <w:proofErr w:type="gramEnd"/>
      <w:r w:rsidR="00976509" w:rsidRPr="00976509">
        <w:rPr>
          <w:rFonts w:ascii="Times New Roman" w:hAnsi="Times New Roman"/>
        </w:rPr>
        <w:t xml:space="preserve"> Time</w:t>
      </w:r>
      <w:r w:rsidR="00976509">
        <w:rPr>
          <w:rFonts w:ascii="Times New Roman" w:hAnsi="Times New Roman"/>
        </w:rPr>
        <w:t xml:space="preserve"> </w:t>
      </w:r>
      <w:r w:rsidRPr="0068540F">
        <w:rPr>
          <w:rFonts w:ascii="Times New Roman" w:hAnsi="Times New Roman"/>
        </w:rPr>
        <w:t>not exceed</w:t>
      </w:r>
      <w:r w:rsidR="00976509">
        <w:rPr>
          <w:rFonts w:ascii="Times New Roman" w:hAnsi="Times New Roman"/>
        </w:rPr>
        <w:t>ing</w:t>
      </w:r>
      <w:r w:rsidRPr="0068540F">
        <w:rPr>
          <w:rFonts w:ascii="Times New Roman" w:hAnsi="Times New Roman"/>
        </w:rPr>
        <w:t xml:space="preserve"> one hour</w:t>
      </w:r>
      <w:r w:rsidR="00976509">
        <w:rPr>
          <w:rFonts w:ascii="Times New Roman" w:hAnsi="Times New Roman"/>
        </w:rPr>
        <w:t xml:space="preserve"> each</w:t>
      </w:r>
      <w:r>
        <w:rPr>
          <w:rFonts w:ascii="Times New Roman" w:hAnsi="Times New Roman"/>
        </w:rPr>
        <w:t>.</w:t>
      </w:r>
      <w:r w:rsidR="007824FE">
        <w:rPr>
          <w:rFonts w:ascii="Times New Roman" w:hAnsi="Times New Roman"/>
        </w:rPr>
        <w:t xml:space="preserve">  A Rapid Response Pricing Asset shall also include a Fast Start Demand Response Resource for which the Market Participant’s Offer Data meets the following criteria: (i) Minimum Reduction Time does not exceed one hour; and (ii) Demand Response Resource Notification Time plus Demand Response Resource Start-Up Time does not exceed 30 minutes.</w:t>
      </w:r>
    </w:p>
    <w:p w14:paraId="63E54DF0" w14:textId="77777777" w:rsidR="008B4530" w:rsidRDefault="008B4530" w:rsidP="008B4530">
      <w:pPr>
        <w:spacing w:after="0" w:line="360" w:lineRule="auto"/>
        <w:rPr>
          <w:rFonts w:ascii="Times New Roman" w:hAnsi="Times New Roman"/>
          <w:b/>
        </w:rPr>
      </w:pPr>
    </w:p>
    <w:p w14:paraId="63E54DF1" w14:textId="77777777" w:rsidR="008B4530" w:rsidRPr="0068540F" w:rsidRDefault="008369D8" w:rsidP="008B4530">
      <w:pPr>
        <w:spacing w:after="0" w:line="360" w:lineRule="auto"/>
        <w:rPr>
          <w:rFonts w:ascii="Times New Roman" w:hAnsi="Times New Roman"/>
        </w:rPr>
      </w:pPr>
      <w:r w:rsidRPr="00BA0599">
        <w:rPr>
          <w:rFonts w:ascii="Times New Roman" w:hAnsi="Times New Roman"/>
          <w:b/>
        </w:rPr>
        <w:t>Rapid Response Pricing Opportunity</w:t>
      </w:r>
      <w:r>
        <w:rPr>
          <w:rFonts w:ascii="Times New Roman" w:hAnsi="Times New Roman"/>
        </w:rPr>
        <w:t xml:space="preserve"> </w:t>
      </w:r>
      <w:r w:rsidRPr="00A458C1">
        <w:rPr>
          <w:rFonts w:ascii="Times New Roman" w:hAnsi="Times New Roman"/>
          <w:b/>
        </w:rPr>
        <w:t>Cost</w:t>
      </w:r>
      <w:r>
        <w:rPr>
          <w:rFonts w:ascii="Times New Roman" w:hAnsi="Times New Roman"/>
        </w:rPr>
        <w:t xml:space="preserve"> is the NCPC Credit described in Section III.F.2.3.10. </w:t>
      </w:r>
    </w:p>
    <w:p w14:paraId="63E54DF2" w14:textId="77777777" w:rsidR="008B4530" w:rsidRDefault="008B4530" w:rsidP="008B4530">
      <w:pPr>
        <w:spacing w:after="0" w:line="360" w:lineRule="auto"/>
        <w:rPr>
          <w:rFonts w:ascii="Times New Roman" w:hAnsi="Times New Roman"/>
          <w:b/>
        </w:rPr>
      </w:pPr>
    </w:p>
    <w:p w14:paraId="63E54DF3" w14:textId="11A85B16" w:rsidR="008B4530" w:rsidRDefault="008369D8" w:rsidP="008B4530">
      <w:pPr>
        <w:spacing w:after="0" w:line="360" w:lineRule="auto"/>
        <w:rPr>
          <w:rFonts w:ascii="Times New Roman" w:hAnsi="Times New Roman"/>
        </w:rPr>
      </w:pPr>
      <w:r>
        <w:rPr>
          <w:rFonts w:ascii="Times New Roman" w:hAnsi="Times New Roman"/>
          <w:b/>
        </w:rPr>
        <w:t xml:space="preserve">Rated </w:t>
      </w:r>
      <w:r w:rsidRPr="001D2B87">
        <w:rPr>
          <w:rFonts w:ascii="Times New Roman" w:hAnsi="Times New Roman"/>
        </w:rPr>
        <w:t>means</w:t>
      </w:r>
      <w:r>
        <w:rPr>
          <w:rFonts w:ascii="Times New Roman" w:hAnsi="Times New Roman"/>
        </w:rPr>
        <w:t xml:space="preserve"> a Market Participant that receives a credit rating from one or more of the Rating Agencies, or, if such Market Participant is not rated by one of the Rating Agencies, then a Market Participant that has outstanding unsecured debt rated by one or more of the Rating Agencies.</w:t>
      </w:r>
    </w:p>
    <w:p w14:paraId="02BB2374" w14:textId="77777777" w:rsidR="002F232C" w:rsidRDefault="002F232C" w:rsidP="008B4530">
      <w:pPr>
        <w:spacing w:after="0" w:line="360" w:lineRule="auto"/>
        <w:rPr>
          <w:rFonts w:ascii="Times New Roman" w:hAnsi="Times New Roman"/>
        </w:rPr>
      </w:pPr>
    </w:p>
    <w:p w14:paraId="63E54DF5" w14:textId="77777777" w:rsidR="008B4530" w:rsidRDefault="008369D8" w:rsidP="008B4530">
      <w:pPr>
        <w:spacing w:after="0" w:line="360" w:lineRule="auto"/>
        <w:rPr>
          <w:rFonts w:ascii="Times New Roman" w:hAnsi="Times New Roman"/>
        </w:rPr>
      </w:pPr>
      <w:r w:rsidRPr="001D2B87">
        <w:rPr>
          <w:rFonts w:ascii="Times New Roman" w:hAnsi="Times New Roman"/>
          <w:b/>
        </w:rPr>
        <w:t>Rating Agencies</w:t>
      </w:r>
      <w:r>
        <w:rPr>
          <w:rFonts w:ascii="Times New Roman" w:hAnsi="Times New Roman"/>
        </w:rPr>
        <w:t xml:space="preserve"> are Standard and Poor’s (S&amp;P), Moody’s, and Fitch.</w:t>
      </w:r>
    </w:p>
    <w:p w14:paraId="02CE30BE" w14:textId="7F02A455" w:rsidR="00567661" w:rsidRDefault="00567661" w:rsidP="008B4530">
      <w:pPr>
        <w:spacing w:after="0" w:line="360" w:lineRule="auto"/>
        <w:rPr>
          <w:rFonts w:ascii="Times New Roman" w:hAnsi="Times New Roman"/>
        </w:rPr>
      </w:pPr>
    </w:p>
    <w:p w14:paraId="4CC6CE00" w14:textId="77777777" w:rsidR="002F232C" w:rsidRPr="00FB30B3" w:rsidRDefault="002F232C" w:rsidP="002F232C">
      <w:pPr>
        <w:pStyle w:val="Default"/>
        <w:spacing w:line="360" w:lineRule="auto"/>
        <w:rPr>
          <w:b/>
          <w:bCs/>
          <w:sz w:val="22"/>
          <w:szCs w:val="22"/>
        </w:rPr>
      </w:pPr>
      <w:r w:rsidRPr="00FB30B3">
        <w:rPr>
          <w:b/>
          <w:bCs/>
          <w:sz w:val="22"/>
          <w:szCs w:val="22"/>
        </w:rPr>
        <w:t xml:space="preserve">Rationing Minimum Limit </w:t>
      </w:r>
      <w:r w:rsidRPr="00FB30B3">
        <w:rPr>
          <w:bCs/>
          <w:sz w:val="22"/>
          <w:szCs w:val="22"/>
        </w:rPr>
        <w:t xml:space="preserve">is the MW quantity for a New Generating Capacity Resource or Existing Generating Capacity Resource below which </w:t>
      </w:r>
      <w:r w:rsidRPr="00FB30B3">
        <w:rPr>
          <w:sz w:val="22"/>
          <w:szCs w:val="22"/>
        </w:rPr>
        <w:t>n offer or bid may not be rationed in the Forward Capacity Auction, but shall not apply to supply offers or demand bids in a substitution auction as specified in Section III.13.2.8.2 and Section III.13.2.8.3.</w:t>
      </w:r>
    </w:p>
    <w:p w14:paraId="23674B77" w14:textId="77777777" w:rsidR="002F232C" w:rsidRDefault="002F232C" w:rsidP="008B4530">
      <w:pPr>
        <w:spacing w:after="0" w:line="360" w:lineRule="auto"/>
        <w:rPr>
          <w:rFonts w:ascii="Times New Roman" w:hAnsi="Times New Roman"/>
        </w:rPr>
      </w:pPr>
    </w:p>
    <w:p w14:paraId="5C932B47" w14:textId="117AA998" w:rsidR="00716F80" w:rsidRDefault="008369D8" w:rsidP="00716F80">
      <w:pPr>
        <w:spacing w:after="0" w:line="360" w:lineRule="auto"/>
        <w:rPr>
          <w:rFonts w:ascii="Times New Roman" w:hAnsi="Times New Roman"/>
        </w:rPr>
      </w:pPr>
      <w:r w:rsidRPr="001D2B87">
        <w:rPr>
          <w:rFonts w:ascii="Times New Roman" w:hAnsi="Times New Roman"/>
          <w:b/>
        </w:rPr>
        <w:t>RBA Decision</w:t>
      </w:r>
      <w:r>
        <w:rPr>
          <w:rFonts w:ascii="Times New Roman" w:hAnsi="Times New Roman"/>
        </w:rPr>
        <w:t xml:space="preserve"> is a written decision provided by the ISO to a Disputing Party and to the Chair of the NEPOOL Budget and Finance Subcommittee accepting or denying a Requested Billing Adjustment within twenty Business Days of the date the ISO distributes a Notice of RBA, unless some later date is agreed upon by the Disputing Party and the ISO.</w:t>
      </w:r>
      <w:r w:rsidR="00716F80" w:rsidRPr="00716F80">
        <w:rPr>
          <w:rFonts w:ascii="Times New Roman" w:hAnsi="Times New Roman"/>
        </w:rPr>
        <w:t xml:space="preserve"> </w:t>
      </w:r>
    </w:p>
    <w:p w14:paraId="14F03895" w14:textId="77777777" w:rsidR="00716F80" w:rsidRDefault="00716F80" w:rsidP="00716F80">
      <w:pPr>
        <w:spacing w:after="0" w:line="360" w:lineRule="auto"/>
        <w:rPr>
          <w:rFonts w:ascii="Times New Roman" w:hAnsi="Times New Roman"/>
        </w:rPr>
      </w:pPr>
    </w:p>
    <w:p w14:paraId="5EB77449" w14:textId="77777777" w:rsidR="00716F80" w:rsidRPr="003B54B9" w:rsidRDefault="00716F80" w:rsidP="00716F80">
      <w:pPr>
        <w:pStyle w:val="Default"/>
        <w:spacing w:line="360" w:lineRule="auto"/>
        <w:rPr>
          <w:b/>
          <w:bCs/>
          <w:sz w:val="22"/>
          <w:szCs w:val="22"/>
        </w:rPr>
      </w:pPr>
      <w:r w:rsidRPr="00533F40">
        <w:rPr>
          <w:b/>
          <w:bCs/>
          <w:sz w:val="22"/>
          <w:szCs w:val="22"/>
        </w:rPr>
        <w:t>Reactive Capability Audit</w:t>
      </w:r>
      <w:r w:rsidRPr="003B54B9">
        <w:rPr>
          <w:bCs/>
          <w:sz w:val="22"/>
          <w:szCs w:val="22"/>
        </w:rPr>
        <w:t xml:space="preserve"> is an audit that measures the ability of a Reactive Resource to provide or absorb reactive power to or from the transmission system at a specified real power output or consumption.</w:t>
      </w:r>
    </w:p>
    <w:p w14:paraId="3EF4EB49" w14:textId="77777777" w:rsidR="00716F80" w:rsidRDefault="00716F80" w:rsidP="00716F80">
      <w:pPr>
        <w:spacing w:after="0" w:line="360" w:lineRule="auto"/>
        <w:rPr>
          <w:rFonts w:ascii="Times New Roman" w:hAnsi="Times New Roman"/>
        </w:rPr>
      </w:pPr>
    </w:p>
    <w:p w14:paraId="54F33665" w14:textId="77777777" w:rsidR="00716F80" w:rsidRPr="003B54B9" w:rsidRDefault="00716F80" w:rsidP="00716F80">
      <w:pPr>
        <w:pStyle w:val="Default"/>
        <w:spacing w:line="360" w:lineRule="auto"/>
        <w:rPr>
          <w:bCs/>
          <w:sz w:val="22"/>
          <w:szCs w:val="22"/>
        </w:rPr>
      </w:pPr>
      <w:r w:rsidRPr="003B54B9">
        <w:rPr>
          <w:b/>
          <w:bCs/>
          <w:sz w:val="22"/>
          <w:szCs w:val="22"/>
        </w:rPr>
        <w:t xml:space="preserve">Reactive Resource </w:t>
      </w:r>
      <w:r w:rsidRPr="003B54B9">
        <w:rPr>
          <w:bCs/>
          <w:sz w:val="22"/>
          <w:szCs w:val="22"/>
        </w:rPr>
        <w:t>is a device that</w:t>
      </w:r>
      <w:r w:rsidRPr="003B54B9">
        <w:rPr>
          <w:b/>
          <w:bCs/>
          <w:sz w:val="22"/>
          <w:szCs w:val="22"/>
        </w:rPr>
        <w:t xml:space="preserve"> </w:t>
      </w:r>
      <w:r w:rsidRPr="003B54B9">
        <w:rPr>
          <w:bCs/>
          <w:sz w:val="22"/>
          <w:szCs w:val="22"/>
        </w:rPr>
        <w:t>dynamically adjusts reactive power output automatically in Real-Time over a continuous range, taking into account control system response bandwidth, within a specified voltage bandwidth in response to grid voltage changes.  These resources operate to maintain a set-point voltage and</w:t>
      </w:r>
      <w:r>
        <w:rPr>
          <w:bCs/>
          <w:sz w:val="22"/>
          <w:szCs w:val="22"/>
        </w:rPr>
        <w:t xml:space="preserve"> </w:t>
      </w:r>
      <w:r w:rsidRPr="003B54B9">
        <w:rPr>
          <w:bCs/>
          <w:sz w:val="22"/>
          <w:szCs w:val="22"/>
        </w:rPr>
        <w:t xml:space="preserve">include, but are not limited to, Generator Assets, </w:t>
      </w:r>
      <w:proofErr w:type="spellStart"/>
      <w:r w:rsidRPr="003B54B9">
        <w:rPr>
          <w:bCs/>
          <w:sz w:val="22"/>
          <w:szCs w:val="22"/>
        </w:rPr>
        <w:t>Dispatchable</w:t>
      </w:r>
      <w:proofErr w:type="spellEnd"/>
      <w:r w:rsidRPr="003B54B9">
        <w:rPr>
          <w:bCs/>
          <w:sz w:val="22"/>
          <w:szCs w:val="22"/>
        </w:rPr>
        <w:t xml:space="preserve"> Asset Related Demands that are part of an Electric Storage Facility, and dynamic transmission devices.</w:t>
      </w:r>
    </w:p>
    <w:p w14:paraId="63E54DF8" w14:textId="77777777" w:rsidR="008B4530" w:rsidRDefault="008B4530" w:rsidP="008B4530">
      <w:pPr>
        <w:spacing w:after="0" w:line="360" w:lineRule="auto"/>
        <w:rPr>
          <w:rFonts w:ascii="Times New Roman" w:hAnsi="Times New Roman"/>
          <w:b/>
        </w:rPr>
      </w:pPr>
    </w:p>
    <w:p w14:paraId="63E54DF9" w14:textId="77777777" w:rsidR="008B4530" w:rsidRDefault="008369D8" w:rsidP="008B4530">
      <w:pPr>
        <w:spacing w:after="0" w:line="360" w:lineRule="auto"/>
        <w:rPr>
          <w:rFonts w:ascii="Times New Roman" w:hAnsi="Times New Roman"/>
        </w:rPr>
      </w:pPr>
      <w:r w:rsidRPr="00D907A3">
        <w:rPr>
          <w:rFonts w:ascii="Times New Roman" w:hAnsi="Times New Roman"/>
          <w:b/>
        </w:rPr>
        <w:lastRenderedPageBreak/>
        <w:t>Reactive Supply and Voltage Control Service</w:t>
      </w:r>
      <w:r w:rsidRPr="00E47933">
        <w:rPr>
          <w:rFonts w:ascii="Times New Roman" w:hAnsi="Times New Roman"/>
        </w:rPr>
        <w:t xml:space="preserve"> is the form of Ancillary Service described in Schedule 2</w:t>
      </w:r>
      <w:r>
        <w:rPr>
          <w:rFonts w:ascii="Times New Roman" w:hAnsi="Times New Roman"/>
        </w:rPr>
        <w:t xml:space="preserve"> of the OATT</w:t>
      </w:r>
      <w:r w:rsidRPr="00E47933">
        <w:rPr>
          <w:rFonts w:ascii="Times New Roman" w:hAnsi="Times New Roman"/>
        </w:rPr>
        <w:t xml:space="preserve">. </w:t>
      </w:r>
    </w:p>
    <w:p w14:paraId="63E54DFA" w14:textId="77777777" w:rsidR="008B4530" w:rsidRPr="00E47933" w:rsidRDefault="008B4530" w:rsidP="008B4530">
      <w:pPr>
        <w:spacing w:after="0" w:line="360" w:lineRule="auto"/>
        <w:rPr>
          <w:rFonts w:ascii="Times New Roman" w:hAnsi="Times New Roman"/>
        </w:rPr>
      </w:pPr>
    </w:p>
    <w:p w14:paraId="63E54DFB" w14:textId="77777777" w:rsidR="008B4530" w:rsidRDefault="008369D8" w:rsidP="008B4530">
      <w:pPr>
        <w:spacing w:after="0" w:line="360" w:lineRule="auto"/>
        <w:rPr>
          <w:rFonts w:ascii="Times New Roman" w:hAnsi="Times New Roman"/>
        </w:rPr>
      </w:pPr>
      <w:r w:rsidRPr="00D907A3">
        <w:rPr>
          <w:rFonts w:ascii="Times New Roman" w:hAnsi="Times New Roman"/>
          <w:b/>
        </w:rPr>
        <w:t>Real-Time</w:t>
      </w:r>
      <w:r w:rsidRPr="00E47933">
        <w:rPr>
          <w:rFonts w:ascii="Times New Roman" w:hAnsi="Times New Roman"/>
        </w:rPr>
        <w:t xml:space="preserve"> is a period in the current Operating Day for which the ISO dispatches Resources for energy and Regulation, designates Resources for Regulation and Operating Reserve and, if necessary, commits additional Resources. </w:t>
      </w:r>
    </w:p>
    <w:p w14:paraId="63E54DFC" w14:textId="77777777" w:rsidR="008B4530" w:rsidRPr="00E47933" w:rsidRDefault="008B4530" w:rsidP="008B4530">
      <w:pPr>
        <w:spacing w:after="0" w:line="360" w:lineRule="auto"/>
        <w:rPr>
          <w:rFonts w:ascii="Times New Roman" w:hAnsi="Times New Roman"/>
        </w:rPr>
      </w:pPr>
    </w:p>
    <w:p w14:paraId="63E54DFD" w14:textId="74700DF0" w:rsidR="008B4530" w:rsidRDefault="008369D8" w:rsidP="008B4530">
      <w:pPr>
        <w:spacing w:after="0" w:line="360" w:lineRule="auto"/>
        <w:rPr>
          <w:rFonts w:ascii="Times New Roman" w:hAnsi="Times New Roman"/>
        </w:rPr>
      </w:pPr>
      <w:r w:rsidRPr="00D907A3">
        <w:rPr>
          <w:rFonts w:ascii="Times New Roman" w:hAnsi="Times New Roman"/>
          <w:b/>
        </w:rPr>
        <w:t>Real-Time Adjusted Load Obligation</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Pr="00E47933">
        <w:rPr>
          <w:rFonts w:ascii="Times New Roman" w:hAnsi="Times New Roman"/>
        </w:rPr>
        <w:t xml:space="preserve">b) of Market Rule 1. </w:t>
      </w:r>
    </w:p>
    <w:p w14:paraId="63E54DFE" w14:textId="77777777" w:rsidR="008B4530" w:rsidRDefault="008B4530" w:rsidP="008B4530">
      <w:pPr>
        <w:spacing w:after="0" w:line="360" w:lineRule="auto"/>
        <w:rPr>
          <w:rFonts w:ascii="Times New Roman" w:hAnsi="Times New Roman"/>
        </w:rPr>
      </w:pPr>
    </w:p>
    <w:p w14:paraId="63E54DFF" w14:textId="16CFB8C6" w:rsidR="008B4530" w:rsidRDefault="008369D8" w:rsidP="008B4530">
      <w:pPr>
        <w:spacing w:after="0" w:line="360" w:lineRule="auto"/>
        <w:rPr>
          <w:rFonts w:ascii="Times New Roman" w:hAnsi="Times New Roman"/>
        </w:rPr>
      </w:pPr>
      <w:r w:rsidRPr="00A948DC">
        <w:rPr>
          <w:rFonts w:ascii="Times New Roman" w:hAnsi="Times New Roman"/>
          <w:b/>
        </w:rPr>
        <w:t>Real-Time Adjusted Load Obligation Deviation</w:t>
      </w:r>
      <w:r>
        <w:rPr>
          <w:rFonts w:ascii="Times New Roman" w:hAnsi="Times New Roman"/>
        </w:rPr>
        <w:t xml:space="preserve"> is defined in Section </w:t>
      </w:r>
      <w:proofErr w:type="gramStart"/>
      <w:r>
        <w:rPr>
          <w:rFonts w:ascii="Times New Roman" w:hAnsi="Times New Roman"/>
        </w:rPr>
        <w:t>III.3.2.1(</w:t>
      </w:r>
      <w:proofErr w:type="gramEnd"/>
      <w:r w:rsidR="007824FE">
        <w:rPr>
          <w:rFonts w:ascii="Times New Roman" w:hAnsi="Times New Roman"/>
        </w:rPr>
        <w:t>d</w:t>
      </w:r>
      <w:r>
        <w:rPr>
          <w:rFonts w:ascii="Times New Roman" w:hAnsi="Times New Roman"/>
        </w:rPr>
        <w:t>) of Market Rule 1.</w:t>
      </w:r>
    </w:p>
    <w:p w14:paraId="63E54E00" w14:textId="77777777" w:rsidR="008B4530" w:rsidRDefault="008B4530" w:rsidP="008B4530">
      <w:pPr>
        <w:spacing w:after="0" w:line="360" w:lineRule="auto"/>
        <w:rPr>
          <w:rFonts w:ascii="Times New Roman" w:hAnsi="Times New Roman"/>
        </w:rPr>
      </w:pPr>
    </w:p>
    <w:p w14:paraId="63E54E01" w14:textId="77777777" w:rsidR="008B4530" w:rsidRDefault="008369D8" w:rsidP="008B4530">
      <w:pPr>
        <w:spacing w:after="0" w:line="360" w:lineRule="auto"/>
        <w:rPr>
          <w:rFonts w:ascii="Times New Roman" w:hAnsi="Times New Roman"/>
        </w:rPr>
      </w:pPr>
      <w:r>
        <w:rPr>
          <w:rFonts w:ascii="Times New Roman" w:hAnsi="Times New Roman"/>
          <w:b/>
        </w:rPr>
        <w:t>Real-Time Commitment NCPC Credit</w:t>
      </w:r>
      <w:r>
        <w:rPr>
          <w:rFonts w:ascii="Times New Roman" w:hAnsi="Times New Roman"/>
        </w:rPr>
        <w:t xml:space="preserve"> is an NCPC Credit calculated pursuant to Appendix F to Market Rule 1.</w:t>
      </w:r>
    </w:p>
    <w:p w14:paraId="63E54E02" w14:textId="77777777" w:rsidR="008B4530" w:rsidRPr="00E47933" w:rsidRDefault="008B4530" w:rsidP="008B4530">
      <w:pPr>
        <w:spacing w:after="0" w:line="360" w:lineRule="auto"/>
        <w:rPr>
          <w:rFonts w:ascii="Times New Roman" w:hAnsi="Times New Roman"/>
        </w:rPr>
      </w:pPr>
    </w:p>
    <w:p w14:paraId="63E54E03" w14:textId="39F04006" w:rsidR="008B4530" w:rsidRDefault="008369D8" w:rsidP="008B4530">
      <w:pPr>
        <w:spacing w:after="0" w:line="360" w:lineRule="auto"/>
        <w:rPr>
          <w:rFonts w:ascii="Times New Roman" w:hAnsi="Times New Roman"/>
        </w:rPr>
      </w:pPr>
      <w:r w:rsidRPr="00D907A3">
        <w:rPr>
          <w:rFonts w:ascii="Times New Roman" w:hAnsi="Times New Roman"/>
          <w:b/>
        </w:rPr>
        <w:t>Real-Time Congestion Revenue</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7824FE">
        <w:rPr>
          <w:rFonts w:ascii="Times New Roman" w:hAnsi="Times New Roman"/>
        </w:rPr>
        <w:t>i</w:t>
      </w:r>
      <w:r w:rsidRPr="00E47933">
        <w:rPr>
          <w:rFonts w:ascii="Times New Roman" w:hAnsi="Times New Roman"/>
        </w:rPr>
        <w:t xml:space="preserve">) of Market Rule 1. </w:t>
      </w:r>
    </w:p>
    <w:p w14:paraId="63E54E04" w14:textId="77777777" w:rsidR="008B4530" w:rsidRDefault="008B4530" w:rsidP="008B4530">
      <w:pPr>
        <w:spacing w:after="0" w:line="360" w:lineRule="auto"/>
        <w:rPr>
          <w:rFonts w:ascii="Times New Roman" w:hAnsi="Times New Roman"/>
        </w:rPr>
      </w:pPr>
    </w:p>
    <w:p w14:paraId="15990FA4" w14:textId="149166F6" w:rsidR="007824FE" w:rsidRDefault="008369D8" w:rsidP="007824FE">
      <w:pPr>
        <w:spacing w:after="0" w:line="360" w:lineRule="auto"/>
        <w:rPr>
          <w:rFonts w:ascii="Times New Roman" w:hAnsi="Times New Roman"/>
        </w:rPr>
      </w:pPr>
      <w:r w:rsidRPr="008A7D30">
        <w:rPr>
          <w:rFonts w:ascii="Times New Roman" w:hAnsi="Times New Roman"/>
          <w:b/>
        </w:rPr>
        <w:t>Real-Time Demand Reduction Obligation</w:t>
      </w:r>
      <w:r>
        <w:rPr>
          <w:rFonts w:ascii="Times New Roman" w:hAnsi="Times New Roman"/>
        </w:rPr>
        <w:t xml:space="preserve"> is </w:t>
      </w:r>
      <w:r w:rsidR="007824FE" w:rsidRPr="00EF2AC3">
        <w:rPr>
          <w:rFonts w:ascii="Times New Roman" w:hAnsi="Times New Roman"/>
        </w:rPr>
        <w:t>defined in Section III.3.2.1(</w:t>
      </w:r>
      <w:r w:rsidR="007824FE">
        <w:rPr>
          <w:rFonts w:ascii="Times New Roman" w:hAnsi="Times New Roman"/>
        </w:rPr>
        <w:t>c</w:t>
      </w:r>
      <w:r w:rsidR="007824FE" w:rsidRPr="00EF2AC3">
        <w:rPr>
          <w:rFonts w:ascii="Times New Roman" w:hAnsi="Times New Roman"/>
        </w:rPr>
        <w:t>) of Market Rule 1</w:t>
      </w:r>
      <w:r>
        <w:rPr>
          <w:rFonts w:ascii="Times New Roman" w:hAnsi="Times New Roman"/>
        </w:rPr>
        <w:t>.</w:t>
      </w:r>
      <w:r w:rsidR="007824FE" w:rsidRPr="007824FE">
        <w:rPr>
          <w:rFonts w:ascii="Times New Roman" w:hAnsi="Times New Roman"/>
        </w:rPr>
        <w:t xml:space="preserve"> </w:t>
      </w:r>
    </w:p>
    <w:p w14:paraId="2405A8B0" w14:textId="77777777" w:rsidR="007824FE" w:rsidRDefault="007824FE" w:rsidP="007824FE">
      <w:pPr>
        <w:spacing w:after="0" w:line="360" w:lineRule="auto"/>
        <w:rPr>
          <w:rFonts w:ascii="Times New Roman" w:hAnsi="Times New Roman"/>
        </w:rPr>
      </w:pPr>
    </w:p>
    <w:p w14:paraId="63E54E05" w14:textId="082538DD" w:rsidR="008B4530" w:rsidRDefault="007824FE" w:rsidP="007824FE">
      <w:pPr>
        <w:spacing w:after="0" w:line="360" w:lineRule="auto"/>
        <w:rPr>
          <w:rFonts w:ascii="Times New Roman" w:hAnsi="Times New Roman"/>
        </w:rPr>
      </w:pPr>
      <w:r w:rsidRPr="00EF2AC3">
        <w:rPr>
          <w:rFonts w:ascii="Times New Roman" w:hAnsi="Times New Roman"/>
          <w:b/>
        </w:rPr>
        <w:t xml:space="preserve">Real-Time Demand Reduction Obligation Deviation </w:t>
      </w:r>
      <w:r w:rsidRPr="00EF2AC3">
        <w:rPr>
          <w:rFonts w:ascii="Times New Roman" w:hAnsi="Times New Roman"/>
        </w:rPr>
        <w:t xml:space="preserve">is defined in Section </w:t>
      </w:r>
      <w:proofErr w:type="gramStart"/>
      <w:r w:rsidRPr="00EF2AC3">
        <w:rPr>
          <w:rFonts w:ascii="Times New Roman" w:hAnsi="Times New Roman"/>
        </w:rPr>
        <w:t>III.3.2.1(</w:t>
      </w:r>
      <w:proofErr w:type="gramEnd"/>
      <w:r>
        <w:rPr>
          <w:rFonts w:ascii="Times New Roman" w:hAnsi="Times New Roman"/>
        </w:rPr>
        <w:t>e</w:t>
      </w:r>
      <w:r w:rsidRPr="00EF2AC3">
        <w:rPr>
          <w:rFonts w:ascii="Times New Roman" w:hAnsi="Times New Roman"/>
        </w:rPr>
        <w:t>)</w:t>
      </w:r>
      <w:r>
        <w:rPr>
          <w:rFonts w:ascii="Times New Roman" w:hAnsi="Times New Roman"/>
        </w:rPr>
        <w:t xml:space="preserve"> of Market Rule 1.</w:t>
      </w:r>
    </w:p>
    <w:p w14:paraId="63E54E06" w14:textId="77777777" w:rsidR="008B4530" w:rsidRPr="00E47933" w:rsidRDefault="008B4530" w:rsidP="008B4530">
      <w:pPr>
        <w:spacing w:after="0" w:line="360" w:lineRule="auto"/>
        <w:rPr>
          <w:rFonts w:ascii="Times New Roman" w:hAnsi="Times New Roman"/>
        </w:rPr>
      </w:pPr>
    </w:p>
    <w:p w14:paraId="36CC74C9" w14:textId="37610DD7" w:rsidR="00C64E12" w:rsidRDefault="008369D8" w:rsidP="00C64E12">
      <w:pPr>
        <w:spacing w:after="0" w:line="360" w:lineRule="auto"/>
        <w:rPr>
          <w:rFonts w:ascii="Times New Roman" w:hAnsi="Times New Roman"/>
        </w:rPr>
      </w:pPr>
      <w:r>
        <w:rPr>
          <w:rFonts w:ascii="Times New Roman" w:hAnsi="Times New Roman"/>
          <w:b/>
        </w:rPr>
        <w:t>Real-Time Dispatch NCPC Credit</w:t>
      </w:r>
      <w:r>
        <w:rPr>
          <w:rFonts w:ascii="Times New Roman" w:hAnsi="Times New Roman"/>
        </w:rPr>
        <w:t xml:space="preserve"> is an NCPC Credit calculated pursuant to Appendix F to Market Rule 1.</w:t>
      </w:r>
      <w:r w:rsidR="00C64E12" w:rsidRPr="00C64E12">
        <w:rPr>
          <w:rFonts w:ascii="Times New Roman" w:hAnsi="Times New Roman"/>
        </w:rPr>
        <w:t xml:space="preserve"> </w:t>
      </w:r>
    </w:p>
    <w:p w14:paraId="5CA91896" w14:textId="77777777" w:rsidR="00C64E12" w:rsidRDefault="00C64E12" w:rsidP="00C64E12">
      <w:pPr>
        <w:spacing w:after="0" w:line="360" w:lineRule="auto"/>
        <w:rPr>
          <w:rFonts w:ascii="Times New Roman" w:hAnsi="Times New Roman"/>
        </w:rPr>
      </w:pPr>
    </w:p>
    <w:p w14:paraId="63E54E07" w14:textId="5E211CF7" w:rsidR="008B4530" w:rsidRDefault="00C64E12" w:rsidP="00C64E12">
      <w:pPr>
        <w:spacing w:after="0" w:line="360" w:lineRule="auto"/>
        <w:rPr>
          <w:rFonts w:ascii="Times New Roman" w:hAnsi="Times New Roman"/>
        </w:rPr>
      </w:pPr>
      <w:r w:rsidRPr="00D46A18">
        <w:rPr>
          <w:rFonts w:ascii="Times New Roman" w:hAnsi="Times New Roman"/>
          <w:b/>
        </w:rPr>
        <w:t>Real-Time Energy Inventory</w:t>
      </w:r>
      <w:r>
        <w:rPr>
          <w:rFonts w:ascii="Times New Roman" w:hAnsi="Times New Roman"/>
        </w:rPr>
        <w:t xml:space="preserve"> is </w:t>
      </w:r>
      <w:r w:rsidRPr="00D46A18">
        <w:rPr>
          <w:rFonts w:ascii="Times New Roman" w:hAnsi="Times New Roman"/>
        </w:rPr>
        <w:t xml:space="preserve">a component of the </w:t>
      </w:r>
      <w:r>
        <w:rPr>
          <w:rFonts w:ascii="Times New Roman" w:hAnsi="Times New Roman"/>
        </w:rPr>
        <w:t xml:space="preserve">spot payment that a Market Participant may receive through the </w:t>
      </w:r>
      <w:r w:rsidRPr="00D46A18">
        <w:rPr>
          <w:rFonts w:ascii="Times New Roman" w:hAnsi="Times New Roman"/>
        </w:rPr>
        <w:t>inventoried energy program</w:t>
      </w:r>
      <w:r>
        <w:rPr>
          <w:rFonts w:ascii="Times New Roman" w:hAnsi="Times New Roman"/>
        </w:rPr>
        <w:t xml:space="preserve">, as described </w:t>
      </w:r>
      <w:r w:rsidRPr="00D46A18">
        <w:rPr>
          <w:rFonts w:ascii="Times New Roman" w:hAnsi="Times New Roman"/>
        </w:rPr>
        <w:t>in Section III.K.3.</w:t>
      </w:r>
      <w:r>
        <w:rPr>
          <w:rFonts w:ascii="Times New Roman" w:hAnsi="Times New Roman"/>
        </w:rPr>
        <w:t>2.</w:t>
      </w:r>
      <w:r w:rsidRPr="00D46A18">
        <w:rPr>
          <w:rFonts w:ascii="Times New Roman" w:hAnsi="Times New Roman"/>
        </w:rPr>
        <w:t>1 of Market Rule 1</w:t>
      </w:r>
      <w:r>
        <w:rPr>
          <w:rFonts w:ascii="Times New Roman" w:hAnsi="Times New Roman"/>
        </w:rPr>
        <w:t>.</w:t>
      </w:r>
    </w:p>
    <w:p w14:paraId="63E54E08" w14:textId="77777777" w:rsidR="008B4530" w:rsidRPr="00E47933" w:rsidRDefault="008B4530" w:rsidP="008B4530">
      <w:pPr>
        <w:spacing w:after="0" w:line="360" w:lineRule="auto"/>
        <w:rPr>
          <w:rFonts w:ascii="Times New Roman" w:hAnsi="Times New Roman"/>
        </w:rPr>
      </w:pPr>
    </w:p>
    <w:p w14:paraId="63E54E09" w14:textId="292797F4" w:rsidR="008B4530" w:rsidRDefault="008369D8" w:rsidP="008B4530">
      <w:pPr>
        <w:spacing w:after="0" w:line="360" w:lineRule="auto"/>
        <w:rPr>
          <w:rFonts w:ascii="Times New Roman" w:hAnsi="Times New Roman"/>
        </w:rPr>
      </w:pPr>
      <w:r w:rsidRPr="00D907A3">
        <w:rPr>
          <w:rFonts w:ascii="Times New Roman" w:hAnsi="Times New Roman"/>
          <w:b/>
        </w:rPr>
        <w:t>Real-Time Energy Market</w:t>
      </w:r>
      <w:r w:rsidRPr="00E47933">
        <w:rPr>
          <w:rFonts w:ascii="Times New Roman" w:hAnsi="Times New Roman"/>
        </w:rPr>
        <w:t xml:space="preserve"> means the purchase or sale of energy, </w:t>
      </w:r>
      <w:r>
        <w:rPr>
          <w:rFonts w:ascii="Times New Roman" w:hAnsi="Times New Roman"/>
        </w:rPr>
        <w:t xml:space="preserve">purchase of demand reductions, </w:t>
      </w:r>
      <w:r w:rsidRPr="00E47933">
        <w:rPr>
          <w:rFonts w:ascii="Times New Roman" w:hAnsi="Times New Roman"/>
        </w:rPr>
        <w:t xml:space="preserve">payment of Congestion Costs, and payment for losses for quantity deviations from the Day-Ahead Energy Market in the Operating Day and designation of and payment for provision of Operating Reserve in Real-Time. </w:t>
      </w:r>
    </w:p>
    <w:p w14:paraId="63E54E0A" w14:textId="77777777" w:rsidR="008B4530" w:rsidRPr="00E47933" w:rsidRDefault="008B4530" w:rsidP="008B4530">
      <w:pPr>
        <w:spacing w:after="0" w:line="360" w:lineRule="auto"/>
        <w:rPr>
          <w:rFonts w:ascii="Times New Roman" w:hAnsi="Times New Roman"/>
        </w:rPr>
      </w:pPr>
    </w:p>
    <w:p w14:paraId="63E54E0B" w14:textId="6EFD2209" w:rsidR="008B4530" w:rsidRDefault="008369D8" w:rsidP="008B4530">
      <w:pPr>
        <w:spacing w:after="0" w:line="360" w:lineRule="auto"/>
        <w:rPr>
          <w:rFonts w:ascii="Times New Roman" w:hAnsi="Times New Roman"/>
        </w:rPr>
      </w:pPr>
      <w:r w:rsidRPr="00D907A3">
        <w:rPr>
          <w:rFonts w:ascii="Times New Roman" w:hAnsi="Times New Roman"/>
          <w:b/>
        </w:rPr>
        <w:t>Real-Time Energy Market Deviation Congestion Charge/Credit</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D673D1">
        <w:rPr>
          <w:rFonts w:ascii="Times New Roman" w:hAnsi="Times New Roman"/>
        </w:rPr>
        <w:t>g</w:t>
      </w:r>
      <w:r w:rsidRPr="00E47933">
        <w:rPr>
          <w:rFonts w:ascii="Times New Roman" w:hAnsi="Times New Roman"/>
        </w:rPr>
        <w:t xml:space="preserve">) of Market Rule 1. </w:t>
      </w:r>
    </w:p>
    <w:p w14:paraId="63E54E0C" w14:textId="77777777" w:rsidR="008B4530" w:rsidRPr="00E47933" w:rsidRDefault="008B4530" w:rsidP="008B4530">
      <w:pPr>
        <w:spacing w:after="0" w:line="360" w:lineRule="auto"/>
        <w:rPr>
          <w:rFonts w:ascii="Times New Roman" w:hAnsi="Times New Roman"/>
        </w:rPr>
      </w:pPr>
    </w:p>
    <w:p w14:paraId="63E54E0D" w14:textId="000FAE88" w:rsidR="008B4530" w:rsidRDefault="008369D8" w:rsidP="008B4530">
      <w:pPr>
        <w:spacing w:after="0" w:line="360" w:lineRule="auto"/>
        <w:rPr>
          <w:rFonts w:ascii="Times New Roman" w:hAnsi="Times New Roman"/>
        </w:rPr>
      </w:pPr>
      <w:r w:rsidRPr="00D907A3">
        <w:rPr>
          <w:rFonts w:ascii="Times New Roman" w:hAnsi="Times New Roman"/>
          <w:b/>
        </w:rPr>
        <w:t>Real-Time Energy Market Deviation Energy Charge/Credit</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D673D1">
        <w:rPr>
          <w:rFonts w:ascii="Times New Roman" w:hAnsi="Times New Roman"/>
        </w:rPr>
        <w:t>g</w:t>
      </w:r>
      <w:r w:rsidRPr="00E47933">
        <w:rPr>
          <w:rFonts w:ascii="Times New Roman" w:hAnsi="Times New Roman"/>
        </w:rPr>
        <w:t xml:space="preserve">) of Market Rule 1. </w:t>
      </w:r>
    </w:p>
    <w:p w14:paraId="63E54E0E" w14:textId="77777777" w:rsidR="008B4530" w:rsidRPr="00E47933" w:rsidRDefault="008B4530" w:rsidP="008B4530">
      <w:pPr>
        <w:spacing w:after="0" w:line="360" w:lineRule="auto"/>
        <w:rPr>
          <w:rFonts w:ascii="Times New Roman" w:hAnsi="Times New Roman"/>
        </w:rPr>
      </w:pPr>
    </w:p>
    <w:p w14:paraId="63E54E0F" w14:textId="74A7433D" w:rsidR="008B4530" w:rsidRDefault="008369D8" w:rsidP="008B4530">
      <w:pPr>
        <w:spacing w:after="0" w:line="360" w:lineRule="auto"/>
        <w:rPr>
          <w:rFonts w:ascii="Times New Roman" w:hAnsi="Times New Roman"/>
        </w:rPr>
      </w:pPr>
      <w:r w:rsidRPr="00D907A3">
        <w:rPr>
          <w:rFonts w:ascii="Times New Roman" w:hAnsi="Times New Roman"/>
          <w:b/>
        </w:rPr>
        <w:t>Real-Time Energy Market Deviation Loss Charge/Credit</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D673D1">
        <w:rPr>
          <w:rFonts w:ascii="Times New Roman" w:hAnsi="Times New Roman"/>
        </w:rPr>
        <w:t>g</w:t>
      </w:r>
      <w:r w:rsidRPr="00E47933">
        <w:rPr>
          <w:rFonts w:ascii="Times New Roman" w:hAnsi="Times New Roman"/>
        </w:rPr>
        <w:t xml:space="preserve">) of Market Rule 1. </w:t>
      </w:r>
    </w:p>
    <w:p w14:paraId="63E54E10" w14:textId="77777777" w:rsidR="008B4530" w:rsidRDefault="008B4530" w:rsidP="008B4530">
      <w:pPr>
        <w:spacing w:after="0" w:line="360" w:lineRule="auto"/>
        <w:rPr>
          <w:rFonts w:ascii="Times New Roman" w:hAnsi="Times New Roman"/>
        </w:rPr>
      </w:pPr>
    </w:p>
    <w:p w14:paraId="63E54E11" w14:textId="77777777" w:rsidR="008B4530" w:rsidRDefault="008369D8" w:rsidP="008B4530">
      <w:pPr>
        <w:spacing w:after="0" w:line="360" w:lineRule="auto"/>
        <w:rPr>
          <w:rFonts w:ascii="Times New Roman" w:hAnsi="Times New Roman"/>
        </w:rPr>
      </w:pPr>
      <w:r>
        <w:rPr>
          <w:rFonts w:ascii="Times New Roman" w:hAnsi="Times New Roman"/>
          <w:b/>
        </w:rPr>
        <w:t>Real-Time Energy Market NCPC Credits</w:t>
      </w:r>
      <w:r>
        <w:rPr>
          <w:rFonts w:ascii="Times New Roman" w:hAnsi="Times New Roman"/>
        </w:rPr>
        <w:t xml:space="preserve"> are the Real-Time Commitment NCPC Credit and the Real-Time Dispatch NCPC Credit.</w:t>
      </w:r>
    </w:p>
    <w:p w14:paraId="63E54E12" w14:textId="77777777" w:rsidR="008B4530" w:rsidRDefault="008B4530" w:rsidP="008B4530">
      <w:pPr>
        <w:spacing w:after="0" w:line="360" w:lineRule="auto"/>
        <w:rPr>
          <w:rFonts w:ascii="Times New Roman" w:hAnsi="Times New Roman"/>
        </w:rPr>
      </w:pPr>
    </w:p>
    <w:p w14:paraId="63E54E13" w14:textId="77777777" w:rsidR="008B4530" w:rsidRDefault="008369D8" w:rsidP="008B4530">
      <w:pPr>
        <w:spacing w:after="0" w:line="360" w:lineRule="auto"/>
        <w:rPr>
          <w:rFonts w:ascii="Times New Roman" w:hAnsi="Times New Roman"/>
        </w:rPr>
      </w:pPr>
      <w:r w:rsidRPr="00CA2806">
        <w:rPr>
          <w:rFonts w:ascii="Times New Roman" w:hAnsi="Times New Roman"/>
          <w:b/>
        </w:rPr>
        <w:t>Real-Time E</w:t>
      </w:r>
      <w:r>
        <w:rPr>
          <w:rFonts w:ascii="Times New Roman" w:hAnsi="Times New Roman"/>
          <w:b/>
        </w:rPr>
        <w:t xml:space="preserve">xternal Transaction NCPC Credit </w:t>
      </w:r>
      <w:r>
        <w:rPr>
          <w:rFonts w:ascii="Times New Roman" w:hAnsi="Times New Roman"/>
        </w:rPr>
        <w:t>is an NCPC Credit calculated pursuant to Appendix F to Market Rule 1.</w:t>
      </w:r>
    </w:p>
    <w:p w14:paraId="63E54E14" w14:textId="77777777" w:rsidR="008B4530" w:rsidRPr="00E47933" w:rsidRDefault="008B4530" w:rsidP="008B4530">
      <w:pPr>
        <w:spacing w:after="0" w:line="360" w:lineRule="auto"/>
        <w:rPr>
          <w:rFonts w:ascii="Times New Roman" w:hAnsi="Times New Roman"/>
        </w:rPr>
      </w:pPr>
    </w:p>
    <w:p w14:paraId="63E54E15" w14:textId="4FCB5EF7" w:rsidR="008B4530" w:rsidRDefault="008369D8" w:rsidP="008B4530">
      <w:pPr>
        <w:spacing w:after="0" w:line="360" w:lineRule="auto"/>
        <w:rPr>
          <w:rFonts w:ascii="Times New Roman" w:hAnsi="Times New Roman"/>
        </w:rPr>
      </w:pPr>
      <w:r w:rsidRPr="00D907A3">
        <w:rPr>
          <w:rFonts w:ascii="Times New Roman" w:hAnsi="Times New Roman"/>
          <w:b/>
        </w:rPr>
        <w:t>Real-Time Generation Obligation</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Pr="00E47933">
        <w:rPr>
          <w:rFonts w:ascii="Times New Roman" w:hAnsi="Times New Roman"/>
        </w:rPr>
        <w:t xml:space="preserve">b) of Market Rule 1. </w:t>
      </w:r>
    </w:p>
    <w:p w14:paraId="63E54E16" w14:textId="77777777" w:rsidR="008B4530" w:rsidRPr="00E47933" w:rsidRDefault="008B4530" w:rsidP="008B4530">
      <w:pPr>
        <w:spacing w:after="0" w:line="360" w:lineRule="auto"/>
        <w:rPr>
          <w:rFonts w:ascii="Times New Roman" w:hAnsi="Times New Roman"/>
        </w:rPr>
      </w:pPr>
    </w:p>
    <w:p w14:paraId="63E54E17" w14:textId="51DB75CB" w:rsidR="008B4530" w:rsidRPr="00E47933" w:rsidRDefault="008369D8" w:rsidP="008B4530">
      <w:pPr>
        <w:spacing w:after="0" w:line="360" w:lineRule="auto"/>
        <w:rPr>
          <w:rFonts w:ascii="Times New Roman" w:hAnsi="Times New Roman"/>
        </w:rPr>
      </w:pPr>
      <w:r w:rsidRPr="00D907A3">
        <w:rPr>
          <w:rFonts w:ascii="Times New Roman" w:hAnsi="Times New Roman"/>
          <w:b/>
        </w:rPr>
        <w:t>Real-Time Generation Obligation Deviation</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D673D1">
        <w:rPr>
          <w:rFonts w:ascii="Times New Roman" w:hAnsi="Times New Roman"/>
        </w:rPr>
        <w:t>d</w:t>
      </w:r>
      <w:r w:rsidRPr="00E47933">
        <w:rPr>
          <w:rFonts w:ascii="Times New Roman" w:hAnsi="Times New Roman"/>
        </w:rPr>
        <w:t xml:space="preserve">) of Market Rule 1. </w:t>
      </w:r>
    </w:p>
    <w:p w14:paraId="63E54E18" w14:textId="77777777" w:rsidR="008B4530" w:rsidRDefault="008B4530" w:rsidP="008B4530">
      <w:pPr>
        <w:spacing w:after="0" w:line="360" w:lineRule="auto"/>
        <w:rPr>
          <w:rFonts w:ascii="Times New Roman" w:hAnsi="Times New Roman"/>
        </w:rPr>
      </w:pPr>
    </w:p>
    <w:p w14:paraId="63E54E19" w14:textId="530B5E8C" w:rsidR="008B4530" w:rsidRDefault="008369D8" w:rsidP="008B4530">
      <w:pPr>
        <w:spacing w:after="0" w:line="360" w:lineRule="auto"/>
        <w:rPr>
          <w:rFonts w:ascii="Times New Roman" w:hAnsi="Times New Roman"/>
        </w:rPr>
      </w:pPr>
      <w:r w:rsidRPr="00D907A3">
        <w:rPr>
          <w:rFonts w:ascii="Times New Roman" w:hAnsi="Times New Roman"/>
          <w:b/>
        </w:rPr>
        <w:t>Real-Time High Operating Limit</w:t>
      </w:r>
      <w:r w:rsidRPr="00E47933">
        <w:rPr>
          <w:rFonts w:ascii="Times New Roman" w:hAnsi="Times New Roman"/>
        </w:rPr>
        <w:t xml:space="preserve"> is the maximum output, in MW, of a </w:t>
      </w:r>
      <w:r w:rsidR="00D87D84" w:rsidRPr="0057522E">
        <w:rPr>
          <w:rFonts w:ascii="Times New Roman" w:hAnsi="Times New Roman"/>
        </w:rPr>
        <w:t xml:space="preserve">Generator Asset </w:t>
      </w:r>
      <w:r w:rsidRPr="00E47933">
        <w:rPr>
          <w:rFonts w:ascii="Times New Roman" w:hAnsi="Times New Roman"/>
        </w:rPr>
        <w:t xml:space="preserve">that could be achieved, consistent with </w:t>
      </w:r>
      <w:r>
        <w:rPr>
          <w:rFonts w:ascii="Times New Roman" w:hAnsi="Times New Roman"/>
        </w:rPr>
        <w:t>Good Utility Practice</w:t>
      </w:r>
      <w:r w:rsidRPr="00E47933">
        <w:rPr>
          <w:rFonts w:ascii="Times New Roman" w:hAnsi="Times New Roman"/>
        </w:rPr>
        <w:t xml:space="preserve">, in response to an ISO request for Energy </w:t>
      </w:r>
      <w:r w:rsidR="00D87D84" w:rsidRPr="002F7BD5">
        <w:rPr>
          <w:rFonts w:ascii="Times New Roman" w:hAnsi="Times New Roman"/>
        </w:rPr>
        <w:t>(</w:t>
      </w:r>
      <w:r w:rsidR="00D87D84" w:rsidRPr="00362C55">
        <w:rPr>
          <w:rFonts w:ascii="Times New Roman" w:hAnsi="Times New Roman"/>
        </w:rPr>
        <w:t xml:space="preserve">including </w:t>
      </w:r>
      <w:r w:rsidR="00D87D84" w:rsidRPr="007E29E7">
        <w:rPr>
          <w:rFonts w:ascii="Times New Roman" w:hAnsi="Times New Roman"/>
        </w:rPr>
        <w:t xml:space="preserve">pursuant to </w:t>
      </w:r>
      <w:r w:rsidRPr="00E47933">
        <w:rPr>
          <w:rFonts w:ascii="Times New Roman" w:hAnsi="Times New Roman"/>
        </w:rPr>
        <w:t>Section III.13.6.4 of Market Rule 1</w:t>
      </w:r>
      <w:r w:rsidR="00D87D84">
        <w:rPr>
          <w:rFonts w:ascii="Times New Roman" w:hAnsi="Times New Roman"/>
        </w:rPr>
        <w:t>)</w:t>
      </w:r>
      <w:r w:rsidRPr="00E47933">
        <w:rPr>
          <w:rFonts w:ascii="Times New Roman" w:hAnsi="Times New Roman"/>
        </w:rPr>
        <w:t xml:space="preserve">, for each hour of the Operating Day, as reflected in the </w:t>
      </w:r>
      <w:r w:rsidR="00D87D84" w:rsidRPr="0057522E">
        <w:rPr>
          <w:rFonts w:ascii="Times New Roman" w:hAnsi="Times New Roman"/>
        </w:rPr>
        <w:t>Generator Asset</w:t>
      </w:r>
      <w:r w:rsidR="00D87D84">
        <w:rPr>
          <w:rFonts w:ascii="Times New Roman" w:hAnsi="Times New Roman"/>
        </w:rPr>
        <w:t xml:space="preserve">’s </w:t>
      </w:r>
      <w:r w:rsidRPr="00E47933">
        <w:rPr>
          <w:rFonts w:ascii="Times New Roman" w:hAnsi="Times New Roman"/>
        </w:rPr>
        <w:t>Offer Data. This value is based on real-time operating conditions and the physical operating characteristics and operating permits of the</w:t>
      </w:r>
      <w:r w:rsidR="00D87D84" w:rsidRPr="00D87D84">
        <w:rPr>
          <w:rFonts w:ascii="Times New Roman" w:hAnsi="Times New Roman"/>
        </w:rPr>
        <w:t xml:space="preserve"> </w:t>
      </w:r>
      <w:r w:rsidR="00D87D84">
        <w:rPr>
          <w:rFonts w:ascii="Times New Roman" w:hAnsi="Times New Roman"/>
        </w:rPr>
        <w:t>facility and must be submitted for all Generator Assets (other than Settlement Only Resources)</w:t>
      </w:r>
      <w:r w:rsidRPr="00E47933">
        <w:rPr>
          <w:rFonts w:ascii="Times New Roman" w:hAnsi="Times New Roman"/>
        </w:rPr>
        <w:t xml:space="preserve">. </w:t>
      </w:r>
    </w:p>
    <w:p w14:paraId="63E54E1A" w14:textId="77777777" w:rsidR="008B4530" w:rsidRPr="00E47933" w:rsidRDefault="008B4530" w:rsidP="008B4530">
      <w:pPr>
        <w:spacing w:after="0" w:line="360" w:lineRule="auto"/>
        <w:rPr>
          <w:rFonts w:ascii="Times New Roman" w:hAnsi="Times New Roman"/>
        </w:rPr>
      </w:pPr>
    </w:p>
    <w:p w14:paraId="63E54E1B" w14:textId="6B42D7AB" w:rsidR="008B4530" w:rsidRDefault="008369D8" w:rsidP="008B4530">
      <w:pPr>
        <w:spacing w:after="0" w:line="360" w:lineRule="auto"/>
        <w:rPr>
          <w:rFonts w:ascii="Times New Roman" w:hAnsi="Times New Roman"/>
        </w:rPr>
      </w:pPr>
      <w:r w:rsidRPr="00E54343">
        <w:rPr>
          <w:rFonts w:ascii="Times New Roman" w:hAnsi="Times New Roman"/>
          <w:b/>
        </w:rPr>
        <w:t>Real-Time Load Obligation</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Pr="00E47933">
        <w:rPr>
          <w:rFonts w:ascii="Times New Roman" w:hAnsi="Times New Roman"/>
        </w:rPr>
        <w:t xml:space="preserve">b) of Market Rule 1. </w:t>
      </w:r>
    </w:p>
    <w:p w14:paraId="63E54E1C" w14:textId="77777777" w:rsidR="008B4530" w:rsidRPr="00E54343" w:rsidRDefault="008B4530" w:rsidP="008B4530">
      <w:pPr>
        <w:spacing w:after="0" w:line="360" w:lineRule="auto"/>
        <w:rPr>
          <w:rFonts w:ascii="Times New Roman" w:hAnsi="Times New Roman"/>
          <w:b/>
        </w:rPr>
      </w:pPr>
    </w:p>
    <w:p w14:paraId="63E54E1D" w14:textId="287F85B8" w:rsidR="008B4530" w:rsidRDefault="008369D8" w:rsidP="008B4530">
      <w:pPr>
        <w:spacing w:after="0" w:line="360" w:lineRule="auto"/>
        <w:rPr>
          <w:rFonts w:ascii="Times New Roman" w:hAnsi="Times New Roman"/>
        </w:rPr>
      </w:pPr>
      <w:r w:rsidRPr="00E54343">
        <w:rPr>
          <w:rFonts w:ascii="Times New Roman" w:hAnsi="Times New Roman"/>
          <w:b/>
        </w:rPr>
        <w:t>Real-Time Load Obligation Deviation</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D673D1">
        <w:rPr>
          <w:rFonts w:ascii="Times New Roman" w:hAnsi="Times New Roman"/>
        </w:rPr>
        <w:t>d</w:t>
      </w:r>
      <w:r w:rsidRPr="00E47933">
        <w:rPr>
          <w:rFonts w:ascii="Times New Roman" w:hAnsi="Times New Roman"/>
        </w:rPr>
        <w:t xml:space="preserve">) of Market Rule 1. </w:t>
      </w:r>
    </w:p>
    <w:p w14:paraId="63E54E1E" w14:textId="77777777" w:rsidR="008B4530" w:rsidRPr="00E47933" w:rsidRDefault="008B4530" w:rsidP="008B4530">
      <w:pPr>
        <w:spacing w:after="0" w:line="360" w:lineRule="auto"/>
        <w:rPr>
          <w:rFonts w:ascii="Times New Roman" w:hAnsi="Times New Roman"/>
        </w:rPr>
      </w:pPr>
    </w:p>
    <w:p w14:paraId="63E54E1F" w14:textId="24C1792A" w:rsidR="008B4530" w:rsidRDefault="008369D8" w:rsidP="008B4530">
      <w:pPr>
        <w:spacing w:after="0" w:line="360" w:lineRule="auto"/>
        <w:rPr>
          <w:rFonts w:ascii="Times New Roman" w:hAnsi="Times New Roman"/>
        </w:rPr>
      </w:pPr>
      <w:r w:rsidRPr="00E54343">
        <w:rPr>
          <w:rFonts w:ascii="Times New Roman" w:hAnsi="Times New Roman"/>
          <w:b/>
        </w:rPr>
        <w:t>Real-Time Locational Adjusted Net Interchange</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Pr="00E47933">
        <w:rPr>
          <w:rFonts w:ascii="Times New Roman" w:hAnsi="Times New Roman"/>
        </w:rPr>
        <w:t xml:space="preserve">b) of Market Rule 1. </w:t>
      </w:r>
    </w:p>
    <w:p w14:paraId="63E54E20" w14:textId="77777777" w:rsidR="008B4530" w:rsidRPr="00E47933" w:rsidRDefault="008B4530" w:rsidP="008B4530">
      <w:pPr>
        <w:spacing w:after="0" w:line="360" w:lineRule="auto"/>
        <w:rPr>
          <w:rFonts w:ascii="Times New Roman" w:hAnsi="Times New Roman"/>
        </w:rPr>
      </w:pPr>
    </w:p>
    <w:p w14:paraId="63E54E21" w14:textId="3C67C050" w:rsidR="008B4530" w:rsidRDefault="008369D8" w:rsidP="008B4530">
      <w:pPr>
        <w:spacing w:after="0" w:line="360" w:lineRule="auto"/>
        <w:rPr>
          <w:rFonts w:ascii="Times New Roman" w:hAnsi="Times New Roman"/>
        </w:rPr>
      </w:pPr>
      <w:r w:rsidRPr="00E54343">
        <w:rPr>
          <w:rFonts w:ascii="Times New Roman" w:hAnsi="Times New Roman"/>
          <w:b/>
        </w:rPr>
        <w:t>Real-Time Locational Adjusted Net Interchange Deviation</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ED3DE1">
        <w:rPr>
          <w:rFonts w:ascii="Times New Roman" w:hAnsi="Times New Roman"/>
        </w:rPr>
        <w:t>d</w:t>
      </w:r>
      <w:r w:rsidRPr="00E47933">
        <w:rPr>
          <w:rFonts w:ascii="Times New Roman" w:hAnsi="Times New Roman"/>
        </w:rPr>
        <w:t xml:space="preserve">) of Market Rule 1. </w:t>
      </w:r>
    </w:p>
    <w:p w14:paraId="63E54E22" w14:textId="77777777" w:rsidR="008B4530" w:rsidRPr="00E47933" w:rsidRDefault="008B4530" w:rsidP="008B4530">
      <w:pPr>
        <w:spacing w:after="0" w:line="360" w:lineRule="auto"/>
        <w:rPr>
          <w:rFonts w:ascii="Times New Roman" w:hAnsi="Times New Roman"/>
        </w:rPr>
      </w:pPr>
    </w:p>
    <w:p w14:paraId="63E54E23" w14:textId="73499B8B" w:rsidR="008B4530" w:rsidRDefault="008369D8" w:rsidP="008B4530">
      <w:pPr>
        <w:spacing w:after="0" w:line="360" w:lineRule="auto"/>
        <w:rPr>
          <w:rFonts w:ascii="Times New Roman" w:hAnsi="Times New Roman"/>
        </w:rPr>
      </w:pPr>
      <w:r w:rsidRPr="00E54343">
        <w:rPr>
          <w:rFonts w:ascii="Times New Roman" w:hAnsi="Times New Roman"/>
          <w:b/>
        </w:rPr>
        <w:t>Real-Time Loss Revenue</w:t>
      </w:r>
      <w:r w:rsidRPr="00E47933">
        <w:rPr>
          <w:rFonts w:ascii="Times New Roman" w:hAnsi="Times New Roman"/>
        </w:rPr>
        <w:t xml:space="preserve"> is defined in Section </w:t>
      </w:r>
      <w:proofErr w:type="gramStart"/>
      <w:r w:rsidRPr="00E47933">
        <w:rPr>
          <w:rFonts w:ascii="Times New Roman" w:hAnsi="Times New Roman"/>
        </w:rPr>
        <w:t>III.3.2.1(</w:t>
      </w:r>
      <w:proofErr w:type="gramEnd"/>
      <w:r w:rsidR="00D673D1">
        <w:rPr>
          <w:rFonts w:ascii="Times New Roman" w:hAnsi="Times New Roman"/>
        </w:rPr>
        <w:t>l</w:t>
      </w:r>
      <w:r w:rsidRPr="00E47933">
        <w:rPr>
          <w:rFonts w:ascii="Times New Roman" w:hAnsi="Times New Roman"/>
        </w:rPr>
        <w:t xml:space="preserve">) of Market Rule 1. </w:t>
      </w:r>
    </w:p>
    <w:p w14:paraId="63E54E24" w14:textId="77777777" w:rsidR="008B4530" w:rsidRPr="00E47933" w:rsidRDefault="008B4530" w:rsidP="008B4530">
      <w:pPr>
        <w:spacing w:after="0" w:line="360" w:lineRule="auto"/>
        <w:rPr>
          <w:rFonts w:ascii="Times New Roman" w:hAnsi="Times New Roman"/>
        </w:rPr>
      </w:pPr>
    </w:p>
    <w:p w14:paraId="63E54E25" w14:textId="77777777" w:rsidR="008B4530" w:rsidRDefault="008369D8" w:rsidP="008B4530">
      <w:pPr>
        <w:spacing w:after="0" w:line="360" w:lineRule="auto"/>
        <w:rPr>
          <w:rFonts w:ascii="Times New Roman" w:hAnsi="Times New Roman"/>
        </w:rPr>
      </w:pPr>
      <w:r w:rsidRPr="00E54343">
        <w:rPr>
          <w:rFonts w:ascii="Times New Roman" w:hAnsi="Times New Roman"/>
          <w:b/>
        </w:rPr>
        <w:t>Real-Time Loss Revenue Charges or Credits</w:t>
      </w:r>
      <w:r w:rsidRPr="00E47933">
        <w:rPr>
          <w:rFonts w:ascii="Times New Roman" w:hAnsi="Times New Roman"/>
        </w:rPr>
        <w:t xml:space="preserve"> </w:t>
      </w:r>
      <w:r>
        <w:rPr>
          <w:rFonts w:ascii="Times New Roman" w:hAnsi="Times New Roman"/>
        </w:rPr>
        <w:t>are</w:t>
      </w:r>
      <w:r w:rsidRPr="00E47933">
        <w:rPr>
          <w:rFonts w:ascii="Times New Roman" w:hAnsi="Times New Roman"/>
        </w:rPr>
        <w:t xml:space="preserve"> defined in Section </w:t>
      </w:r>
      <w:proofErr w:type="gramStart"/>
      <w:r w:rsidRPr="00E47933">
        <w:rPr>
          <w:rFonts w:ascii="Times New Roman" w:hAnsi="Times New Roman"/>
        </w:rPr>
        <w:t>III.3.2.1(</w:t>
      </w:r>
      <w:proofErr w:type="gramEnd"/>
      <w:r w:rsidRPr="00E47933">
        <w:rPr>
          <w:rFonts w:ascii="Times New Roman" w:hAnsi="Times New Roman"/>
        </w:rPr>
        <w:t xml:space="preserve">m) of Market Rule 1. </w:t>
      </w:r>
    </w:p>
    <w:p w14:paraId="63E54E26" w14:textId="77777777" w:rsidR="008B4530" w:rsidRPr="00E47933" w:rsidRDefault="008B4530" w:rsidP="008B4530">
      <w:pPr>
        <w:spacing w:after="0" w:line="360" w:lineRule="auto"/>
        <w:rPr>
          <w:rFonts w:ascii="Times New Roman" w:hAnsi="Times New Roman"/>
        </w:rPr>
      </w:pPr>
    </w:p>
    <w:p w14:paraId="63E54E27" w14:textId="77777777" w:rsidR="008B4530" w:rsidRDefault="008369D8" w:rsidP="008B4530">
      <w:pPr>
        <w:spacing w:after="0" w:line="360" w:lineRule="auto"/>
        <w:rPr>
          <w:rFonts w:ascii="Times New Roman" w:hAnsi="Times New Roman"/>
        </w:rPr>
      </w:pPr>
      <w:r w:rsidRPr="00E54343">
        <w:rPr>
          <w:rFonts w:ascii="Times New Roman" w:hAnsi="Times New Roman"/>
          <w:b/>
        </w:rPr>
        <w:t>Real-Time NCP Load Obligation</w:t>
      </w:r>
      <w:r w:rsidRPr="00E47933">
        <w:rPr>
          <w:rFonts w:ascii="Times New Roman" w:hAnsi="Times New Roman"/>
        </w:rPr>
        <w:t xml:space="preserve"> is the maximum hourly value, during a month, of a Market Participant’s Real-Time Load Obligation summed over all Locations, excluding exports, in kilowatts.</w:t>
      </w:r>
    </w:p>
    <w:p w14:paraId="63E54E28" w14:textId="77777777" w:rsidR="008B4530" w:rsidRDefault="008B4530" w:rsidP="008B4530">
      <w:pPr>
        <w:spacing w:after="0" w:line="360" w:lineRule="auto"/>
        <w:rPr>
          <w:rFonts w:ascii="Times New Roman" w:hAnsi="Times New Roman"/>
        </w:rPr>
      </w:pPr>
    </w:p>
    <w:p w14:paraId="63E54E29" w14:textId="77777777" w:rsidR="008B4530" w:rsidRDefault="008369D8" w:rsidP="008B4530">
      <w:pPr>
        <w:spacing w:after="0" w:line="360" w:lineRule="auto"/>
        <w:rPr>
          <w:rFonts w:ascii="Times New Roman" w:hAnsi="Times New Roman"/>
        </w:rPr>
      </w:pPr>
      <w:r w:rsidRPr="002F7204">
        <w:rPr>
          <w:rFonts w:ascii="Times New Roman" w:hAnsi="Times New Roman"/>
          <w:b/>
        </w:rPr>
        <w:t>Real-Time Offer Change</w:t>
      </w:r>
      <w:r w:rsidRPr="002F7204">
        <w:rPr>
          <w:rFonts w:ascii="Times New Roman" w:hAnsi="Times New Roman"/>
        </w:rPr>
        <w:t xml:space="preserve"> is a modification to a Supply Offer pursuant to Section </w:t>
      </w:r>
      <w:proofErr w:type="gramStart"/>
      <w:r w:rsidRPr="002F7204">
        <w:rPr>
          <w:rFonts w:ascii="Times New Roman" w:hAnsi="Times New Roman"/>
        </w:rPr>
        <w:t>III.1.10.9(</w:t>
      </w:r>
      <w:proofErr w:type="gramEnd"/>
      <w:r w:rsidRPr="002F7204">
        <w:rPr>
          <w:rFonts w:ascii="Times New Roman" w:hAnsi="Times New Roman"/>
        </w:rPr>
        <w:t>b).</w:t>
      </w:r>
    </w:p>
    <w:p w14:paraId="63E54E2A" w14:textId="77777777" w:rsidR="008B4530" w:rsidRDefault="008B4530" w:rsidP="008B4530">
      <w:pPr>
        <w:spacing w:after="0" w:line="360" w:lineRule="auto"/>
        <w:rPr>
          <w:rFonts w:ascii="Times New Roman" w:hAnsi="Times New Roman"/>
        </w:rPr>
      </w:pPr>
    </w:p>
    <w:p w14:paraId="63E54E2B" w14:textId="77777777" w:rsidR="008B4530" w:rsidRPr="00E117FF" w:rsidRDefault="008369D8" w:rsidP="008B4530">
      <w:pPr>
        <w:spacing w:after="0" w:line="360" w:lineRule="auto"/>
        <w:rPr>
          <w:rFonts w:ascii="Times New Roman" w:hAnsi="Times New Roman"/>
        </w:rPr>
      </w:pPr>
      <w:r w:rsidRPr="00E117FF">
        <w:rPr>
          <w:rFonts w:ascii="Times New Roman" w:hAnsi="Times New Roman"/>
          <w:b/>
        </w:rPr>
        <w:t>Real-Time Posturing NCPC Credit</w:t>
      </w:r>
      <w:r w:rsidRPr="00BC393A">
        <w:rPr>
          <w:rFonts w:ascii="Times New Roman" w:hAnsi="Times New Roman"/>
          <w:b/>
        </w:rPr>
        <w:t xml:space="preserve"> </w:t>
      </w:r>
      <w:r w:rsidRPr="008926AC">
        <w:rPr>
          <w:rFonts w:ascii="Times New Roman" w:hAnsi="Times New Roman"/>
          <w:b/>
        </w:rPr>
        <w:t>for Generators</w:t>
      </w:r>
      <w:r w:rsidRPr="00BC393A">
        <w:rPr>
          <w:rFonts w:ascii="Times New Roman" w:hAnsi="Times New Roman"/>
          <w:b/>
        </w:rPr>
        <w:t xml:space="preserve"> (Other </w:t>
      </w:r>
      <w:proofErr w:type="gramStart"/>
      <w:r w:rsidRPr="00BC393A">
        <w:rPr>
          <w:rFonts w:ascii="Times New Roman" w:hAnsi="Times New Roman"/>
          <w:b/>
        </w:rPr>
        <w:t>Than</w:t>
      </w:r>
      <w:proofErr w:type="gramEnd"/>
      <w:r w:rsidRPr="00BC393A">
        <w:rPr>
          <w:rFonts w:ascii="Times New Roman" w:hAnsi="Times New Roman"/>
          <w:b/>
        </w:rPr>
        <w:t xml:space="preserve"> Limited Energy Resources) Postured </w:t>
      </w:r>
      <w:r w:rsidRPr="008B220E">
        <w:rPr>
          <w:rFonts w:ascii="Times New Roman" w:hAnsi="Times New Roman"/>
          <w:b/>
        </w:rPr>
        <w:t>for Reliability</w:t>
      </w:r>
      <w:r w:rsidRPr="008B220E">
        <w:rPr>
          <w:rFonts w:ascii="Times New Roman" w:hAnsi="Times New Roman"/>
        </w:rPr>
        <w:t xml:space="preserve"> is an NCPC Credit calculated p</w:t>
      </w:r>
      <w:r w:rsidRPr="00E117FF">
        <w:rPr>
          <w:rFonts w:ascii="Times New Roman" w:hAnsi="Times New Roman"/>
        </w:rPr>
        <w:t>ursuant to Appendix F to Market Rule 1.</w:t>
      </w:r>
    </w:p>
    <w:p w14:paraId="63E54E2C" w14:textId="77777777" w:rsidR="008B4530" w:rsidRPr="00E117FF" w:rsidRDefault="008B4530" w:rsidP="008B4530">
      <w:pPr>
        <w:spacing w:after="0" w:line="360" w:lineRule="auto"/>
        <w:rPr>
          <w:rFonts w:ascii="Times New Roman" w:hAnsi="Times New Roman"/>
          <w:b/>
        </w:rPr>
      </w:pPr>
    </w:p>
    <w:p w14:paraId="63E54E2D" w14:textId="77777777" w:rsidR="008B4530" w:rsidRPr="007C6A6D" w:rsidRDefault="008369D8" w:rsidP="008B4530">
      <w:pPr>
        <w:spacing w:after="0" w:line="360" w:lineRule="auto"/>
        <w:rPr>
          <w:rFonts w:ascii="Times New Roman" w:hAnsi="Times New Roman"/>
          <w:b/>
        </w:rPr>
      </w:pPr>
      <w:r>
        <w:rPr>
          <w:rFonts w:ascii="Times New Roman" w:hAnsi="Times New Roman"/>
          <w:b/>
        </w:rPr>
        <w:t>Real-Time Posturing NCPC Credit for Limited Energy Resources Postured for Reliability</w:t>
      </w:r>
      <w:r>
        <w:rPr>
          <w:rFonts w:ascii="Times New Roman" w:hAnsi="Times New Roman"/>
        </w:rPr>
        <w:t xml:space="preserve"> is an NCPC Credit calculated pursuant to Appendix F to Market Rule 1.</w:t>
      </w:r>
    </w:p>
    <w:p w14:paraId="63E54E2E" w14:textId="77777777" w:rsidR="008B4530" w:rsidRDefault="008B4530" w:rsidP="008B4530">
      <w:pPr>
        <w:spacing w:after="0" w:line="360" w:lineRule="auto"/>
        <w:rPr>
          <w:rFonts w:ascii="Times New Roman" w:hAnsi="Times New Roman"/>
          <w:b/>
        </w:rPr>
      </w:pPr>
    </w:p>
    <w:p w14:paraId="63E54E2F" w14:textId="77777777" w:rsidR="008B4530" w:rsidRDefault="008369D8" w:rsidP="008B4530">
      <w:pPr>
        <w:spacing w:after="0" w:line="360" w:lineRule="auto"/>
        <w:rPr>
          <w:rFonts w:ascii="Times New Roman" w:hAnsi="Times New Roman"/>
        </w:rPr>
      </w:pPr>
      <w:r w:rsidRPr="00E54343">
        <w:rPr>
          <w:rFonts w:ascii="Times New Roman" w:hAnsi="Times New Roman"/>
          <w:b/>
        </w:rPr>
        <w:t>Real-Time Prices</w:t>
      </w:r>
      <w:r w:rsidRPr="00E47933">
        <w:rPr>
          <w:rFonts w:ascii="Times New Roman" w:hAnsi="Times New Roman"/>
        </w:rPr>
        <w:t xml:space="preserve"> means the Locational Marginal Prices resulting from the ISO’s dispatch of the New England Markets in the Operating Day.</w:t>
      </w:r>
    </w:p>
    <w:p w14:paraId="63E54E30" w14:textId="77777777" w:rsidR="008B4530" w:rsidRDefault="008B4530" w:rsidP="008B4530">
      <w:pPr>
        <w:spacing w:after="0" w:line="360" w:lineRule="auto"/>
        <w:rPr>
          <w:rFonts w:ascii="Times New Roman" w:hAnsi="Times New Roman"/>
        </w:rPr>
      </w:pPr>
    </w:p>
    <w:p w14:paraId="63E54E31" w14:textId="77777777" w:rsidR="008B4530" w:rsidRDefault="008369D8" w:rsidP="008B4530">
      <w:pPr>
        <w:spacing w:after="0" w:line="360" w:lineRule="auto"/>
        <w:rPr>
          <w:rFonts w:ascii="Times New Roman" w:hAnsi="Times New Roman"/>
        </w:rPr>
      </w:pPr>
      <w:r w:rsidRPr="00E54343">
        <w:rPr>
          <w:rFonts w:ascii="Times New Roman" w:hAnsi="Times New Roman"/>
          <w:b/>
        </w:rPr>
        <w:t>Real-Time Reserve Charge</w:t>
      </w:r>
      <w:r w:rsidRPr="00E47933">
        <w:rPr>
          <w:rFonts w:ascii="Times New Roman" w:hAnsi="Times New Roman"/>
        </w:rPr>
        <w:t xml:space="preserve"> is a Market Participant’s share of applicable system and Reserve Zone Real-Time Operating Reserve costs attributable to meeting the Real-Time Operating Reserve requirement as calculated in accordance with Section III.10 of Market Rule 1. </w:t>
      </w:r>
    </w:p>
    <w:p w14:paraId="63E54E32" w14:textId="77777777" w:rsidR="008B4530" w:rsidRPr="00E47933" w:rsidRDefault="008B4530" w:rsidP="008B4530">
      <w:pPr>
        <w:spacing w:after="0" w:line="360" w:lineRule="auto"/>
        <w:rPr>
          <w:rFonts w:ascii="Times New Roman" w:hAnsi="Times New Roman"/>
        </w:rPr>
      </w:pPr>
    </w:p>
    <w:p w14:paraId="63E54E33" w14:textId="77777777" w:rsidR="008B4530" w:rsidRPr="00E47933" w:rsidRDefault="008369D8" w:rsidP="008B4530">
      <w:pPr>
        <w:spacing w:after="0" w:line="360" w:lineRule="auto"/>
        <w:rPr>
          <w:rFonts w:ascii="Times New Roman" w:hAnsi="Times New Roman"/>
        </w:rPr>
      </w:pPr>
      <w:r w:rsidRPr="00E54343">
        <w:rPr>
          <w:rFonts w:ascii="Times New Roman" w:hAnsi="Times New Roman"/>
          <w:b/>
        </w:rPr>
        <w:t>Real-Time Reserve Clearing Price</w:t>
      </w:r>
      <w:r w:rsidRPr="00E47933">
        <w:rPr>
          <w:rFonts w:ascii="Times New Roman" w:hAnsi="Times New Roman"/>
        </w:rPr>
        <w:t xml:space="preserve"> is the Real-Time TMSR, TMNSR or TMOR clearing price, as applicable, for the system and each Reserve Zone that is calculated in accordance with Section </w:t>
      </w:r>
    </w:p>
    <w:p w14:paraId="63E54E34" w14:textId="77777777" w:rsidR="008B4530" w:rsidRDefault="008369D8" w:rsidP="008B4530">
      <w:pPr>
        <w:spacing w:after="0" w:line="360" w:lineRule="auto"/>
        <w:rPr>
          <w:rFonts w:ascii="Times New Roman" w:hAnsi="Times New Roman"/>
        </w:rPr>
      </w:pPr>
      <w:r w:rsidRPr="00E47933">
        <w:rPr>
          <w:rFonts w:ascii="Times New Roman" w:hAnsi="Times New Roman"/>
        </w:rPr>
        <w:t>III.2.</w:t>
      </w:r>
      <w:r>
        <w:rPr>
          <w:rFonts w:ascii="Times New Roman" w:hAnsi="Times New Roman"/>
        </w:rPr>
        <w:t>7A</w:t>
      </w:r>
      <w:r w:rsidRPr="00E47933">
        <w:rPr>
          <w:rFonts w:ascii="Times New Roman" w:hAnsi="Times New Roman"/>
        </w:rPr>
        <w:t xml:space="preserve"> of Market Rule 1. </w:t>
      </w:r>
    </w:p>
    <w:p w14:paraId="63E54E35" w14:textId="77777777" w:rsidR="008B4530" w:rsidRPr="00E47933" w:rsidRDefault="008B4530" w:rsidP="008B4530">
      <w:pPr>
        <w:spacing w:after="0" w:line="360" w:lineRule="auto"/>
        <w:rPr>
          <w:rFonts w:ascii="Times New Roman" w:hAnsi="Times New Roman"/>
        </w:rPr>
      </w:pPr>
    </w:p>
    <w:p w14:paraId="63E54E36" w14:textId="3484CCA6" w:rsidR="008B4530" w:rsidRDefault="008369D8" w:rsidP="008B4530">
      <w:pPr>
        <w:spacing w:after="0" w:line="360" w:lineRule="auto"/>
        <w:rPr>
          <w:rFonts w:ascii="Times New Roman" w:hAnsi="Times New Roman"/>
        </w:rPr>
      </w:pPr>
      <w:r w:rsidRPr="00E54343">
        <w:rPr>
          <w:rFonts w:ascii="Times New Roman" w:hAnsi="Times New Roman"/>
          <w:b/>
        </w:rPr>
        <w:t>Real-Time Reserve Credit</w:t>
      </w:r>
      <w:r w:rsidRPr="00E47933">
        <w:rPr>
          <w:rFonts w:ascii="Times New Roman" w:hAnsi="Times New Roman"/>
        </w:rPr>
        <w:t xml:space="preserve"> is a Market Participant’s compensation associated with that Market Participant’s Resources’ Reserve </w:t>
      </w:r>
      <w:r w:rsidR="00621088">
        <w:rPr>
          <w:rFonts w:ascii="Times New Roman" w:hAnsi="Times New Roman"/>
        </w:rPr>
        <w:t xml:space="preserve">Quantity </w:t>
      </w:r>
      <w:proofErr w:type="gramStart"/>
      <w:r w:rsidR="00621088">
        <w:rPr>
          <w:rFonts w:ascii="Times New Roman" w:hAnsi="Times New Roman"/>
        </w:rPr>
        <w:t>For</w:t>
      </w:r>
      <w:proofErr w:type="gramEnd"/>
      <w:r w:rsidR="00621088">
        <w:rPr>
          <w:rFonts w:ascii="Times New Roman" w:hAnsi="Times New Roman"/>
        </w:rPr>
        <w:t xml:space="preserve"> Settlement </w:t>
      </w:r>
      <w:r w:rsidRPr="00E47933">
        <w:rPr>
          <w:rFonts w:ascii="Times New Roman" w:hAnsi="Times New Roman"/>
        </w:rPr>
        <w:t xml:space="preserve">as calculated in accordance with Section III.10 of Market Rule 1. </w:t>
      </w:r>
    </w:p>
    <w:p w14:paraId="63E54E37" w14:textId="77777777" w:rsidR="008B4530" w:rsidRPr="00E47933" w:rsidRDefault="008B4530" w:rsidP="008B4530">
      <w:pPr>
        <w:spacing w:after="0" w:line="360" w:lineRule="auto"/>
        <w:rPr>
          <w:rFonts w:ascii="Times New Roman" w:hAnsi="Times New Roman"/>
        </w:rPr>
      </w:pPr>
    </w:p>
    <w:p w14:paraId="63E54E38" w14:textId="3CFDDD53" w:rsidR="008B4530" w:rsidRDefault="008369D8" w:rsidP="008B4530">
      <w:pPr>
        <w:spacing w:after="0" w:line="360" w:lineRule="auto"/>
        <w:rPr>
          <w:rFonts w:ascii="Times New Roman" w:hAnsi="Times New Roman"/>
        </w:rPr>
      </w:pPr>
      <w:r w:rsidRPr="00E54343">
        <w:rPr>
          <w:rFonts w:ascii="Times New Roman" w:hAnsi="Times New Roman"/>
          <w:b/>
        </w:rPr>
        <w:t>Real-Time Reserve Designation</w:t>
      </w:r>
      <w:r w:rsidRPr="00E47933">
        <w:rPr>
          <w:rFonts w:ascii="Times New Roman" w:hAnsi="Times New Roman"/>
        </w:rPr>
        <w:t xml:space="preserve"> is the amount, in MW, of Operating Reserve designated to a Resource in Real-Time by the ISO as </w:t>
      </w:r>
      <w:r w:rsidR="00621088">
        <w:rPr>
          <w:rFonts w:ascii="Times New Roman" w:hAnsi="Times New Roman"/>
        </w:rPr>
        <w:t>described in Section III.1.7.19 of Market Rule 1.</w:t>
      </w:r>
      <w:r w:rsidRPr="00E47933">
        <w:rPr>
          <w:rFonts w:ascii="Times New Roman" w:hAnsi="Times New Roman"/>
        </w:rPr>
        <w:t xml:space="preserve"> </w:t>
      </w:r>
    </w:p>
    <w:p w14:paraId="63E54E39" w14:textId="77777777" w:rsidR="008B4530" w:rsidRPr="00E47933" w:rsidRDefault="008B4530" w:rsidP="008B4530">
      <w:pPr>
        <w:spacing w:after="0" w:line="360" w:lineRule="auto"/>
        <w:rPr>
          <w:rFonts w:ascii="Times New Roman" w:hAnsi="Times New Roman"/>
        </w:rPr>
      </w:pPr>
    </w:p>
    <w:p w14:paraId="63E54E3A" w14:textId="77777777" w:rsidR="008B4530" w:rsidRDefault="008369D8" w:rsidP="008B4530">
      <w:pPr>
        <w:spacing w:after="0" w:line="360" w:lineRule="auto"/>
        <w:rPr>
          <w:rFonts w:ascii="Times New Roman" w:hAnsi="Times New Roman"/>
        </w:rPr>
      </w:pPr>
      <w:r w:rsidRPr="00E54343">
        <w:rPr>
          <w:rFonts w:ascii="Times New Roman" w:hAnsi="Times New Roman"/>
          <w:b/>
        </w:rPr>
        <w:t>Real-Time Reserve Opportunity Cost</w:t>
      </w:r>
      <w:r w:rsidRPr="00E47933">
        <w:rPr>
          <w:rFonts w:ascii="Times New Roman" w:hAnsi="Times New Roman"/>
        </w:rPr>
        <w:t xml:space="preserve"> is defined in Section </w:t>
      </w:r>
      <w:proofErr w:type="gramStart"/>
      <w:r>
        <w:rPr>
          <w:rFonts w:ascii="Times New Roman" w:hAnsi="Times New Roman"/>
        </w:rPr>
        <w:t>III.2.7A(</w:t>
      </w:r>
      <w:proofErr w:type="gramEnd"/>
      <w:r>
        <w:rPr>
          <w:rFonts w:ascii="Times New Roman" w:hAnsi="Times New Roman"/>
        </w:rPr>
        <w:t>b)</w:t>
      </w:r>
      <w:r w:rsidRPr="00E47933">
        <w:rPr>
          <w:rFonts w:ascii="Times New Roman" w:hAnsi="Times New Roman"/>
        </w:rPr>
        <w:t xml:space="preserve"> of Market Rule 1.</w:t>
      </w:r>
    </w:p>
    <w:p w14:paraId="63E54E3B" w14:textId="77777777" w:rsidR="008B4530" w:rsidRDefault="008B4530" w:rsidP="008B4530">
      <w:pPr>
        <w:spacing w:after="0" w:line="360" w:lineRule="auto"/>
        <w:rPr>
          <w:rFonts w:ascii="Times New Roman" w:hAnsi="Times New Roman"/>
        </w:rPr>
      </w:pPr>
    </w:p>
    <w:p w14:paraId="63E54E3C" w14:textId="77777777" w:rsidR="008B4530" w:rsidRDefault="008369D8" w:rsidP="008B4530">
      <w:pPr>
        <w:spacing w:after="0" w:line="360" w:lineRule="auto"/>
        <w:rPr>
          <w:rFonts w:ascii="Times New Roman" w:hAnsi="Times New Roman"/>
        </w:rPr>
      </w:pPr>
      <w:r w:rsidRPr="00CA2806">
        <w:rPr>
          <w:rFonts w:ascii="Times New Roman" w:hAnsi="Times New Roman"/>
          <w:b/>
        </w:rPr>
        <w:lastRenderedPageBreak/>
        <w:t>Real-Time Synchronous Condensing NCPC Credit</w:t>
      </w:r>
      <w:r>
        <w:rPr>
          <w:rFonts w:ascii="Times New Roman" w:hAnsi="Times New Roman"/>
        </w:rPr>
        <w:t xml:space="preserve"> is an NCPC Credit calculated pursuant to Appendix F to Market Rule 1.</w:t>
      </w:r>
    </w:p>
    <w:p w14:paraId="63E54E3D" w14:textId="77777777" w:rsidR="008B4530" w:rsidRPr="00E47933" w:rsidRDefault="008B4530" w:rsidP="008B4530">
      <w:pPr>
        <w:spacing w:after="0" w:line="360" w:lineRule="auto"/>
        <w:rPr>
          <w:rFonts w:ascii="Times New Roman" w:hAnsi="Times New Roman"/>
        </w:rPr>
      </w:pPr>
    </w:p>
    <w:p w14:paraId="63E54E3E" w14:textId="77777777" w:rsidR="008B4530" w:rsidRDefault="008369D8" w:rsidP="008B4530">
      <w:pPr>
        <w:spacing w:after="0" w:line="360" w:lineRule="auto"/>
        <w:rPr>
          <w:rFonts w:ascii="Times New Roman" w:hAnsi="Times New Roman"/>
        </w:rPr>
      </w:pPr>
      <w:r w:rsidRPr="00E54343">
        <w:rPr>
          <w:rFonts w:ascii="Times New Roman" w:hAnsi="Times New Roman"/>
          <w:b/>
        </w:rPr>
        <w:t>Real-Time System Adjusted Net Interchange</w:t>
      </w:r>
      <w:r w:rsidRPr="00E47933">
        <w:rPr>
          <w:rFonts w:ascii="Times New Roman" w:hAnsi="Times New Roman"/>
        </w:rPr>
        <w:t xml:space="preserve"> means, for each hour, the sum of Real-Time Locational Adjusted Net Interchange for a Market Participant over all Locations, in kilowatts. </w:t>
      </w:r>
    </w:p>
    <w:p w14:paraId="63E54E3F" w14:textId="77777777" w:rsidR="008B4530" w:rsidRPr="00E47933" w:rsidRDefault="008B4530" w:rsidP="008B4530">
      <w:pPr>
        <w:spacing w:after="0" w:line="360" w:lineRule="auto"/>
        <w:rPr>
          <w:rFonts w:ascii="Times New Roman" w:hAnsi="Times New Roman"/>
        </w:rPr>
      </w:pPr>
    </w:p>
    <w:p w14:paraId="63E54E40" w14:textId="77777777" w:rsidR="008B4530" w:rsidRDefault="008369D8" w:rsidP="008B4530">
      <w:pPr>
        <w:spacing w:after="0" w:line="360" w:lineRule="auto"/>
        <w:rPr>
          <w:rFonts w:ascii="Times New Roman" w:hAnsi="Times New Roman"/>
        </w:rPr>
      </w:pPr>
      <w:r w:rsidRPr="00E54343">
        <w:rPr>
          <w:rFonts w:ascii="Times New Roman" w:hAnsi="Times New Roman"/>
          <w:b/>
        </w:rPr>
        <w:t>Receiving Party</w:t>
      </w:r>
      <w:r w:rsidRPr="00E47933">
        <w:rPr>
          <w:rFonts w:ascii="Times New Roman" w:hAnsi="Times New Roman"/>
        </w:rPr>
        <w:t xml:space="preserve"> is the entity receiving the capacity and/or energy transmitted to Point(s) of Delivery under the OATT. </w:t>
      </w:r>
    </w:p>
    <w:p w14:paraId="63E54E41" w14:textId="77777777" w:rsidR="008B4530" w:rsidRPr="00E47933" w:rsidRDefault="008B4530" w:rsidP="008B4530">
      <w:pPr>
        <w:spacing w:after="0" w:line="360" w:lineRule="auto"/>
        <w:rPr>
          <w:rFonts w:ascii="Times New Roman" w:hAnsi="Times New Roman"/>
        </w:rPr>
      </w:pPr>
    </w:p>
    <w:p w14:paraId="63E54E42" w14:textId="77777777" w:rsidR="008B4530" w:rsidRDefault="008369D8" w:rsidP="008B4530">
      <w:pPr>
        <w:spacing w:after="0" w:line="360" w:lineRule="auto"/>
        <w:rPr>
          <w:rFonts w:ascii="Times New Roman" w:hAnsi="Times New Roman"/>
        </w:rPr>
      </w:pPr>
      <w:r w:rsidRPr="00E54343">
        <w:rPr>
          <w:rFonts w:ascii="Times New Roman" w:hAnsi="Times New Roman"/>
          <w:b/>
        </w:rPr>
        <w:t>Reference Level</w:t>
      </w:r>
      <w:r w:rsidRPr="00E47933">
        <w:rPr>
          <w:rFonts w:ascii="Times New Roman" w:hAnsi="Times New Roman"/>
        </w:rPr>
        <w:t xml:space="preserve"> is defined in Section III.A.5.</w:t>
      </w:r>
      <w:r>
        <w:rPr>
          <w:rFonts w:ascii="Times New Roman" w:hAnsi="Times New Roman"/>
        </w:rPr>
        <w:t>7</w:t>
      </w:r>
      <w:r w:rsidRPr="00E47933">
        <w:rPr>
          <w:rFonts w:ascii="Times New Roman" w:hAnsi="Times New Roman"/>
        </w:rPr>
        <w:t xml:space="preserve"> of Appendix </w:t>
      </w:r>
      <w:proofErr w:type="gramStart"/>
      <w:r w:rsidRPr="00E47933">
        <w:rPr>
          <w:rFonts w:ascii="Times New Roman" w:hAnsi="Times New Roman"/>
        </w:rPr>
        <w:t>A</w:t>
      </w:r>
      <w:proofErr w:type="gramEnd"/>
      <w:r w:rsidRPr="00E47933">
        <w:rPr>
          <w:rFonts w:ascii="Times New Roman" w:hAnsi="Times New Roman"/>
        </w:rPr>
        <w:t xml:space="preserve"> of Market Rule 1. </w:t>
      </w:r>
    </w:p>
    <w:p w14:paraId="63E54E43" w14:textId="77777777" w:rsidR="008B4530" w:rsidRPr="00E47933" w:rsidRDefault="008B4530" w:rsidP="008B4530">
      <w:pPr>
        <w:spacing w:after="0" w:line="360" w:lineRule="auto"/>
        <w:rPr>
          <w:rFonts w:ascii="Times New Roman" w:hAnsi="Times New Roman"/>
        </w:rPr>
      </w:pPr>
    </w:p>
    <w:p w14:paraId="63E54E44" w14:textId="77777777" w:rsidR="008B4530" w:rsidRPr="00E47933" w:rsidRDefault="008369D8" w:rsidP="008B4530">
      <w:pPr>
        <w:spacing w:after="0" w:line="360" w:lineRule="auto"/>
        <w:rPr>
          <w:rFonts w:ascii="Times New Roman" w:hAnsi="Times New Roman"/>
        </w:rPr>
      </w:pPr>
      <w:r w:rsidRPr="00E54343">
        <w:rPr>
          <w:rFonts w:ascii="Times New Roman" w:hAnsi="Times New Roman"/>
          <w:b/>
        </w:rPr>
        <w:t>Regional Benefit Upgrade(s) (RBU)</w:t>
      </w:r>
      <w:r w:rsidRPr="00E47933">
        <w:rPr>
          <w:rFonts w:ascii="Times New Roman" w:hAnsi="Times New Roman"/>
        </w:rPr>
        <w:t xml:space="preserve"> means a Transmission Upgrade that:  (i) is rated 115kV or above; (ii) meets all of the non-voltage criteria for PTF classification specified in the OATT; and </w:t>
      </w:r>
    </w:p>
    <w:p w14:paraId="63E54E45" w14:textId="69E12592" w:rsidR="008B4530" w:rsidRDefault="008369D8" w:rsidP="008B4530">
      <w:pPr>
        <w:spacing w:after="0" w:line="360" w:lineRule="auto"/>
        <w:rPr>
          <w:rFonts w:ascii="Times New Roman" w:hAnsi="Times New Roman"/>
        </w:rPr>
      </w:pPr>
      <w:r w:rsidRPr="00E47933">
        <w:rPr>
          <w:rFonts w:ascii="Times New Roman" w:hAnsi="Times New Roman"/>
        </w:rPr>
        <w:t>(</w:t>
      </w:r>
      <w:proofErr w:type="gramStart"/>
      <w:r w:rsidRPr="00E47933">
        <w:rPr>
          <w:rFonts w:ascii="Times New Roman" w:hAnsi="Times New Roman"/>
        </w:rPr>
        <w:t>iii</w:t>
      </w:r>
      <w:proofErr w:type="gramEnd"/>
      <w:r w:rsidRPr="00E47933">
        <w:rPr>
          <w:rFonts w:ascii="Times New Roman" w:hAnsi="Times New Roman"/>
        </w:rPr>
        <w:t xml:space="preserve">) is included in the Regional System Plan as either a Reliability Transmission Upgrade or a Market Efficiency Transmission Upgrade identified as needed pursuant to Attachment K of the OATT. The category of RBU shall not include any Transmission Upgrade that has been categorized under any of the other categories specified in Schedule 12 of the OATT (e.g., an Elective Transmission Upgrade shall not also be categorized as an RBU).  Any upgrades to transmission facilities rated below 115kV that were PTF prior to January 1, 2004 shall remain classified as PTF and be categorized as an RBU if, and for so long as, such upgrades meet the criteria for PTF specified in the OATT. </w:t>
      </w:r>
    </w:p>
    <w:p w14:paraId="63E54E46" w14:textId="77777777" w:rsidR="008B4530" w:rsidRPr="00E47933" w:rsidRDefault="008B4530" w:rsidP="008B4530">
      <w:pPr>
        <w:spacing w:after="0" w:line="360" w:lineRule="auto"/>
        <w:rPr>
          <w:rFonts w:ascii="Times New Roman" w:hAnsi="Times New Roman"/>
        </w:rPr>
      </w:pPr>
    </w:p>
    <w:p w14:paraId="63E54E47" w14:textId="77777777" w:rsidR="008B4530" w:rsidRDefault="008369D8" w:rsidP="008B4530">
      <w:pPr>
        <w:spacing w:after="0" w:line="360" w:lineRule="auto"/>
        <w:rPr>
          <w:rFonts w:ascii="Times New Roman" w:hAnsi="Times New Roman"/>
        </w:rPr>
      </w:pPr>
      <w:r w:rsidRPr="00E54343">
        <w:rPr>
          <w:rFonts w:ascii="Times New Roman" w:hAnsi="Times New Roman"/>
          <w:b/>
        </w:rPr>
        <w:t>Regional Network Load</w:t>
      </w:r>
      <w:r w:rsidRPr="00E47933">
        <w:rPr>
          <w:rFonts w:ascii="Times New Roman" w:hAnsi="Times New Roman"/>
        </w:rPr>
        <w:t xml:space="preserve"> is the load that a Network Customer designates for Regional Network Service under Part II.B of the OATT.  The Network Customer’s Regional Network Load shall include all load designated by the Network Customer (including losses) and shall not be credited or reduced for any behind-the-meter generation.  A Network Customer may elect to designate less than its total load as Regional Network Load but may not designate only part of the load at a discrete Point of Delivery. Where a Transmission Customer has elected not to designate a particular load at discrete Points of Delivery as Regional Network Load, the Transmission Customer is responsible for making separate arrangements under Part II.C of the OATT for any Point-To-Point Service that may be necessary for such non-designated load. </w:t>
      </w:r>
    </w:p>
    <w:p w14:paraId="63E54E48" w14:textId="77777777" w:rsidR="008B4530" w:rsidRPr="00E47933" w:rsidRDefault="008B4530" w:rsidP="008B4530">
      <w:pPr>
        <w:spacing w:after="0" w:line="360" w:lineRule="auto"/>
        <w:rPr>
          <w:rFonts w:ascii="Times New Roman" w:hAnsi="Times New Roman"/>
        </w:rPr>
      </w:pPr>
    </w:p>
    <w:p w14:paraId="63E54E49" w14:textId="77777777" w:rsidR="008B4530" w:rsidRDefault="008369D8" w:rsidP="008B4530">
      <w:pPr>
        <w:spacing w:after="0" w:line="360" w:lineRule="auto"/>
        <w:rPr>
          <w:rFonts w:ascii="Times New Roman" w:hAnsi="Times New Roman"/>
        </w:rPr>
      </w:pPr>
      <w:r w:rsidRPr="00E54343">
        <w:rPr>
          <w:rFonts w:ascii="Times New Roman" w:hAnsi="Times New Roman"/>
          <w:b/>
        </w:rPr>
        <w:t>Regional Network Service</w:t>
      </w:r>
      <w:r>
        <w:rPr>
          <w:rFonts w:ascii="Times New Roman" w:hAnsi="Times New Roman"/>
          <w:b/>
        </w:rPr>
        <w:t xml:space="preserve"> (RNS)</w:t>
      </w:r>
      <w:r w:rsidRPr="00E47933">
        <w:rPr>
          <w:rFonts w:ascii="Times New Roman" w:hAnsi="Times New Roman"/>
        </w:rPr>
        <w:t xml:space="preserve"> is the transmission service over the PTF described in Part II.B of the OATT, including such service which is used with respect to Network Resources or Regional Network Load that is not physically interconnected with the PTF. </w:t>
      </w:r>
    </w:p>
    <w:p w14:paraId="63E54E4A" w14:textId="77777777" w:rsidR="008B4530" w:rsidRPr="00E47933" w:rsidRDefault="008B4530" w:rsidP="008B4530">
      <w:pPr>
        <w:spacing w:after="0" w:line="360" w:lineRule="auto"/>
        <w:rPr>
          <w:rFonts w:ascii="Times New Roman" w:hAnsi="Times New Roman"/>
        </w:rPr>
      </w:pPr>
    </w:p>
    <w:p w14:paraId="63E54E4B" w14:textId="77777777" w:rsidR="008B4530" w:rsidRPr="00E47933" w:rsidRDefault="008369D8" w:rsidP="008B4530">
      <w:pPr>
        <w:spacing w:after="0" w:line="360" w:lineRule="auto"/>
        <w:rPr>
          <w:rFonts w:ascii="Times New Roman" w:hAnsi="Times New Roman"/>
        </w:rPr>
      </w:pPr>
      <w:r w:rsidRPr="00E54343">
        <w:rPr>
          <w:rFonts w:ascii="Times New Roman" w:hAnsi="Times New Roman"/>
          <w:b/>
        </w:rPr>
        <w:t>Regional Planning Dispute Resolution Process</w:t>
      </w:r>
      <w:r w:rsidRPr="00E47933">
        <w:rPr>
          <w:rFonts w:ascii="Times New Roman" w:hAnsi="Times New Roman"/>
        </w:rPr>
        <w:t xml:space="preserve"> is described in Section 12 of Attachment K to the OATT. </w:t>
      </w:r>
    </w:p>
    <w:p w14:paraId="63E54E4C" w14:textId="77777777" w:rsidR="008B4530" w:rsidRDefault="008B4530" w:rsidP="008B4530">
      <w:pPr>
        <w:spacing w:after="0" w:line="360" w:lineRule="auto"/>
        <w:rPr>
          <w:rFonts w:ascii="Times New Roman" w:hAnsi="Times New Roman"/>
        </w:rPr>
      </w:pPr>
    </w:p>
    <w:p w14:paraId="63E54E4D" w14:textId="77777777" w:rsidR="008B4530" w:rsidRDefault="008369D8" w:rsidP="008B4530">
      <w:pPr>
        <w:spacing w:after="0" w:line="360" w:lineRule="auto"/>
        <w:rPr>
          <w:rFonts w:ascii="Times New Roman" w:hAnsi="Times New Roman"/>
        </w:rPr>
      </w:pPr>
      <w:r w:rsidRPr="00E54343">
        <w:rPr>
          <w:rFonts w:ascii="Times New Roman" w:hAnsi="Times New Roman"/>
          <w:b/>
        </w:rPr>
        <w:t>Regional System Plan (RSP)</w:t>
      </w:r>
      <w:r w:rsidRPr="00E47933">
        <w:rPr>
          <w:rFonts w:ascii="Times New Roman" w:hAnsi="Times New Roman"/>
        </w:rPr>
        <w:t xml:space="preserve"> is the plan developed under the process specified in Attachment K of the OATT. </w:t>
      </w:r>
    </w:p>
    <w:p w14:paraId="63E54E4E" w14:textId="77777777" w:rsidR="008B4530" w:rsidRDefault="008B4530" w:rsidP="008B4530">
      <w:pPr>
        <w:spacing w:after="0" w:line="360" w:lineRule="auto"/>
        <w:rPr>
          <w:rFonts w:ascii="Times New Roman" w:hAnsi="Times New Roman"/>
        </w:rPr>
      </w:pPr>
    </w:p>
    <w:p w14:paraId="63E54E4F" w14:textId="77777777" w:rsidR="008B4530" w:rsidRDefault="008369D8" w:rsidP="008B4530">
      <w:pPr>
        <w:spacing w:after="0" w:line="360" w:lineRule="auto"/>
        <w:rPr>
          <w:rFonts w:ascii="Times New Roman" w:hAnsi="Times New Roman"/>
        </w:rPr>
      </w:pPr>
      <w:r w:rsidRPr="00CD1428">
        <w:rPr>
          <w:rFonts w:ascii="Times New Roman" w:hAnsi="Times New Roman"/>
          <w:b/>
        </w:rPr>
        <w:t>Regional Transmission Service (RTS)</w:t>
      </w:r>
      <w:r>
        <w:rPr>
          <w:rFonts w:ascii="Times New Roman" w:hAnsi="Times New Roman"/>
        </w:rPr>
        <w:t xml:space="preserve"> is Regional Network Service and Through or Out Service as provided over the PTF in accordance with Section II.B, Section II.C, Schedule 8 and Schedule 9 of the OATT.</w:t>
      </w:r>
    </w:p>
    <w:p w14:paraId="63E54E50" w14:textId="77777777" w:rsidR="008B4530" w:rsidRPr="00E47933" w:rsidRDefault="008B4530" w:rsidP="008B4530">
      <w:pPr>
        <w:spacing w:after="0" w:line="360" w:lineRule="auto"/>
        <w:rPr>
          <w:rFonts w:ascii="Times New Roman" w:hAnsi="Times New Roman"/>
        </w:rPr>
      </w:pPr>
    </w:p>
    <w:p w14:paraId="63E54E51" w14:textId="77777777" w:rsidR="008B4530" w:rsidRDefault="008369D8" w:rsidP="008B4530">
      <w:pPr>
        <w:spacing w:after="0" w:line="360" w:lineRule="auto"/>
        <w:rPr>
          <w:rFonts w:ascii="Times New Roman" w:hAnsi="Times New Roman"/>
        </w:rPr>
      </w:pPr>
      <w:r w:rsidRPr="00E54343">
        <w:rPr>
          <w:rFonts w:ascii="Times New Roman" w:hAnsi="Times New Roman"/>
          <w:b/>
        </w:rPr>
        <w:t>Regulation</w:t>
      </w:r>
      <w:r w:rsidRPr="00E47933">
        <w:rPr>
          <w:rFonts w:ascii="Times New Roman" w:hAnsi="Times New Roman"/>
        </w:rPr>
        <w:t xml:space="preserve"> is the capability of a specific </w:t>
      </w:r>
      <w:r>
        <w:rPr>
          <w:rFonts w:ascii="Times New Roman" w:hAnsi="Times New Roman"/>
        </w:rPr>
        <w:t>Resource</w:t>
      </w:r>
      <w:r w:rsidRPr="00E47933">
        <w:rPr>
          <w:rFonts w:ascii="Times New Roman" w:hAnsi="Times New Roman"/>
        </w:rPr>
        <w:t xml:space="preserve"> with appropriate telecommunications, control and response capability to </w:t>
      </w:r>
      <w:r>
        <w:rPr>
          <w:rFonts w:ascii="Times New Roman" w:hAnsi="Times New Roman"/>
        </w:rPr>
        <w:t xml:space="preserve">respond to an AGC </w:t>
      </w:r>
      <w:proofErr w:type="spellStart"/>
      <w:r>
        <w:rPr>
          <w:rFonts w:ascii="Times New Roman" w:hAnsi="Times New Roman"/>
        </w:rPr>
        <w:t>SetPoint</w:t>
      </w:r>
      <w:proofErr w:type="spellEnd"/>
      <w:r w:rsidRPr="00E47933">
        <w:rPr>
          <w:rFonts w:ascii="Times New Roman" w:hAnsi="Times New Roman"/>
        </w:rPr>
        <w:t xml:space="preserve">. </w:t>
      </w:r>
    </w:p>
    <w:p w14:paraId="63E54E52" w14:textId="77777777" w:rsidR="008B4530" w:rsidRPr="00E47933" w:rsidRDefault="008B4530" w:rsidP="008B4530">
      <w:pPr>
        <w:spacing w:after="0" w:line="360" w:lineRule="auto"/>
        <w:rPr>
          <w:rFonts w:ascii="Times New Roman" w:hAnsi="Times New Roman"/>
        </w:rPr>
      </w:pPr>
    </w:p>
    <w:p w14:paraId="63E54E53" w14:textId="77777777" w:rsidR="008B4530" w:rsidRDefault="008369D8" w:rsidP="008B4530">
      <w:pPr>
        <w:spacing w:after="0" w:line="360" w:lineRule="auto"/>
        <w:rPr>
          <w:rFonts w:ascii="Times New Roman" w:hAnsi="Times New Roman"/>
        </w:rPr>
      </w:pPr>
      <w:r w:rsidRPr="00E54343">
        <w:rPr>
          <w:rFonts w:ascii="Times New Roman" w:hAnsi="Times New Roman"/>
          <w:b/>
        </w:rPr>
        <w:t>Regulation and Frequency Response Service</w:t>
      </w:r>
      <w:r w:rsidRPr="00E47933">
        <w:rPr>
          <w:rFonts w:ascii="Times New Roman" w:hAnsi="Times New Roman"/>
        </w:rPr>
        <w:t xml:space="preserve"> is the form of Ancillary Service described in Schedule 3</w:t>
      </w:r>
      <w:r>
        <w:rPr>
          <w:rFonts w:ascii="Times New Roman" w:hAnsi="Times New Roman"/>
        </w:rPr>
        <w:t xml:space="preserve"> of the OATT</w:t>
      </w:r>
      <w:r w:rsidRPr="00E47933">
        <w:rPr>
          <w:rFonts w:ascii="Times New Roman" w:hAnsi="Times New Roman"/>
        </w:rPr>
        <w:t>.</w:t>
      </w:r>
      <w:r>
        <w:rPr>
          <w:rFonts w:ascii="Times New Roman" w:hAnsi="Times New Roman"/>
        </w:rPr>
        <w:t xml:space="preserve">  The capability of performing Regulation and Frequency Response Service is referred to as automatic generation control (AGC).</w:t>
      </w:r>
      <w:r w:rsidRPr="00E47933">
        <w:rPr>
          <w:rFonts w:ascii="Times New Roman" w:hAnsi="Times New Roman"/>
        </w:rPr>
        <w:t xml:space="preserve"> </w:t>
      </w:r>
    </w:p>
    <w:p w14:paraId="63E54E54" w14:textId="77777777" w:rsidR="008B4530" w:rsidRDefault="008B4530" w:rsidP="008B4530">
      <w:pPr>
        <w:spacing w:after="0" w:line="360" w:lineRule="auto"/>
        <w:rPr>
          <w:rFonts w:ascii="Times New Roman" w:hAnsi="Times New Roman"/>
        </w:rPr>
      </w:pPr>
    </w:p>
    <w:p w14:paraId="63E54E55" w14:textId="77777777" w:rsidR="008B4530" w:rsidRDefault="008369D8" w:rsidP="008B4530">
      <w:pPr>
        <w:spacing w:after="0" w:line="360" w:lineRule="auto"/>
        <w:rPr>
          <w:rFonts w:ascii="Times New Roman" w:hAnsi="Times New Roman"/>
        </w:rPr>
      </w:pPr>
      <w:r w:rsidRPr="00CA200F">
        <w:rPr>
          <w:rFonts w:ascii="Times New Roman" w:hAnsi="Times New Roman"/>
          <w:b/>
        </w:rPr>
        <w:t>Regulation Capacity</w:t>
      </w:r>
      <w:r>
        <w:rPr>
          <w:rFonts w:ascii="Times New Roman" w:hAnsi="Times New Roman"/>
        </w:rPr>
        <w:t xml:space="preserve"> is the lesser of five times the Automatic Response Rate and one-half of the difference between the Regulation High Limit and the Regulation Low Limit of a Resource capable of providing Regulation.</w:t>
      </w:r>
    </w:p>
    <w:p w14:paraId="7B19EF18" w14:textId="77777777" w:rsidR="002B2963" w:rsidRDefault="002B2963" w:rsidP="008B4530">
      <w:pPr>
        <w:spacing w:after="0" w:line="360" w:lineRule="auto"/>
        <w:rPr>
          <w:rFonts w:ascii="Times New Roman" w:hAnsi="Times New Roman"/>
        </w:rPr>
      </w:pPr>
    </w:p>
    <w:p w14:paraId="63E54E56" w14:textId="77777777" w:rsidR="008B4530" w:rsidRDefault="008369D8" w:rsidP="008B4530">
      <w:pPr>
        <w:spacing w:after="0" w:line="360" w:lineRule="auto"/>
        <w:rPr>
          <w:rFonts w:ascii="Times New Roman" w:hAnsi="Times New Roman"/>
        </w:rPr>
      </w:pPr>
      <w:r w:rsidRPr="00CA200F">
        <w:rPr>
          <w:rFonts w:ascii="Times New Roman" w:hAnsi="Times New Roman"/>
          <w:b/>
        </w:rPr>
        <w:t>Regulation Capacity Requirement</w:t>
      </w:r>
      <w:r>
        <w:rPr>
          <w:rFonts w:ascii="Times New Roman" w:hAnsi="Times New Roman"/>
        </w:rPr>
        <w:t xml:space="preserve"> is the amount of Regulation Capacity required to maintain system control and reliability in the New England Control Area as calculated and posted on the ISO website.</w:t>
      </w:r>
    </w:p>
    <w:p w14:paraId="63E54E57" w14:textId="77777777" w:rsidR="008B4530" w:rsidRDefault="008B4530" w:rsidP="008B4530">
      <w:pPr>
        <w:spacing w:after="0" w:line="360" w:lineRule="auto"/>
        <w:rPr>
          <w:rFonts w:ascii="Times New Roman" w:hAnsi="Times New Roman"/>
        </w:rPr>
      </w:pPr>
    </w:p>
    <w:p w14:paraId="63E54E58" w14:textId="77777777" w:rsidR="008B4530" w:rsidRDefault="008369D8" w:rsidP="008B4530">
      <w:pPr>
        <w:spacing w:after="0" w:line="360" w:lineRule="auto"/>
        <w:rPr>
          <w:rFonts w:ascii="Times New Roman" w:hAnsi="Times New Roman"/>
        </w:rPr>
      </w:pPr>
      <w:r w:rsidRPr="00CA200F">
        <w:rPr>
          <w:rFonts w:ascii="Times New Roman" w:hAnsi="Times New Roman"/>
          <w:b/>
        </w:rPr>
        <w:t>Regulation Capacity Offer</w:t>
      </w:r>
      <w:r>
        <w:rPr>
          <w:rFonts w:ascii="Times New Roman" w:hAnsi="Times New Roman"/>
        </w:rPr>
        <w:t xml:space="preserve"> is an offer by a Market Participant to provide Regulation Capacity.</w:t>
      </w:r>
    </w:p>
    <w:p w14:paraId="63E54E59" w14:textId="77777777" w:rsidR="008B4530" w:rsidRPr="00E47933" w:rsidRDefault="008B4530" w:rsidP="008B4530">
      <w:pPr>
        <w:spacing w:after="0" w:line="360" w:lineRule="auto"/>
        <w:rPr>
          <w:rFonts w:ascii="Times New Roman" w:hAnsi="Times New Roman"/>
        </w:rPr>
      </w:pPr>
    </w:p>
    <w:p w14:paraId="63E54E5A" w14:textId="77777777" w:rsidR="008B4530" w:rsidRDefault="008369D8" w:rsidP="008B4530">
      <w:pPr>
        <w:spacing w:after="0" w:line="360" w:lineRule="auto"/>
        <w:rPr>
          <w:rFonts w:ascii="Times New Roman" w:hAnsi="Times New Roman"/>
        </w:rPr>
      </w:pPr>
      <w:r w:rsidRPr="00E54343">
        <w:rPr>
          <w:rFonts w:ascii="Times New Roman" w:hAnsi="Times New Roman"/>
          <w:b/>
        </w:rPr>
        <w:t>Regulation High Limit</w:t>
      </w:r>
      <w:r w:rsidRPr="00E47933">
        <w:rPr>
          <w:rFonts w:ascii="Times New Roman" w:hAnsi="Times New Roman"/>
        </w:rPr>
        <w:t xml:space="preserve"> is </w:t>
      </w:r>
      <w:r>
        <w:rPr>
          <w:rFonts w:ascii="Times New Roman" w:hAnsi="Times New Roman"/>
        </w:rPr>
        <w:t xml:space="preserve">an offer parameter that establishes the upper bound for AGC </w:t>
      </w:r>
      <w:proofErr w:type="spellStart"/>
      <w:r>
        <w:rPr>
          <w:rFonts w:ascii="Times New Roman" w:hAnsi="Times New Roman"/>
        </w:rPr>
        <w:t>SetPoints</w:t>
      </w:r>
      <w:proofErr w:type="spellEnd"/>
      <w:r>
        <w:rPr>
          <w:rFonts w:ascii="Times New Roman" w:hAnsi="Times New Roman"/>
        </w:rPr>
        <w:t xml:space="preserve"> and is used in the determination of a Resource’s Regulation Capacity.</w:t>
      </w:r>
      <w:r w:rsidRPr="00E47933">
        <w:rPr>
          <w:rFonts w:ascii="Times New Roman" w:hAnsi="Times New Roman"/>
        </w:rPr>
        <w:t xml:space="preserve"> </w:t>
      </w:r>
    </w:p>
    <w:p w14:paraId="63E54E5B" w14:textId="77777777" w:rsidR="008B4530" w:rsidRPr="00E47933" w:rsidRDefault="008B4530" w:rsidP="008B4530">
      <w:pPr>
        <w:spacing w:after="0" w:line="360" w:lineRule="auto"/>
        <w:rPr>
          <w:rFonts w:ascii="Times New Roman" w:hAnsi="Times New Roman"/>
        </w:rPr>
      </w:pPr>
    </w:p>
    <w:p w14:paraId="63E54E5C" w14:textId="77777777" w:rsidR="008B4530" w:rsidRDefault="008369D8" w:rsidP="008B4530">
      <w:pPr>
        <w:spacing w:after="0" w:line="360" w:lineRule="auto"/>
        <w:rPr>
          <w:rFonts w:ascii="Times New Roman" w:hAnsi="Times New Roman"/>
        </w:rPr>
      </w:pPr>
      <w:r w:rsidRPr="00E54343">
        <w:rPr>
          <w:rFonts w:ascii="Times New Roman" w:hAnsi="Times New Roman"/>
          <w:b/>
        </w:rPr>
        <w:t>Regulation Low Limit</w:t>
      </w:r>
      <w:r w:rsidRPr="00E47933">
        <w:rPr>
          <w:rFonts w:ascii="Times New Roman" w:hAnsi="Times New Roman"/>
        </w:rPr>
        <w:t xml:space="preserve"> is </w:t>
      </w:r>
      <w:r>
        <w:rPr>
          <w:rFonts w:ascii="Times New Roman" w:hAnsi="Times New Roman"/>
        </w:rPr>
        <w:t xml:space="preserve">an offer parameter that establishes the lower bound for AGC </w:t>
      </w:r>
      <w:proofErr w:type="spellStart"/>
      <w:r>
        <w:rPr>
          <w:rFonts w:ascii="Times New Roman" w:hAnsi="Times New Roman"/>
        </w:rPr>
        <w:t>SetPoints</w:t>
      </w:r>
      <w:proofErr w:type="spellEnd"/>
      <w:r>
        <w:rPr>
          <w:rFonts w:ascii="Times New Roman" w:hAnsi="Times New Roman"/>
        </w:rPr>
        <w:t xml:space="preserve"> and is used in the determination of a Resource’s Regulation Capacity</w:t>
      </w:r>
      <w:r w:rsidRPr="00E47933">
        <w:rPr>
          <w:rFonts w:ascii="Times New Roman" w:hAnsi="Times New Roman"/>
        </w:rPr>
        <w:t xml:space="preserve">. </w:t>
      </w:r>
    </w:p>
    <w:p w14:paraId="63E54E5D" w14:textId="77777777" w:rsidR="008B4530" w:rsidRDefault="008B4530" w:rsidP="008B4530">
      <w:pPr>
        <w:spacing w:after="0" w:line="360" w:lineRule="auto"/>
        <w:rPr>
          <w:rFonts w:ascii="Times New Roman" w:hAnsi="Times New Roman"/>
        </w:rPr>
      </w:pPr>
    </w:p>
    <w:p w14:paraId="63E54E5E" w14:textId="77777777" w:rsidR="008B4530" w:rsidRDefault="008369D8" w:rsidP="008B4530">
      <w:pPr>
        <w:spacing w:after="0" w:line="360" w:lineRule="auto"/>
        <w:rPr>
          <w:rFonts w:ascii="Times New Roman" w:hAnsi="Times New Roman"/>
        </w:rPr>
      </w:pPr>
      <w:r w:rsidRPr="00CA200F">
        <w:rPr>
          <w:rFonts w:ascii="Times New Roman" w:hAnsi="Times New Roman"/>
          <w:b/>
        </w:rPr>
        <w:t>Regulation Market</w:t>
      </w:r>
      <w:r>
        <w:rPr>
          <w:rFonts w:ascii="Times New Roman" w:hAnsi="Times New Roman"/>
        </w:rPr>
        <w:t xml:space="preserve"> is the market described in Section III.14 of Market Rule 1.</w:t>
      </w:r>
    </w:p>
    <w:p w14:paraId="725E2317" w14:textId="77777777" w:rsidR="00D87D84" w:rsidRDefault="00D87D84" w:rsidP="00D87D84">
      <w:pPr>
        <w:spacing w:after="0" w:line="360" w:lineRule="auto"/>
        <w:rPr>
          <w:rFonts w:ascii="Times New Roman" w:hAnsi="Times New Roman"/>
        </w:rPr>
      </w:pPr>
    </w:p>
    <w:p w14:paraId="336DCB61" w14:textId="5D6C3F6E" w:rsidR="00D87D84" w:rsidRPr="00D36919" w:rsidRDefault="00D87D84" w:rsidP="00D87D84">
      <w:pPr>
        <w:spacing w:after="0" w:line="360" w:lineRule="auto"/>
        <w:rPr>
          <w:rFonts w:ascii="Times New Roman" w:hAnsi="Times New Roman"/>
        </w:rPr>
      </w:pPr>
      <w:r w:rsidRPr="0057522E">
        <w:rPr>
          <w:rFonts w:ascii="Times New Roman" w:hAnsi="Times New Roman"/>
          <w:b/>
        </w:rPr>
        <w:t xml:space="preserve">Regulation Resources </w:t>
      </w:r>
      <w:r w:rsidRPr="0057522E">
        <w:rPr>
          <w:rFonts w:ascii="Times New Roman" w:hAnsi="Times New Roman"/>
        </w:rPr>
        <w:t>are those Alternative Technology Regulation Resources</w:t>
      </w:r>
      <w:r w:rsidR="006D3F0D">
        <w:rPr>
          <w:rFonts w:ascii="Times New Roman" w:hAnsi="Times New Roman"/>
        </w:rPr>
        <w:t xml:space="preserve"> and</w:t>
      </w:r>
      <w:r w:rsidRPr="0057522E">
        <w:rPr>
          <w:rFonts w:ascii="Times New Roman" w:hAnsi="Times New Roman"/>
        </w:rPr>
        <w:t xml:space="preserve"> Generator Assets that</w:t>
      </w:r>
      <w:r>
        <w:rPr>
          <w:rFonts w:ascii="Times New Roman" w:hAnsi="Times New Roman"/>
        </w:rPr>
        <w:t xml:space="preserve"> </w:t>
      </w:r>
      <w:r w:rsidRPr="0057522E">
        <w:rPr>
          <w:rFonts w:ascii="Times New Roman" w:hAnsi="Times New Roman"/>
        </w:rPr>
        <w:t xml:space="preserve">satisfy the requirements of Section III.14.2. </w:t>
      </w:r>
      <w:r w:rsidR="006D3F0D">
        <w:rPr>
          <w:rFonts w:ascii="Times New Roman" w:hAnsi="Times New Roman"/>
        </w:rPr>
        <w:t xml:space="preserve"> </w:t>
      </w:r>
      <w:r w:rsidRPr="0057522E">
        <w:rPr>
          <w:rFonts w:ascii="Times New Roman" w:hAnsi="Times New Roman"/>
        </w:rPr>
        <w:t>Regulation Resources are eligible to participate in the Regulation Market.</w:t>
      </w:r>
    </w:p>
    <w:p w14:paraId="63E54E5F" w14:textId="2E37F2E3" w:rsidR="008B4530" w:rsidRDefault="008B4530" w:rsidP="00D87D84">
      <w:pPr>
        <w:spacing w:after="0" w:line="360" w:lineRule="auto"/>
        <w:rPr>
          <w:rFonts w:ascii="Times New Roman" w:hAnsi="Times New Roman"/>
        </w:rPr>
      </w:pPr>
    </w:p>
    <w:p w14:paraId="63E54E60" w14:textId="77777777" w:rsidR="008B4530" w:rsidRPr="00CA200F" w:rsidRDefault="008369D8" w:rsidP="008B4530">
      <w:pPr>
        <w:spacing w:after="0" w:line="360" w:lineRule="auto"/>
        <w:rPr>
          <w:rFonts w:ascii="Times New Roman" w:hAnsi="Times New Roman"/>
        </w:rPr>
      </w:pPr>
      <w:r w:rsidRPr="00CA200F">
        <w:rPr>
          <w:rFonts w:ascii="Times New Roman" w:hAnsi="Times New Roman"/>
          <w:b/>
        </w:rPr>
        <w:t xml:space="preserve">Regulation Service </w:t>
      </w:r>
      <w:r w:rsidRPr="00CA200F">
        <w:rPr>
          <w:rFonts w:ascii="Times New Roman" w:hAnsi="Times New Roman"/>
        </w:rPr>
        <w:t xml:space="preserve">is the change in output or consumption made in response to changing AGC </w:t>
      </w:r>
      <w:proofErr w:type="spellStart"/>
      <w:r w:rsidRPr="00CA200F">
        <w:rPr>
          <w:rFonts w:ascii="Times New Roman" w:hAnsi="Times New Roman"/>
        </w:rPr>
        <w:t>SetPoints</w:t>
      </w:r>
      <w:proofErr w:type="spellEnd"/>
      <w:r w:rsidRPr="00CA200F">
        <w:rPr>
          <w:rFonts w:ascii="Times New Roman" w:hAnsi="Times New Roman"/>
        </w:rPr>
        <w:t>.</w:t>
      </w:r>
    </w:p>
    <w:p w14:paraId="63E54E61" w14:textId="77777777" w:rsidR="008B4530" w:rsidRPr="00CA200F" w:rsidRDefault="008B4530" w:rsidP="008B4530">
      <w:pPr>
        <w:spacing w:after="0" w:line="360" w:lineRule="auto"/>
        <w:rPr>
          <w:rFonts w:ascii="Times New Roman" w:hAnsi="Times New Roman"/>
          <w:b/>
        </w:rPr>
      </w:pPr>
    </w:p>
    <w:p w14:paraId="63E54E62" w14:textId="77777777" w:rsidR="008B4530" w:rsidRPr="00CA200F" w:rsidRDefault="008369D8" w:rsidP="008B4530">
      <w:pPr>
        <w:spacing w:after="0" w:line="360" w:lineRule="auto"/>
        <w:rPr>
          <w:rFonts w:ascii="Times New Roman" w:hAnsi="Times New Roman"/>
        </w:rPr>
      </w:pPr>
      <w:r w:rsidRPr="00CA200F">
        <w:rPr>
          <w:rFonts w:ascii="Times New Roman" w:hAnsi="Times New Roman"/>
          <w:b/>
        </w:rPr>
        <w:t xml:space="preserve">Regulation Service Requirement </w:t>
      </w:r>
      <w:r w:rsidRPr="00CA200F">
        <w:rPr>
          <w:rFonts w:ascii="Times New Roman" w:hAnsi="Times New Roman"/>
        </w:rPr>
        <w:t>is the estimated amount of Regulation Service required to maintain system control and reliability in the New England Control Area as calculated and posted on the ISO website.</w:t>
      </w:r>
    </w:p>
    <w:p w14:paraId="63E54E63" w14:textId="77777777" w:rsidR="008B4530" w:rsidRPr="00CA200F" w:rsidRDefault="008B4530" w:rsidP="008B4530">
      <w:pPr>
        <w:spacing w:after="0" w:line="360" w:lineRule="auto"/>
        <w:rPr>
          <w:rFonts w:ascii="Times New Roman" w:hAnsi="Times New Roman"/>
          <w:b/>
        </w:rPr>
      </w:pPr>
    </w:p>
    <w:p w14:paraId="63E54E64" w14:textId="77777777" w:rsidR="008B4530" w:rsidRDefault="008369D8" w:rsidP="008B4530">
      <w:pPr>
        <w:spacing w:after="0" w:line="360" w:lineRule="auto"/>
        <w:rPr>
          <w:rFonts w:ascii="Times New Roman" w:hAnsi="Times New Roman"/>
        </w:rPr>
      </w:pPr>
      <w:r w:rsidRPr="00CA200F">
        <w:rPr>
          <w:rFonts w:ascii="Times New Roman" w:hAnsi="Times New Roman"/>
          <w:b/>
        </w:rPr>
        <w:t>Regulation Service</w:t>
      </w:r>
      <w:r>
        <w:rPr>
          <w:rFonts w:ascii="Times New Roman" w:hAnsi="Times New Roman"/>
        </w:rPr>
        <w:t xml:space="preserve"> </w:t>
      </w:r>
      <w:r w:rsidRPr="00CA200F">
        <w:rPr>
          <w:rFonts w:ascii="Times New Roman" w:hAnsi="Times New Roman"/>
          <w:b/>
        </w:rPr>
        <w:t>Offer</w:t>
      </w:r>
      <w:r>
        <w:rPr>
          <w:rFonts w:ascii="Times New Roman" w:hAnsi="Times New Roman"/>
        </w:rPr>
        <w:t xml:space="preserve"> is an offer by a Market Participant to provide Regulation Service.</w:t>
      </w:r>
    </w:p>
    <w:p w14:paraId="63E54E65" w14:textId="77777777" w:rsidR="008B4530" w:rsidRDefault="008B4530" w:rsidP="008B4530">
      <w:pPr>
        <w:spacing w:after="0" w:line="360" w:lineRule="auto"/>
        <w:rPr>
          <w:rFonts w:ascii="Times New Roman" w:hAnsi="Times New Roman"/>
        </w:rPr>
      </w:pPr>
    </w:p>
    <w:p w14:paraId="63E54E66" w14:textId="77777777" w:rsidR="008B4530" w:rsidRDefault="008369D8" w:rsidP="008B4530">
      <w:pPr>
        <w:spacing w:after="0" w:line="360" w:lineRule="auto"/>
        <w:rPr>
          <w:rFonts w:ascii="Times New Roman" w:hAnsi="Times New Roman"/>
        </w:rPr>
      </w:pPr>
      <w:r w:rsidRPr="00992943">
        <w:rPr>
          <w:rFonts w:ascii="Times New Roman" w:hAnsi="Times New Roman"/>
          <w:b/>
        </w:rPr>
        <w:t>Related Person</w:t>
      </w:r>
      <w:r w:rsidRPr="00E47933">
        <w:rPr>
          <w:rFonts w:ascii="Times New Roman" w:hAnsi="Times New Roman"/>
        </w:rPr>
        <w:t xml:space="preserve"> is defined pursuant to Section 1.1 of the Participants Agreement. </w:t>
      </w:r>
    </w:p>
    <w:p w14:paraId="63E54E67" w14:textId="77777777" w:rsidR="008B4530" w:rsidRDefault="008369D8" w:rsidP="008B4530">
      <w:pPr>
        <w:tabs>
          <w:tab w:val="left" w:pos="1358"/>
        </w:tabs>
        <w:spacing w:after="0" w:line="360" w:lineRule="auto"/>
        <w:rPr>
          <w:rFonts w:ascii="Times New Roman" w:hAnsi="Times New Roman"/>
        </w:rPr>
      </w:pPr>
      <w:r>
        <w:rPr>
          <w:rFonts w:ascii="Times New Roman" w:hAnsi="Times New Roman"/>
        </w:rPr>
        <w:tab/>
      </w:r>
    </w:p>
    <w:p w14:paraId="63E54E68" w14:textId="77777777" w:rsidR="008B4530" w:rsidRDefault="008369D8" w:rsidP="008B4530">
      <w:pPr>
        <w:spacing w:after="0" w:line="360" w:lineRule="auto"/>
        <w:rPr>
          <w:rFonts w:ascii="Times New Roman" w:hAnsi="Times New Roman"/>
        </w:rPr>
      </w:pPr>
      <w:r w:rsidRPr="00B37EEC">
        <w:rPr>
          <w:rFonts w:ascii="Times New Roman" w:hAnsi="Times New Roman"/>
          <w:b/>
        </w:rPr>
        <w:t>Related Transaction</w:t>
      </w:r>
      <w:r>
        <w:rPr>
          <w:rFonts w:ascii="Times New Roman" w:hAnsi="Times New Roman"/>
        </w:rPr>
        <w:t xml:space="preserve"> is defined in Section III.1.4.3 of Market Rule 1.</w:t>
      </w:r>
    </w:p>
    <w:p w14:paraId="63E54E69" w14:textId="77777777" w:rsidR="008B4530" w:rsidRPr="00E47933" w:rsidRDefault="008B4530" w:rsidP="008B4530">
      <w:pPr>
        <w:spacing w:after="0" w:line="360" w:lineRule="auto"/>
        <w:rPr>
          <w:rFonts w:ascii="Times New Roman" w:hAnsi="Times New Roman"/>
        </w:rPr>
      </w:pPr>
    </w:p>
    <w:p w14:paraId="63E54E6A" w14:textId="77777777" w:rsidR="008B4530" w:rsidRDefault="008369D8" w:rsidP="008B4530">
      <w:pPr>
        <w:spacing w:after="0" w:line="360" w:lineRule="auto"/>
        <w:rPr>
          <w:rFonts w:ascii="Times New Roman" w:hAnsi="Times New Roman"/>
        </w:rPr>
      </w:pPr>
      <w:r w:rsidRPr="00E54343">
        <w:rPr>
          <w:rFonts w:ascii="Times New Roman" w:hAnsi="Times New Roman"/>
          <w:b/>
        </w:rPr>
        <w:t>Reliability Administration Service (RAS)</w:t>
      </w:r>
      <w:r w:rsidRPr="00E47933">
        <w:rPr>
          <w:rFonts w:ascii="Times New Roman" w:hAnsi="Times New Roman"/>
        </w:rPr>
        <w:t xml:space="preserve"> is the service provided by the ISO, as described in Schedule 3 of Section IV.A of the Tariff, in order to administer the Reliability Markets and provide other reliability-related and informational functions. </w:t>
      </w:r>
    </w:p>
    <w:p w14:paraId="63E54E6B" w14:textId="77777777" w:rsidR="008B4530" w:rsidRPr="00E47933" w:rsidRDefault="008B4530" w:rsidP="008B4530">
      <w:pPr>
        <w:spacing w:after="0" w:line="360" w:lineRule="auto"/>
        <w:rPr>
          <w:rFonts w:ascii="Times New Roman" w:hAnsi="Times New Roman"/>
        </w:rPr>
      </w:pPr>
    </w:p>
    <w:p w14:paraId="63E54E6C" w14:textId="77777777" w:rsidR="008B4530" w:rsidRDefault="008369D8" w:rsidP="008B4530">
      <w:pPr>
        <w:spacing w:after="0" w:line="360" w:lineRule="auto"/>
        <w:rPr>
          <w:rFonts w:ascii="Times New Roman" w:hAnsi="Times New Roman"/>
        </w:rPr>
      </w:pPr>
      <w:r w:rsidRPr="00E54343">
        <w:rPr>
          <w:rFonts w:ascii="Times New Roman" w:hAnsi="Times New Roman"/>
          <w:b/>
        </w:rPr>
        <w:t>Reliability Committee</w:t>
      </w:r>
      <w:r w:rsidRPr="00E47933">
        <w:rPr>
          <w:rFonts w:ascii="Times New Roman" w:hAnsi="Times New Roman"/>
        </w:rPr>
        <w:t xml:space="preserve"> is the committee whose responsibilities are specified in Section 8.2.3 of the Participants Agreement. </w:t>
      </w:r>
    </w:p>
    <w:p w14:paraId="63E54E6D" w14:textId="77777777" w:rsidR="008B4530" w:rsidRPr="00E47933" w:rsidRDefault="008B4530" w:rsidP="008B4530">
      <w:pPr>
        <w:spacing w:after="0" w:line="360" w:lineRule="auto"/>
        <w:rPr>
          <w:rFonts w:ascii="Times New Roman" w:hAnsi="Times New Roman"/>
        </w:rPr>
      </w:pPr>
    </w:p>
    <w:p w14:paraId="63E54E6E" w14:textId="77777777" w:rsidR="008B4530" w:rsidRDefault="008369D8" w:rsidP="008B4530">
      <w:pPr>
        <w:spacing w:after="0" w:line="360" w:lineRule="auto"/>
        <w:rPr>
          <w:rFonts w:ascii="Times New Roman" w:hAnsi="Times New Roman"/>
        </w:rPr>
      </w:pPr>
      <w:r w:rsidRPr="00E54343">
        <w:rPr>
          <w:rFonts w:ascii="Times New Roman" w:hAnsi="Times New Roman"/>
          <w:b/>
        </w:rPr>
        <w:t>Reliability Markets</w:t>
      </w:r>
      <w:r w:rsidRPr="00E47933">
        <w:rPr>
          <w:rFonts w:ascii="Times New Roman" w:hAnsi="Times New Roman"/>
        </w:rPr>
        <w:t xml:space="preserve"> are, collectively, the ISO’s administration of Regulation, the Forward Capacity Market, and Operating Reserve. </w:t>
      </w:r>
    </w:p>
    <w:p w14:paraId="63E54E6F" w14:textId="77777777" w:rsidR="008B4530" w:rsidRPr="00E47933" w:rsidRDefault="008B4530" w:rsidP="008B4530">
      <w:pPr>
        <w:spacing w:after="0" w:line="360" w:lineRule="auto"/>
        <w:rPr>
          <w:rFonts w:ascii="Times New Roman" w:hAnsi="Times New Roman"/>
        </w:rPr>
      </w:pPr>
    </w:p>
    <w:p w14:paraId="63E54E70" w14:textId="77777777" w:rsidR="008B4530" w:rsidRDefault="008369D8" w:rsidP="008B4530">
      <w:pPr>
        <w:spacing w:after="0" w:line="360" w:lineRule="auto"/>
        <w:rPr>
          <w:rFonts w:ascii="Times New Roman" w:hAnsi="Times New Roman"/>
        </w:rPr>
      </w:pPr>
      <w:r w:rsidRPr="00E54343">
        <w:rPr>
          <w:rFonts w:ascii="Times New Roman" w:hAnsi="Times New Roman"/>
          <w:b/>
        </w:rPr>
        <w:t>Reliability Region</w:t>
      </w:r>
      <w:r w:rsidRPr="00E47933">
        <w:rPr>
          <w:rFonts w:ascii="Times New Roman" w:hAnsi="Times New Roman"/>
        </w:rPr>
        <w:t xml:space="preserve"> means any one of the regions identified on the ISO’s website.  Reliability Regions are intended to reflect the operating characteristics of, and the major transmission constraints on, the New England Transmission System. </w:t>
      </w:r>
    </w:p>
    <w:p w14:paraId="63E54E71" w14:textId="77777777" w:rsidR="008B4530" w:rsidRPr="00E47933" w:rsidRDefault="008B4530" w:rsidP="008B4530">
      <w:pPr>
        <w:spacing w:after="0" w:line="360" w:lineRule="auto"/>
        <w:rPr>
          <w:rFonts w:ascii="Times New Roman" w:hAnsi="Times New Roman"/>
        </w:rPr>
      </w:pPr>
    </w:p>
    <w:p w14:paraId="63E54E72" w14:textId="77777777" w:rsidR="008B4530" w:rsidRDefault="008369D8" w:rsidP="008B4530">
      <w:pPr>
        <w:spacing w:after="0" w:line="360" w:lineRule="auto"/>
        <w:rPr>
          <w:rFonts w:ascii="Times New Roman" w:hAnsi="Times New Roman"/>
        </w:rPr>
      </w:pPr>
      <w:r w:rsidRPr="00E54343">
        <w:rPr>
          <w:rFonts w:ascii="Times New Roman" w:hAnsi="Times New Roman"/>
          <w:b/>
        </w:rPr>
        <w:t>Reliability Transmission Upgrade</w:t>
      </w:r>
      <w:r w:rsidRPr="00E47933">
        <w:rPr>
          <w:rFonts w:ascii="Times New Roman" w:hAnsi="Times New Roman"/>
        </w:rPr>
        <w:t xml:space="preserve"> means those additions and upgrades not required by the interconnection of a generator that are nonetheless necessary to ensure the continued reliability of the </w:t>
      </w:r>
      <w:r w:rsidRPr="00E47933">
        <w:rPr>
          <w:rFonts w:ascii="Times New Roman" w:hAnsi="Times New Roman"/>
        </w:rPr>
        <w:lastRenderedPageBreak/>
        <w:t xml:space="preserve">New England Transmission System, taking into account load growth and known resource changes, and include those upgrades necessary to provide acceptable stability response, short circuit capability and system voltage levels, and those facilities required to provide adequate thermal capability and local voltage levels that cannot otherwise be achieved with reasonable assumptions for certain amounts of generation being unavailable (due to maintenance or forced outages) for purposes of long-term planning studies.  Good Utility Practice, applicable reliability principles, guidelines, criteria, rules, procedures and standards of ERO and NPCC and any of their successors, applicable publicly available local reliability criteria, and the ISO System Rules, as they may be amended from time to time, will be used to define the system facilities required to maintain reliability in evaluating proposed Reliability Transmission Upgrades.  A Reliability Transmission Upgrade may provide market efficiency benefits as well as reliability benefits to the New England Transmission System. </w:t>
      </w:r>
    </w:p>
    <w:p w14:paraId="63E54E73" w14:textId="77777777" w:rsidR="008B4530" w:rsidRDefault="008B4530" w:rsidP="008B4530">
      <w:pPr>
        <w:spacing w:after="0" w:line="360" w:lineRule="auto"/>
        <w:rPr>
          <w:rFonts w:ascii="Times New Roman" w:hAnsi="Times New Roman"/>
        </w:rPr>
      </w:pPr>
    </w:p>
    <w:p w14:paraId="63E54E74" w14:textId="77777777" w:rsidR="008B4530" w:rsidRDefault="008369D8" w:rsidP="008B4530">
      <w:pPr>
        <w:spacing w:after="0" w:line="360" w:lineRule="auto"/>
        <w:rPr>
          <w:rFonts w:ascii="Times New Roman" w:hAnsi="Times New Roman"/>
        </w:rPr>
      </w:pPr>
      <w:r w:rsidRPr="005C1C9B">
        <w:rPr>
          <w:rFonts w:ascii="Times New Roman" w:hAnsi="Times New Roman"/>
          <w:b/>
        </w:rPr>
        <w:t>Remittance Advice</w:t>
      </w:r>
      <w:r>
        <w:rPr>
          <w:rFonts w:ascii="Times New Roman" w:hAnsi="Times New Roman"/>
        </w:rPr>
        <w:t xml:space="preserve"> is an issuance from the ISO for the net Payment owed to a Covered Entity where a Covered Entity’s total Payments exceed its total Charges in a billing period.</w:t>
      </w:r>
    </w:p>
    <w:p w14:paraId="63E54E75" w14:textId="77777777" w:rsidR="008B4530" w:rsidRDefault="008B4530" w:rsidP="008B4530">
      <w:pPr>
        <w:spacing w:after="0" w:line="360" w:lineRule="auto"/>
        <w:rPr>
          <w:rFonts w:ascii="Times New Roman" w:hAnsi="Times New Roman"/>
        </w:rPr>
      </w:pPr>
    </w:p>
    <w:p w14:paraId="63E54E76" w14:textId="77777777" w:rsidR="008B4530" w:rsidRDefault="008369D8" w:rsidP="008B4530">
      <w:pPr>
        <w:spacing w:after="0" w:line="360" w:lineRule="auto"/>
        <w:rPr>
          <w:rFonts w:ascii="Times New Roman" w:hAnsi="Times New Roman"/>
        </w:rPr>
      </w:pPr>
      <w:r w:rsidRPr="005C1C9B">
        <w:rPr>
          <w:rFonts w:ascii="Times New Roman" w:hAnsi="Times New Roman"/>
          <w:b/>
        </w:rPr>
        <w:t>Remittance Advice Date</w:t>
      </w:r>
      <w:r>
        <w:rPr>
          <w:rFonts w:ascii="Times New Roman" w:hAnsi="Times New Roman"/>
        </w:rPr>
        <w:t xml:space="preserve"> is the day on which the ISO issues a Remittance Advice.</w:t>
      </w:r>
    </w:p>
    <w:p w14:paraId="63E54E77" w14:textId="77777777" w:rsidR="008B4530" w:rsidRDefault="008B4530" w:rsidP="008B4530">
      <w:pPr>
        <w:spacing w:after="0" w:line="360" w:lineRule="auto"/>
        <w:rPr>
          <w:rFonts w:ascii="Times New Roman" w:hAnsi="Times New Roman"/>
        </w:rPr>
      </w:pPr>
    </w:p>
    <w:p w14:paraId="63E54E78" w14:textId="77777777" w:rsidR="008B4530" w:rsidRPr="008926AC" w:rsidRDefault="008369D8" w:rsidP="008B4530">
      <w:pPr>
        <w:spacing w:after="0" w:line="360" w:lineRule="auto"/>
        <w:rPr>
          <w:rFonts w:ascii="Times New Roman" w:hAnsi="Times New Roman"/>
          <w:b/>
          <w:szCs w:val="24"/>
        </w:rPr>
      </w:pPr>
      <w:r w:rsidRPr="008926AC">
        <w:rPr>
          <w:rFonts w:ascii="Times New Roman" w:hAnsi="Times New Roman"/>
          <w:b/>
          <w:szCs w:val="24"/>
        </w:rPr>
        <w:t xml:space="preserve">Renewable Technology Resource </w:t>
      </w:r>
      <w:r w:rsidRPr="008926AC">
        <w:rPr>
          <w:rFonts w:ascii="Times New Roman" w:hAnsi="Times New Roman"/>
          <w:szCs w:val="24"/>
        </w:rPr>
        <w:t xml:space="preserve">is a Generating Capacity Resource </w:t>
      </w:r>
      <w:r>
        <w:rPr>
          <w:rFonts w:ascii="Times New Roman" w:hAnsi="Times New Roman"/>
          <w:szCs w:val="24"/>
        </w:rPr>
        <w:t xml:space="preserve">or an On-Peak Demand Resource </w:t>
      </w:r>
      <w:r w:rsidRPr="008926AC">
        <w:rPr>
          <w:rFonts w:ascii="Times New Roman" w:hAnsi="Times New Roman"/>
          <w:szCs w:val="24"/>
        </w:rPr>
        <w:t>that satisfies the requirements specified in Section III.13.1.1.1.7.</w:t>
      </w:r>
    </w:p>
    <w:p w14:paraId="63E54E79" w14:textId="77777777" w:rsidR="008B4530" w:rsidRDefault="008B4530" w:rsidP="008B4530">
      <w:pPr>
        <w:spacing w:after="0" w:line="360" w:lineRule="auto"/>
        <w:rPr>
          <w:rFonts w:ascii="Times New Roman" w:hAnsi="Times New Roman"/>
        </w:rPr>
      </w:pPr>
    </w:p>
    <w:p w14:paraId="63E54E7A" w14:textId="77777777" w:rsidR="008B4530" w:rsidRDefault="008369D8" w:rsidP="008B4530">
      <w:pPr>
        <w:spacing w:after="0" w:line="360" w:lineRule="auto"/>
        <w:rPr>
          <w:rFonts w:ascii="Times New Roman" w:hAnsi="Times New Roman"/>
        </w:rPr>
      </w:pPr>
      <w:r w:rsidRPr="00F86F3E">
        <w:rPr>
          <w:rFonts w:ascii="Times New Roman" w:hAnsi="Times New Roman"/>
          <w:b/>
        </w:rPr>
        <w:t>Re-Offer Period</w:t>
      </w:r>
      <w:r>
        <w:rPr>
          <w:rFonts w:ascii="Times New Roman" w:hAnsi="Times New Roman"/>
        </w:rPr>
        <w:t xml:space="preserve"> is the period that normally occurs between the posting of the of the Day-Ahead Energy Market results and 2:00 p.m. on the day before the Operating Day during which a Market Participant may submit revised Supply Offers, revised External Transactions, or revised Demand Bids associated with </w:t>
      </w:r>
      <w:proofErr w:type="spellStart"/>
      <w:r>
        <w:rPr>
          <w:rFonts w:ascii="Times New Roman" w:hAnsi="Times New Roman"/>
        </w:rPr>
        <w:t>Dispatchable</w:t>
      </w:r>
      <w:proofErr w:type="spellEnd"/>
      <w:r>
        <w:rPr>
          <w:rFonts w:ascii="Times New Roman" w:hAnsi="Times New Roman"/>
        </w:rPr>
        <w:t xml:space="preserve"> Asset Related Demands or, revised Demand Reduction Offers associated with Demand Response Resources.</w:t>
      </w:r>
    </w:p>
    <w:p w14:paraId="63E54E7B" w14:textId="77777777" w:rsidR="008B4530" w:rsidRPr="00E47933" w:rsidRDefault="008B4530" w:rsidP="008B4530">
      <w:pPr>
        <w:spacing w:after="0" w:line="360" w:lineRule="auto"/>
        <w:rPr>
          <w:rFonts w:ascii="Times New Roman" w:hAnsi="Times New Roman"/>
        </w:rPr>
      </w:pPr>
    </w:p>
    <w:p w14:paraId="63E54E7C" w14:textId="77777777" w:rsidR="008B4530" w:rsidRDefault="008369D8" w:rsidP="008B4530">
      <w:pPr>
        <w:spacing w:after="0" w:line="360" w:lineRule="auto"/>
        <w:rPr>
          <w:rFonts w:ascii="Times New Roman" w:hAnsi="Times New Roman"/>
        </w:rPr>
      </w:pPr>
      <w:r w:rsidRPr="00E54343">
        <w:rPr>
          <w:rFonts w:ascii="Times New Roman" w:hAnsi="Times New Roman"/>
          <w:b/>
        </w:rPr>
        <w:t>Replacement Reserve</w:t>
      </w:r>
      <w:r w:rsidRPr="00E47933">
        <w:rPr>
          <w:rFonts w:ascii="Times New Roman" w:hAnsi="Times New Roman"/>
        </w:rPr>
        <w:t xml:space="preserve"> </w:t>
      </w:r>
      <w:r>
        <w:rPr>
          <w:rFonts w:ascii="Times New Roman" w:hAnsi="Times New Roman"/>
        </w:rPr>
        <w:t>is described in Part III, Section VII of ISO New England Operating Procedure No. 8</w:t>
      </w:r>
      <w:r w:rsidRPr="00E47933">
        <w:rPr>
          <w:rFonts w:ascii="Times New Roman" w:hAnsi="Times New Roman"/>
        </w:rPr>
        <w:t xml:space="preserve">. </w:t>
      </w:r>
    </w:p>
    <w:p w14:paraId="63E54E7D" w14:textId="77777777" w:rsidR="008B4530" w:rsidRPr="00E47933" w:rsidRDefault="008B4530" w:rsidP="008B4530">
      <w:pPr>
        <w:spacing w:after="0" w:line="360" w:lineRule="auto"/>
        <w:rPr>
          <w:rFonts w:ascii="Times New Roman" w:hAnsi="Times New Roman"/>
        </w:rPr>
      </w:pPr>
    </w:p>
    <w:p w14:paraId="63E54E7E" w14:textId="77777777" w:rsidR="008B4530" w:rsidRDefault="008369D8" w:rsidP="008B4530">
      <w:pPr>
        <w:spacing w:after="0" w:line="360" w:lineRule="auto"/>
        <w:rPr>
          <w:rFonts w:ascii="Times New Roman" w:hAnsi="Times New Roman"/>
        </w:rPr>
      </w:pPr>
      <w:r w:rsidRPr="00E54343">
        <w:rPr>
          <w:rFonts w:ascii="Times New Roman" w:hAnsi="Times New Roman"/>
          <w:b/>
        </w:rPr>
        <w:t>Request for Alternative Proposals (RFAP)</w:t>
      </w:r>
      <w:r w:rsidRPr="00E47933">
        <w:rPr>
          <w:rFonts w:ascii="Times New Roman" w:hAnsi="Times New Roman"/>
        </w:rPr>
        <w:t xml:space="preserve"> is the request described in Attachment K of the OATT. </w:t>
      </w:r>
    </w:p>
    <w:p w14:paraId="63E54E7F" w14:textId="77777777" w:rsidR="008B4530" w:rsidRDefault="008B4530" w:rsidP="008B4530">
      <w:pPr>
        <w:spacing w:after="0" w:line="360" w:lineRule="auto"/>
        <w:rPr>
          <w:rFonts w:ascii="Times New Roman" w:hAnsi="Times New Roman"/>
        </w:rPr>
      </w:pPr>
    </w:p>
    <w:p w14:paraId="63E54E80" w14:textId="77777777" w:rsidR="008B4530" w:rsidRDefault="008369D8" w:rsidP="008B4530">
      <w:pPr>
        <w:spacing w:after="0" w:line="360" w:lineRule="auto"/>
        <w:rPr>
          <w:rFonts w:ascii="Times New Roman" w:hAnsi="Times New Roman"/>
        </w:rPr>
      </w:pPr>
      <w:r w:rsidRPr="005C1C9B">
        <w:rPr>
          <w:rFonts w:ascii="Times New Roman" w:hAnsi="Times New Roman"/>
          <w:b/>
        </w:rPr>
        <w:t>Requested Billing Adjustment (RBA)</w:t>
      </w:r>
      <w:r>
        <w:rPr>
          <w:rFonts w:ascii="Times New Roman" w:hAnsi="Times New Roman"/>
        </w:rPr>
        <w:t xml:space="preserve"> is defined in Section 6.1 of the ISO New England Billing Policy.</w:t>
      </w:r>
    </w:p>
    <w:p w14:paraId="63E54E81" w14:textId="77777777" w:rsidR="008B4530" w:rsidRPr="00E47933" w:rsidRDefault="008B4530" w:rsidP="008B4530">
      <w:pPr>
        <w:spacing w:after="0" w:line="360" w:lineRule="auto"/>
        <w:rPr>
          <w:rFonts w:ascii="Times New Roman" w:hAnsi="Times New Roman"/>
        </w:rPr>
      </w:pPr>
    </w:p>
    <w:p w14:paraId="63E54E82" w14:textId="77777777" w:rsidR="008B4530" w:rsidRDefault="008369D8" w:rsidP="008B4530">
      <w:pPr>
        <w:spacing w:after="0" w:line="360" w:lineRule="auto"/>
        <w:rPr>
          <w:rFonts w:ascii="Times New Roman" w:hAnsi="Times New Roman"/>
        </w:rPr>
      </w:pPr>
      <w:r w:rsidRPr="00E54343">
        <w:rPr>
          <w:rFonts w:ascii="Times New Roman" w:hAnsi="Times New Roman"/>
          <w:b/>
        </w:rPr>
        <w:t>Required Balance</w:t>
      </w:r>
      <w:r w:rsidRPr="00E47933">
        <w:rPr>
          <w:rFonts w:ascii="Times New Roman" w:hAnsi="Times New Roman"/>
        </w:rPr>
        <w:t xml:space="preserve"> is an amount as defined in Section 5.3 of the Billing Policy. </w:t>
      </w:r>
    </w:p>
    <w:p w14:paraId="63E54E83" w14:textId="77777777" w:rsidR="008B4530" w:rsidRDefault="008B4530" w:rsidP="008B4530">
      <w:pPr>
        <w:spacing w:after="0" w:line="360" w:lineRule="auto"/>
        <w:rPr>
          <w:rFonts w:ascii="Times New Roman" w:hAnsi="Times New Roman"/>
        </w:rPr>
      </w:pPr>
    </w:p>
    <w:p w14:paraId="63E54E84" w14:textId="77777777" w:rsidR="008B4530" w:rsidRDefault="008369D8" w:rsidP="008B4530">
      <w:pPr>
        <w:spacing w:after="0" w:line="360" w:lineRule="auto"/>
        <w:rPr>
          <w:rFonts w:ascii="Times New Roman" w:hAnsi="Times New Roman"/>
        </w:rPr>
      </w:pPr>
      <w:r w:rsidRPr="00CD1428">
        <w:rPr>
          <w:rFonts w:ascii="Times New Roman" w:hAnsi="Times New Roman"/>
          <w:b/>
        </w:rPr>
        <w:t>Reseller</w:t>
      </w:r>
      <w:r>
        <w:rPr>
          <w:rFonts w:ascii="Times New Roman" w:hAnsi="Times New Roman"/>
        </w:rPr>
        <w:t xml:space="preserve"> is a MGTSA holder that sells, assigns or transfers its rights under its MGTSA, as described in Section </w:t>
      </w:r>
      <w:proofErr w:type="gramStart"/>
      <w:r>
        <w:rPr>
          <w:rFonts w:ascii="Times New Roman" w:hAnsi="Times New Roman"/>
        </w:rPr>
        <w:t>II.45.1(</w:t>
      </w:r>
      <w:proofErr w:type="gramEnd"/>
      <w:r>
        <w:rPr>
          <w:rFonts w:ascii="Times New Roman" w:hAnsi="Times New Roman"/>
        </w:rPr>
        <w:t>a) of the OATT.</w:t>
      </w:r>
    </w:p>
    <w:p w14:paraId="63E54E85" w14:textId="77777777" w:rsidR="008B4530" w:rsidRDefault="008B4530" w:rsidP="008B4530">
      <w:pPr>
        <w:spacing w:after="0" w:line="360" w:lineRule="auto"/>
        <w:rPr>
          <w:rFonts w:ascii="Times New Roman" w:hAnsi="Times New Roman"/>
        </w:rPr>
      </w:pPr>
    </w:p>
    <w:p w14:paraId="63E54E86" w14:textId="77777777" w:rsidR="008B4530" w:rsidRPr="002F7204" w:rsidRDefault="008369D8" w:rsidP="008B4530">
      <w:pPr>
        <w:spacing w:after="0" w:line="360" w:lineRule="auto"/>
        <w:rPr>
          <w:rFonts w:ascii="Times New Roman" w:hAnsi="Times New Roman"/>
        </w:rPr>
      </w:pPr>
      <w:r w:rsidRPr="002F7204">
        <w:rPr>
          <w:rFonts w:ascii="Times New Roman" w:hAnsi="Times New Roman"/>
          <w:b/>
        </w:rPr>
        <w:t>Reserve Adequacy Analysis</w:t>
      </w:r>
      <w:r w:rsidRPr="002F7204">
        <w:rPr>
          <w:rFonts w:ascii="Times New Roman" w:hAnsi="Times New Roman"/>
        </w:rPr>
        <w:t xml:space="preserve"> is the analysis performed by the ISO to determine if adequate Resources are committed to meet forecasted load, Operating Reserve, and security constraint requirements for the current and next Operating Day.</w:t>
      </w:r>
    </w:p>
    <w:p w14:paraId="63E54E87" w14:textId="77777777" w:rsidR="008B4530" w:rsidRPr="00E47933" w:rsidRDefault="008B4530" w:rsidP="008B4530">
      <w:pPr>
        <w:spacing w:after="0" w:line="360" w:lineRule="auto"/>
        <w:rPr>
          <w:rFonts w:ascii="Times New Roman" w:hAnsi="Times New Roman"/>
        </w:rPr>
      </w:pPr>
    </w:p>
    <w:p w14:paraId="7E79A1D5" w14:textId="77777777" w:rsidR="00621088" w:rsidRDefault="008369D8" w:rsidP="00621088">
      <w:pPr>
        <w:pStyle w:val="Normal0"/>
        <w:spacing w:after="0" w:line="360" w:lineRule="auto"/>
        <w:rPr>
          <w:rFonts w:ascii="Times New Roman" w:hAnsi="Times New Roman"/>
        </w:rPr>
      </w:pPr>
      <w:r w:rsidRPr="00E54343">
        <w:rPr>
          <w:rFonts w:ascii="Times New Roman" w:hAnsi="Times New Roman"/>
          <w:b/>
        </w:rPr>
        <w:t>Reserve Constraint Penalty Factors (RCPFs)</w:t>
      </w:r>
      <w:r w:rsidRPr="00E47933">
        <w:rPr>
          <w:rFonts w:ascii="Times New Roman" w:hAnsi="Times New Roman"/>
        </w:rPr>
        <w:t xml:space="preserve"> are rates, in $/MWh, that are used within the Real-Time dispatch and pricing algorithm to reflect the value of Operating Reserve shortages and are defined in Section III.2.7A(c) of Market Rule 1. </w:t>
      </w:r>
    </w:p>
    <w:p w14:paraId="1B426403" w14:textId="77777777" w:rsidR="00621088" w:rsidRDefault="00621088" w:rsidP="00621088">
      <w:pPr>
        <w:pStyle w:val="Normal0"/>
        <w:spacing w:after="0" w:line="360" w:lineRule="auto"/>
        <w:rPr>
          <w:rFonts w:ascii="Times New Roman" w:hAnsi="Times New Roman"/>
        </w:rPr>
      </w:pPr>
    </w:p>
    <w:p w14:paraId="63E54E88" w14:textId="5D0395B0" w:rsidR="008B4530" w:rsidRDefault="00621088" w:rsidP="00621088">
      <w:pPr>
        <w:spacing w:after="0" w:line="360" w:lineRule="auto"/>
        <w:rPr>
          <w:rFonts w:ascii="Times New Roman" w:hAnsi="Times New Roman"/>
        </w:rPr>
      </w:pPr>
      <w:r w:rsidRPr="006835C0">
        <w:rPr>
          <w:rFonts w:ascii="Times New Roman" w:hAnsi="Times New Roman"/>
          <w:b/>
        </w:rPr>
        <w:t xml:space="preserve">Reserve Quantity </w:t>
      </w:r>
      <w:proofErr w:type="gramStart"/>
      <w:r w:rsidRPr="006835C0">
        <w:rPr>
          <w:rFonts w:ascii="Times New Roman" w:hAnsi="Times New Roman"/>
          <w:b/>
        </w:rPr>
        <w:t>For</w:t>
      </w:r>
      <w:proofErr w:type="gramEnd"/>
      <w:r w:rsidRPr="006835C0">
        <w:rPr>
          <w:rFonts w:ascii="Times New Roman" w:hAnsi="Times New Roman"/>
          <w:b/>
        </w:rPr>
        <w:t xml:space="preserve"> Settlement</w:t>
      </w:r>
      <w:r>
        <w:rPr>
          <w:rFonts w:ascii="Times New Roman" w:hAnsi="Times New Roman"/>
          <w:b/>
        </w:rPr>
        <w:t xml:space="preserve"> </w:t>
      </w:r>
      <w:r>
        <w:rPr>
          <w:rFonts w:ascii="Times New Roman" w:hAnsi="Times New Roman"/>
        </w:rPr>
        <w:t>is defined in Section III.10.1 of Market Rule 1</w:t>
      </w:r>
      <w:r w:rsidRPr="00A473BB">
        <w:rPr>
          <w:rFonts w:ascii="Times New Roman" w:hAnsi="Times New Roman"/>
        </w:rPr>
        <w:t>.</w:t>
      </w:r>
      <w:r>
        <w:rPr>
          <w:rFonts w:ascii="Times New Roman" w:hAnsi="Times New Roman"/>
        </w:rPr>
        <w:t xml:space="preserve"> </w:t>
      </w:r>
      <w:r w:rsidRPr="0006699E">
        <w:rPr>
          <w:rFonts w:ascii="Times New Roman" w:hAnsi="Times New Roman"/>
          <w:b/>
        </w:rPr>
        <w:t xml:space="preserve"> </w:t>
      </w:r>
    </w:p>
    <w:p w14:paraId="63E54E89" w14:textId="77777777" w:rsidR="008B4530" w:rsidRDefault="008B4530" w:rsidP="008B4530">
      <w:pPr>
        <w:spacing w:after="0" w:line="360" w:lineRule="auto"/>
        <w:rPr>
          <w:rFonts w:ascii="Times New Roman" w:hAnsi="Times New Roman"/>
        </w:rPr>
      </w:pPr>
    </w:p>
    <w:p w14:paraId="63E54E8A" w14:textId="77777777" w:rsidR="008B4530" w:rsidRDefault="008369D8" w:rsidP="008B4530">
      <w:pPr>
        <w:spacing w:after="0" w:line="360" w:lineRule="auto"/>
        <w:rPr>
          <w:rFonts w:ascii="Times New Roman" w:hAnsi="Times New Roman"/>
        </w:rPr>
      </w:pPr>
      <w:r w:rsidRPr="00E54343">
        <w:rPr>
          <w:rFonts w:ascii="Times New Roman" w:hAnsi="Times New Roman"/>
          <w:b/>
        </w:rPr>
        <w:t>Reserve Zone</w:t>
      </w:r>
      <w:r w:rsidRPr="00E47933">
        <w:rPr>
          <w:rFonts w:ascii="Times New Roman" w:hAnsi="Times New Roman"/>
        </w:rPr>
        <w:t xml:space="preserve"> is defined in Section III.2.7 of Market Rule 1. </w:t>
      </w:r>
    </w:p>
    <w:p w14:paraId="63E54E8B" w14:textId="77777777" w:rsidR="008B4530" w:rsidRPr="00E47933" w:rsidRDefault="008B4530" w:rsidP="008B4530">
      <w:pPr>
        <w:spacing w:after="0" w:line="360" w:lineRule="auto"/>
        <w:rPr>
          <w:rFonts w:ascii="Times New Roman" w:hAnsi="Times New Roman"/>
        </w:rPr>
      </w:pPr>
    </w:p>
    <w:p w14:paraId="63E54E8C" w14:textId="77777777" w:rsidR="008B4530" w:rsidRDefault="008369D8" w:rsidP="008B4530">
      <w:pPr>
        <w:spacing w:after="0" w:line="360" w:lineRule="auto"/>
        <w:rPr>
          <w:rFonts w:ascii="Times New Roman" w:hAnsi="Times New Roman"/>
        </w:rPr>
      </w:pPr>
      <w:r w:rsidRPr="00E54343">
        <w:rPr>
          <w:rFonts w:ascii="Times New Roman" w:hAnsi="Times New Roman"/>
          <w:b/>
        </w:rPr>
        <w:t>Reserved Capacity</w:t>
      </w:r>
      <w:r w:rsidRPr="00E47933">
        <w:rPr>
          <w:rFonts w:ascii="Times New Roman" w:hAnsi="Times New Roman"/>
        </w:rPr>
        <w:t xml:space="preserve"> is the maximum amount of capacity and energy that is committed to the Transmission Customer for transmission over the New England Transmission System between the Point(s) of Receipt and the Point(s) of Delivery under Part II.C or Schedule 18, 20 or 21 of the OATT, as applicable.  </w:t>
      </w:r>
      <w:r w:rsidRPr="00E82BE9">
        <w:rPr>
          <w:rFonts w:ascii="Times New Roman" w:hAnsi="Times New Roman"/>
        </w:rPr>
        <w:t>Reserved Capacity</w:t>
      </w:r>
      <w:r w:rsidRPr="00E47933">
        <w:rPr>
          <w:rFonts w:ascii="Times New Roman" w:hAnsi="Times New Roman"/>
        </w:rPr>
        <w:t xml:space="preserve"> shall be expressed in terms of whole kilowatts on a sixty-minute interval (commencing on the clock hour) basis, or, in the case of Reserved Capacity for Local Point-to-Point Service, in terms of whole megawatts on a sixty-minute interval basis. </w:t>
      </w:r>
    </w:p>
    <w:p w14:paraId="63E54E8D" w14:textId="77777777" w:rsidR="008B4530" w:rsidRPr="00E47933" w:rsidRDefault="008B4530" w:rsidP="008B4530">
      <w:pPr>
        <w:spacing w:after="0" w:line="360" w:lineRule="auto"/>
        <w:rPr>
          <w:rFonts w:ascii="Times New Roman" w:hAnsi="Times New Roman"/>
        </w:rPr>
      </w:pPr>
    </w:p>
    <w:p w14:paraId="63E54E8F" w14:textId="35D4FB5B" w:rsidR="008B4530" w:rsidRDefault="008369D8" w:rsidP="008B4530">
      <w:pPr>
        <w:spacing w:after="0" w:line="360" w:lineRule="auto"/>
        <w:rPr>
          <w:rFonts w:ascii="Times New Roman" w:hAnsi="Times New Roman"/>
        </w:rPr>
      </w:pPr>
      <w:r w:rsidRPr="00E54343">
        <w:rPr>
          <w:rFonts w:ascii="Times New Roman" w:hAnsi="Times New Roman"/>
          <w:b/>
        </w:rPr>
        <w:t>Resource</w:t>
      </w:r>
      <w:r w:rsidRPr="00E47933">
        <w:rPr>
          <w:rFonts w:ascii="Times New Roman" w:hAnsi="Times New Roman"/>
        </w:rPr>
        <w:t xml:space="preserve"> means a</w:t>
      </w:r>
      <w:r w:rsidR="00A90253">
        <w:rPr>
          <w:rFonts w:ascii="Times New Roman" w:hAnsi="Times New Roman"/>
        </w:rPr>
        <w:t xml:space="preserve"> </w:t>
      </w:r>
      <w:r w:rsidR="00623AE9">
        <w:rPr>
          <w:rFonts w:ascii="Times New Roman" w:hAnsi="Times New Roman"/>
        </w:rPr>
        <w:t>Generator Asset</w:t>
      </w:r>
      <w:r w:rsidRPr="00E47933">
        <w:rPr>
          <w:rFonts w:ascii="Times New Roman" w:hAnsi="Times New Roman"/>
        </w:rPr>
        <w:t xml:space="preserve">, a </w:t>
      </w:r>
      <w:proofErr w:type="spellStart"/>
      <w:r w:rsidRPr="00E47933">
        <w:rPr>
          <w:rFonts w:ascii="Times New Roman" w:hAnsi="Times New Roman"/>
        </w:rPr>
        <w:t>Dispatchable</w:t>
      </w:r>
      <w:proofErr w:type="spellEnd"/>
      <w:r w:rsidRPr="00E47933">
        <w:rPr>
          <w:rFonts w:ascii="Times New Roman" w:hAnsi="Times New Roman"/>
        </w:rPr>
        <w:t xml:space="preserve"> Asset Related Demand, an External Resource</w:t>
      </w:r>
      <w:r>
        <w:rPr>
          <w:rFonts w:ascii="Times New Roman" w:hAnsi="Times New Roman"/>
        </w:rPr>
        <w:t>,</w:t>
      </w:r>
      <w:r w:rsidRPr="00E47933">
        <w:rPr>
          <w:rFonts w:ascii="Times New Roman" w:hAnsi="Times New Roman"/>
        </w:rPr>
        <w:t xml:space="preserve"> an External</w:t>
      </w:r>
      <w:r>
        <w:rPr>
          <w:rFonts w:ascii="Times New Roman" w:hAnsi="Times New Roman"/>
        </w:rPr>
        <w:t xml:space="preserve"> Transaction</w:t>
      </w:r>
      <w:r w:rsidR="00623AE9">
        <w:rPr>
          <w:rFonts w:ascii="Times New Roman" w:hAnsi="Times New Roman"/>
        </w:rPr>
        <w:t>,</w:t>
      </w:r>
      <w:r>
        <w:rPr>
          <w:rFonts w:ascii="Times New Roman" w:hAnsi="Times New Roman"/>
        </w:rPr>
        <w:t xml:space="preserve"> or </w:t>
      </w:r>
      <w:r w:rsidR="00623AE9">
        <w:rPr>
          <w:rFonts w:ascii="Times New Roman" w:hAnsi="Times New Roman"/>
        </w:rPr>
        <w:t xml:space="preserve">a </w:t>
      </w:r>
      <w:r>
        <w:rPr>
          <w:rFonts w:ascii="Times New Roman" w:hAnsi="Times New Roman"/>
        </w:rPr>
        <w:t>Demand Response Resource</w:t>
      </w:r>
      <w:r w:rsidRPr="00E47933">
        <w:rPr>
          <w:rFonts w:ascii="Times New Roman" w:hAnsi="Times New Roman"/>
        </w:rPr>
        <w:t>.</w:t>
      </w:r>
    </w:p>
    <w:p w14:paraId="63E54E90" w14:textId="77777777" w:rsidR="008B4530" w:rsidRDefault="008B4530" w:rsidP="008B4530">
      <w:pPr>
        <w:spacing w:after="0" w:line="360" w:lineRule="auto"/>
        <w:rPr>
          <w:rFonts w:ascii="Times New Roman" w:hAnsi="Times New Roman"/>
        </w:rPr>
      </w:pPr>
    </w:p>
    <w:p w14:paraId="63E54E91" w14:textId="77777777" w:rsidR="008B4530" w:rsidRPr="00844411" w:rsidRDefault="008369D8" w:rsidP="008B4530">
      <w:pPr>
        <w:spacing w:after="0" w:line="360" w:lineRule="auto"/>
        <w:rPr>
          <w:rFonts w:ascii="Times New Roman" w:hAnsi="Times New Roman"/>
        </w:rPr>
      </w:pPr>
      <w:r w:rsidRPr="00844411">
        <w:rPr>
          <w:rFonts w:ascii="Times New Roman" w:hAnsi="Times New Roman"/>
          <w:b/>
        </w:rPr>
        <w:t>Restated New England Power Pool Agreement (RNA)</w:t>
      </w:r>
      <w:r>
        <w:rPr>
          <w:rFonts w:ascii="Times New Roman" w:hAnsi="Times New Roman"/>
          <w:b/>
        </w:rPr>
        <w:t xml:space="preserve"> </w:t>
      </w:r>
      <w:r>
        <w:rPr>
          <w:rFonts w:ascii="Times New Roman" w:hAnsi="Times New Roman"/>
        </w:rPr>
        <w:t>is the Second Restated New England Power Pool Agreement, which restated for a second time by an amendment dated as of August 16, 2004 the New England Power Pool Agreement dated September 1, 1971, as the same may be amended and restated from time to time, governing the relationship among the NEPOOL members.</w:t>
      </w:r>
    </w:p>
    <w:p w14:paraId="63E54E92" w14:textId="77777777" w:rsidR="008B4530" w:rsidRDefault="008B4530" w:rsidP="008B4530">
      <w:pPr>
        <w:spacing w:after="0" w:line="360" w:lineRule="auto"/>
        <w:rPr>
          <w:rFonts w:ascii="Times New Roman" w:hAnsi="Times New Roman"/>
        </w:rPr>
      </w:pPr>
    </w:p>
    <w:p w14:paraId="63E54E93" w14:textId="77777777" w:rsidR="008B4530" w:rsidRDefault="008369D8" w:rsidP="008B4530">
      <w:pPr>
        <w:spacing w:after="0" w:line="360" w:lineRule="auto"/>
        <w:rPr>
          <w:rFonts w:ascii="Times New Roman" w:hAnsi="Times New Roman"/>
        </w:rPr>
      </w:pPr>
      <w:r w:rsidRPr="00E54343">
        <w:rPr>
          <w:rFonts w:ascii="Times New Roman" w:hAnsi="Times New Roman"/>
          <w:b/>
        </w:rPr>
        <w:t>Rest-of-Pool Capacity Zone</w:t>
      </w:r>
      <w:r w:rsidRPr="00E47933">
        <w:rPr>
          <w:rFonts w:ascii="Times New Roman" w:hAnsi="Times New Roman"/>
        </w:rPr>
        <w:t xml:space="preserve"> is a single Capacity Zone made up of the adjacent Load Zones that are neither export-constrained nor import-constrained. </w:t>
      </w:r>
    </w:p>
    <w:p w14:paraId="63E54E94" w14:textId="77777777" w:rsidR="008B4530" w:rsidRDefault="008B4530" w:rsidP="008B4530">
      <w:pPr>
        <w:spacing w:after="0" w:line="360" w:lineRule="auto"/>
        <w:rPr>
          <w:rFonts w:ascii="Times New Roman" w:hAnsi="Times New Roman"/>
        </w:rPr>
      </w:pPr>
    </w:p>
    <w:p w14:paraId="63E54E95" w14:textId="77777777" w:rsidR="008B4530" w:rsidRDefault="008369D8" w:rsidP="008B4530">
      <w:pPr>
        <w:spacing w:after="0" w:line="360" w:lineRule="auto"/>
        <w:rPr>
          <w:rFonts w:ascii="Times New Roman" w:hAnsi="Times New Roman"/>
        </w:rPr>
      </w:pPr>
      <w:r w:rsidRPr="00F86F3E">
        <w:rPr>
          <w:rFonts w:ascii="Times New Roman" w:hAnsi="Times New Roman"/>
          <w:b/>
        </w:rPr>
        <w:lastRenderedPageBreak/>
        <w:t>Rest of System</w:t>
      </w:r>
      <w:r>
        <w:rPr>
          <w:rFonts w:ascii="Times New Roman" w:hAnsi="Times New Roman"/>
        </w:rPr>
        <w:t xml:space="preserve"> is an area established under Section </w:t>
      </w:r>
      <w:proofErr w:type="gramStart"/>
      <w:r>
        <w:rPr>
          <w:rFonts w:ascii="Times New Roman" w:hAnsi="Times New Roman"/>
        </w:rPr>
        <w:t>III.2.7(</w:t>
      </w:r>
      <w:proofErr w:type="gramEnd"/>
      <w:r>
        <w:rPr>
          <w:rFonts w:ascii="Times New Roman" w:hAnsi="Times New Roman"/>
        </w:rPr>
        <w:t>d) of Market Rule 1.</w:t>
      </w:r>
    </w:p>
    <w:p w14:paraId="63E54E96" w14:textId="77777777" w:rsidR="008B4530" w:rsidRDefault="008B4530" w:rsidP="008B4530">
      <w:pPr>
        <w:spacing w:after="0" w:line="360" w:lineRule="auto"/>
        <w:rPr>
          <w:rFonts w:ascii="Times New Roman" w:hAnsi="Times New Roman"/>
        </w:rPr>
      </w:pPr>
    </w:p>
    <w:p w14:paraId="63E54E97" w14:textId="77777777" w:rsidR="008B4530" w:rsidRDefault="008369D8" w:rsidP="008B4530">
      <w:pPr>
        <w:spacing w:after="0" w:line="360" w:lineRule="auto"/>
        <w:rPr>
          <w:rFonts w:ascii="Times New Roman" w:hAnsi="Times New Roman"/>
        </w:rPr>
      </w:pPr>
      <w:r w:rsidRPr="00DD2E8B">
        <w:rPr>
          <w:rFonts w:ascii="Times New Roman" w:hAnsi="Times New Roman"/>
          <w:b/>
        </w:rPr>
        <w:t>Retail Delivery Point</w:t>
      </w:r>
      <w:r>
        <w:rPr>
          <w:rFonts w:ascii="Times New Roman" w:hAnsi="Times New Roman"/>
          <w:b/>
        </w:rPr>
        <w:t xml:space="preserve"> </w:t>
      </w:r>
      <w:r>
        <w:rPr>
          <w:rFonts w:ascii="Times New Roman" w:hAnsi="Times New Roman"/>
        </w:rPr>
        <w:t>is the point on the transmission or distribution system at which the load of an end-use facility, which is metered and assigned a unique account number by the Host Participant, is measured to determine the amount of energy delivered to the facility from the transmission and distribution system.  If an end-use facility is connected to the transmission or distribution system at more than one location, the Retail Delivery Point shall consist of the metered load at each connection point, summed to measure the net energy delivered to the facility in each interval.</w:t>
      </w:r>
      <w:r w:rsidRPr="005F7A54">
        <w:rPr>
          <w:rFonts w:ascii="Times New Roman" w:hAnsi="Times New Roman"/>
        </w:rPr>
        <w:t xml:space="preserve"> </w:t>
      </w:r>
    </w:p>
    <w:p w14:paraId="63E54E98" w14:textId="77777777" w:rsidR="008B4530" w:rsidRDefault="008B4530" w:rsidP="008B4530">
      <w:pPr>
        <w:spacing w:after="0" w:line="360" w:lineRule="auto"/>
        <w:rPr>
          <w:rFonts w:ascii="Times New Roman" w:hAnsi="Times New Roman"/>
        </w:rPr>
      </w:pPr>
    </w:p>
    <w:p w14:paraId="63E54E99" w14:textId="6BCE9387" w:rsidR="008B4530" w:rsidRDefault="008369D8" w:rsidP="008B4530">
      <w:pPr>
        <w:spacing w:after="0" w:line="360" w:lineRule="auto"/>
        <w:rPr>
          <w:rFonts w:ascii="Times New Roman" w:hAnsi="Times New Roman"/>
        </w:rPr>
      </w:pPr>
      <w:r>
        <w:rPr>
          <w:rFonts w:ascii="Times New Roman" w:hAnsi="Times New Roman"/>
          <w:b/>
        </w:rPr>
        <w:t>Retirement De-List Bid</w:t>
      </w:r>
      <w:r w:rsidRPr="00E47933">
        <w:rPr>
          <w:rFonts w:ascii="Times New Roman" w:hAnsi="Times New Roman"/>
        </w:rPr>
        <w:t xml:space="preserve"> </w:t>
      </w:r>
      <w:r w:rsidRPr="002A3F43">
        <w:rPr>
          <w:rFonts w:ascii="Times New Roman" w:hAnsi="Times New Roman"/>
        </w:rPr>
        <w:t xml:space="preserve">is a </w:t>
      </w:r>
      <w:r>
        <w:rPr>
          <w:rFonts w:ascii="Times New Roman" w:hAnsi="Times New Roman"/>
        </w:rPr>
        <w:t xml:space="preserve">bid </w:t>
      </w:r>
      <w:r w:rsidRPr="002A3F43">
        <w:rPr>
          <w:rFonts w:ascii="Times New Roman" w:hAnsi="Times New Roman"/>
        </w:rPr>
        <w:t>to retire a</w:t>
      </w:r>
      <w:r>
        <w:rPr>
          <w:rFonts w:ascii="Times New Roman" w:hAnsi="Times New Roman"/>
        </w:rPr>
        <w:t>n</w:t>
      </w:r>
      <w:r w:rsidRPr="002A3F43">
        <w:rPr>
          <w:rFonts w:ascii="Times New Roman" w:hAnsi="Times New Roman"/>
        </w:rPr>
        <w:t xml:space="preserve"> </w:t>
      </w:r>
      <w:r>
        <w:rPr>
          <w:rFonts w:ascii="Times New Roman" w:hAnsi="Times New Roman"/>
        </w:rPr>
        <w:t xml:space="preserve">Existing </w:t>
      </w:r>
      <w:r w:rsidRPr="002A3F43">
        <w:rPr>
          <w:rFonts w:ascii="Times New Roman" w:hAnsi="Times New Roman"/>
        </w:rPr>
        <w:t>Generating Capacity</w:t>
      </w:r>
      <w:r w:rsidRPr="00E47933">
        <w:rPr>
          <w:rFonts w:ascii="Times New Roman" w:hAnsi="Times New Roman"/>
        </w:rPr>
        <w:t xml:space="preserve"> Resource</w:t>
      </w:r>
      <w:r>
        <w:rPr>
          <w:rFonts w:ascii="Times New Roman" w:hAnsi="Times New Roman"/>
        </w:rPr>
        <w:t>,</w:t>
      </w:r>
      <w:r w:rsidRPr="00E47933">
        <w:rPr>
          <w:rFonts w:ascii="Times New Roman" w:hAnsi="Times New Roman"/>
        </w:rPr>
        <w:t xml:space="preserve"> Existing Import Capacity Resource, or Existing Demand </w:t>
      </w:r>
      <w:r w:rsidR="00D673D1">
        <w:rPr>
          <w:rFonts w:ascii="Times New Roman" w:hAnsi="Times New Roman"/>
        </w:rPr>
        <w:t xml:space="preserve">Capacity </w:t>
      </w:r>
      <w:r w:rsidRPr="00E47933">
        <w:rPr>
          <w:rFonts w:ascii="Times New Roman" w:hAnsi="Times New Roman"/>
        </w:rPr>
        <w:t>Resource</w:t>
      </w:r>
      <w:r>
        <w:rPr>
          <w:rFonts w:ascii="Times New Roman" w:hAnsi="Times New Roman"/>
        </w:rPr>
        <w:t xml:space="preserve"> from all New England Markets, </w:t>
      </w:r>
      <w:r w:rsidRPr="00E47933">
        <w:rPr>
          <w:rFonts w:ascii="Times New Roman" w:hAnsi="Times New Roman"/>
        </w:rPr>
        <w:t xml:space="preserve">as described in Section III.13.1.2.3.1.5. </w:t>
      </w:r>
    </w:p>
    <w:p w14:paraId="63E54E9A" w14:textId="77777777" w:rsidR="008B4530" w:rsidRDefault="008B4530" w:rsidP="008B4530">
      <w:pPr>
        <w:spacing w:after="0" w:line="360" w:lineRule="auto"/>
        <w:rPr>
          <w:rFonts w:ascii="Times New Roman" w:hAnsi="Times New Roman"/>
        </w:rPr>
      </w:pPr>
    </w:p>
    <w:p w14:paraId="63E54E9B" w14:textId="77777777" w:rsidR="008B4530" w:rsidRDefault="008369D8" w:rsidP="008B4530">
      <w:pPr>
        <w:spacing w:after="0" w:line="360" w:lineRule="auto"/>
        <w:rPr>
          <w:rFonts w:ascii="Times New Roman" w:hAnsi="Times New Roman"/>
        </w:rPr>
      </w:pPr>
      <w:r w:rsidRPr="00374F2E">
        <w:rPr>
          <w:rFonts w:ascii="Times New Roman" w:hAnsi="Times New Roman"/>
          <w:b/>
        </w:rPr>
        <w:t>Returning Market Participant</w:t>
      </w:r>
      <w:r>
        <w:rPr>
          <w:rFonts w:ascii="Times New Roman" w:hAnsi="Times New Roman"/>
        </w:rPr>
        <w:t xml:space="preserve"> is a Market Participant, other than an FTR-Only Customer or a Governance Only Member, whose previous membership as a Market Participant was involuntarily terminated due to a Financial Assurance Default or a payment default and, since returning, has been a Market Participant for less than six consecutive months.</w:t>
      </w:r>
    </w:p>
    <w:p w14:paraId="63E54E9C" w14:textId="77777777" w:rsidR="008B4530" w:rsidRPr="00E47933" w:rsidRDefault="008B4530" w:rsidP="008B4530">
      <w:pPr>
        <w:spacing w:after="0" w:line="360" w:lineRule="auto"/>
        <w:rPr>
          <w:rFonts w:ascii="Times New Roman" w:hAnsi="Times New Roman"/>
        </w:rPr>
      </w:pPr>
    </w:p>
    <w:p w14:paraId="63E54E9D" w14:textId="77777777" w:rsidR="008B4530" w:rsidRDefault="008369D8" w:rsidP="008B4530">
      <w:pPr>
        <w:spacing w:after="0" w:line="360" w:lineRule="auto"/>
        <w:rPr>
          <w:rFonts w:ascii="Times New Roman" w:hAnsi="Times New Roman"/>
        </w:rPr>
      </w:pPr>
      <w:r w:rsidRPr="00E54343">
        <w:rPr>
          <w:rFonts w:ascii="Times New Roman" w:hAnsi="Times New Roman"/>
          <w:b/>
        </w:rPr>
        <w:t>Revenue Requirement</w:t>
      </w:r>
      <w:r w:rsidRPr="00E47933">
        <w:rPr>
          <w:rFonts w:ascii="Times New Roman" w:hAnsi="Times New Roman"/>
        </w:rPr>
        <w:t xml:space="preserve"> is defined in Section IV.A.2.1 of the Tariff. </w:t>
      </w:r>
    </w:p>
    <w:p w14:paraId="63E54E9E" w14:textId="77777777" w:rsidR="008B4530" w:rsidRDefault="008B4530" w:rsidP="008B4530">
      <w:pPr>
        <w:spacing w:after="0" w:line="360" w:lineRule="auto"/>
        <w:rPr>
          <w:rFonts w:ascii="Times New Roman" w:hAnsi="Times New Roman"/>
        </w:rPr>
      </w:pPr>
    </w:p>
    <w:p w14:paraId="63E54E9F" w14:textId="77777777" w:rsidR="008B4530" w:rsidRDefault="008369D8" w:rsidP="008B4530">
      <w:pPr>
        <w:spacing w:after="0" w:line="360" w:lineRule="auto"/>
        <w:rPr>
          <w:rFonts w:ascii="Times New Roman" w:hAnsi="Times New Roman"/>
        </w:rPr>
      </w:pPr>
      <w:r w:rsidRPr="00E54343">
        <w:rPr>
          <w:rFonts w:ascii="Times New Roman" w:hAnsi="Times New Roman"/>
          <w:b/>
        </w:rPr>
        <w:t>Reviewable Action</w:t>
      </w:r>
      <w:r w:rsidRPr="00E47933">
        <w:rPr>
          <w:rFonts w:ascii="Times New Roman" w:hAnsi="Times New Roman"/>
        </w:rPr>
        <w:t xml:space="preserve"> is defined in Section III.D.1.1 of Appendix D of Market Rule 1. </w:t>
      </w:r>
    </w:p>
    <w:p w14:paraId="63E54EA0" w14:textId="77777777" w:rsidR="008B4530" w:rsidRDefault="008B4530" w:rsidP="008B4530">
      <w:pPr>
        <w:spacing w:after="0" w:line="360" w:lineRule="auto"/>
        <w:rPr>
          <w:rFonts w:ascii="Times New Roman" w:hAnsi="Times New Roman"/>
        </w:rPr>
      </w:pPr>
    </w:p>
    <w:p w14:paraId="63E54EA1" w14:textId="77777777" w:rsidR="008B4530" w:rsidRDefault="008369D8" w:rsidP="008B4530">
      <w:pPr>
        <w:spacing w:after="0" w:line="360" w:lineRule="auto"/>
        <w:rPr>
          <w:rFonts w:ascii="Times New Roman" w:hAnsi="Times New Roman"/>
        </w:rPr>
      </w:pPr>
      <w:r w:rsidRPr="00E831CF">
        <w:rPr>
          <w:rFonts w:ascii="Times New Roman" w:hAnsi="Times New Roman"/>
          <w:b/>
        </w:rPr>
        <w:t>Reviewable Determination</w:t>
      </w:r>
      <w:r>
        <w:rPr>
          <w:rFonts w:ascii="Times New Roman" w:hAnsi="Times New Roman"/>
        </w:rPr>
        <w:t xml:space="preserve"> is defined in Section 12.4(a) of Attachment K to the OATT.</w:t>
      </w:r>
    </w:p>
    <w:p w14:paraId="63E54EA2" w14:textId="77777777" w:rsidR="008B4530" w:rsidRDefault="008B4530" w:rsidP="008B4530">
      <w:pPr>
        <w:spacing w:after="0" w:line="360" w:lineRule="auto"/>
        <w:rPr>
          <w:rFonts w:ascii="Times New Roman" w:hAnsi="Times New Roman"/>
        </w:rPr>
      </w:pPr>
    </w:p>
    <w:p w14:paraId="63E54EA3" w14:textId="77777777" w:rsidR="008B4530" w:rsidRDefault="008369D8" w:rsidP="008B4530">
      <w:pPr>
        <w:spacing w:after="0" w:line="360" w:lineRule="auto"/>
        <w:rPr>
          <w:rFonts w:ascii="Times New Roman" w:hAnsi="Times New Roman"/>
        </w:rPr>
      </w:pPr>
      <w:r w:rsidRPr="00E54343">
        <w:rPr>
          <w:rFonts w:ascii="Times New Roman" w:hAnsi="Times New Roman"/>
          <w:b/>
        </w:rPr>
        <w:t>RSP Project List</w:t>
      </w:r>
      <w:r w:rsidRPr="00E47933">
        <w:rPr>
          <w:rFonts w:ascii="Times New Roman" w:hAnsi="Times New Roman"/>
        </w:rPr>
        <w:t xml:space="preserve"> is defined in Section 1 of Attachment K to the OATT. </w:t>
      </w:r>
    </w:p>
    <w:p w14:paraId="63E54EA4" w14:textId="77777777" w:rsidR="008B4530" w:rsidRDefault="008B4530" w:rsidP="008B4530">
      <w:pPr>
        <w:spacing w:after="0" w:line="360" w:lineRule="auto"/>
        <w:rPr>
          <w:rFonts w:ascii="Times New Roman" w:hAnsi="Times New Roman"/>
        </w:rPr>
      </w:pPr>
    </w:p>
    <w:p w14:paraId="63E54EA5" w14:textId="77777777" w:rsidR="008B4530" w:rsidRDefault="008369D8" w:rsidP="008B4530">
      <w:pPr>
        <w:spacing w:after="0" w:line="360" w:lineRule="auto"/>
        <w:rPr>
          <w:rFonts w:ascii="Times New Roman" w:hAnsi="Times New Roman"/>
        </w:rPr>
      </w:pPr>
      <w:r w:rsidRPr="00041F41">
        <w:rPr>
          <w:rFonts w:ascii="Times New Roman" w:hAnsi="Times New Roman"/>
          <w:b/>
        </w:rPr>
        <w:t>RTEP02 Upgrade(s)</w:t>
      </w:r>
      <w:r w:rsidRPr="00E47933">
        <w:rPr>
          <w:rFonts w:ascii="Times New Roman" w:hAnsi="Times New Roman"/>
        </w:rPr>
        <w:t xml:space="preserve"> means a Transmission Upgrade that was included in the annual NEPOOL Transmission Plan (also known as the “Regional Transmission Expansion Plan” or “RTEP”) for the year 2002, as approved by ISO New England Inc.’s Board of Directors, or the functional equivalent of such Transmission Upgrade, as determined by ISO New England Inc.  The RTEP02 Upgrades are listed in Schedule 12B of the OATT. </w:t>
      </w:r>
    </w:p>
    <w:p w14:paraId="63E54EA6" w14:textId="77777777" w:rsidR="008B4530" w:rsidRPr="00E47933" w:rsidRDefault="008B4530" w:rsidP="008B4530">
      <w:pPr>
        <w:spacing w:after="0" w:line="360" w:lineRule="auto"/>
        <w:rPr>
          <w:rFonts w:ascii="Times New Roman" w:hAnsi="Times New Roman"/>
        </w:rPr>
      </w:pPr>
    </w:p>
    <w:p w14:paraId="63E54EA7" w14:textId="77777777" w:rsidR="008B4530" w:rsidRDefault="008369D8" w:rsidP="008B4530">
      <w:pPr>
        <w:spacing w:after="0" w:line="360" w:lineRule="auto"/>
        <w:rPr>
          <w:rFonts w:ascii="Times New Roman" w:hAnsi="Times New Roman"/>
        </w:rPr>
      </w:pPr>
      <w:r w:rsidRPr="00E54343">
        <w:rPr>
          <w:rFonts w:ascii="Times New Roman" w:hAnsi="Times New Roman"/>
          <w:b/>
        </w:rPr>
        <w:t>RTO</w:t>
      </w:r>
      <w:r w:rsidRPr="00E47933">
        <w:rPr>
          <w:rFonts w:ascii="Times New Roman" w:hAnsi="Times New Roman"/>
        </w:rPr>
        <w:t xml:space="preserve"> is a regional transmission organization or comparable independent transmission organization that complies with Order No. 2000 and the Commission’s corresponding regulation. </w:t>
      </w:r>
    </w:p>
    <w:p w14:paraId="63E54EA8" w14:textId="77777777" w:rsidR="008B4530" w:rsidRDefault="008B4530" w:rsidP="008B4530">
      <w:pPr>
        <w:spacing w:after="0" w:line="360" w:lineRule="auto"/>
        <w:rPr>
          <w:rFonts w:ascii="Times New Roman" w:hAnsi="Times New Roman"/>
        </w:rPr>
      </w:pPr>
    </w:p>
    <w:p w14:paraId="63E54EA9" w14:textId="77777777" w:rsidR="008B4530" w:rsidRDefault="008369D8" w:rsidP="008B4530">
      <w:pPr>
        <w:spacing w:after="0" w:line="360" w:lineRule="auto"/>
        <w:rPr>
          <w:rFonts w:ascii="Times New Roman" w:hAnsi="Times New Roman"/>
        </w:rPr>
      </w:pPr>
      <w:r w:rsidRPr="00041F41">
        <w:rPr>
          <w:rFonts w:ascii="Times New Roman" w:hAnsi="Times New Roman"/>
          <w:b/>
        </w:rPr>
        <w:t>Same Reserve Zone Export Transaction</w:t>
      </w:r>
      <w:r w:rsidRPr="00E47933">
        <w:rPr>
          <w:rFonts w:ascii="Times New Roman" w:hAnsi="Times New Roman"/>
        </w:rPr>
        <w:t xml:space="preserve"> is defined in Section </w:t>
      </w:r>
      <w:proofErr w:type="gramStart"/>
      <w:r w:rsidRPr="00E47933">
        <w:rPr>
          <w:rFonts w:ascii="Times New Roman" w:hAnsi="Times New Roman"/>
        </w:rPr>
        <w:t>III.1.10.7(</w:t>
      </w:r>
      <w:proofErr w:type="gramEnd"/>
      <w:r w:rsidRPr="00E47933">
        <w:rPr>
          <w:rFonts w:ascii="Times New Roman" w:hAnsi="Times New Roman"/>
        </w:rPr>
        <w:t xml:space="preserve">f)(iii) of Market Rule 1. </w:t>
      </w:r>
    </w:p>
    <w:p w14:paraId="63E54EAA" w14:textId="77777777" w:rsidR="008B4530" w:rsidRDefault="008B4530" w:rsidP="008B4530">
      <w:pPr>
        <w:spacing w:after="0" w:line="360" w:lineRule="auto"/>
        <w:rPr>
          <w:rFonts w:ascii="Times New Roman" w:hAnsi="Times New Roman"/>
          <w:b/>
        </w:rPr>
      </w:pPr>
    </w:p>
    <w:p w14:paraId="63E54EAB" w14:textId="77777777" w:rsidR="008B4530" w:rsidRDefault="008369D8" w:rsidP="008B4530">
      <w:pPr>
        <w:spacing w:after="0" w:line="360" w:lineRule="auto"/>
        <w:rPr>
          <w:rFonts w:ascii="Times New Roman" w:hAnsi="Times New Roman"/>
        </w:rPr>
      </w:pPr>
      <w:proofErr w:type="spellStart"/>
      <w:r w:rsidRPr="00041F41">
        <w:rPr>
          <w:rFonts w:ascii="Times New Roman" w:hAnsi="Times New Roman"/>
          <w:b/>
        </w:rPr>
        <w:t>Sanctionable</w:t>
      </w:r>
      <w:proofErr w:type="spellEnd"/>
      <w:r w:rsidRPr="00041F41">
        <w:rPr>
          <w:rFonts w:ascii="Times New Roman" w:hAnsi="Times New Roman"/>
          <w:b/>
        </w:rPr>
        <w:t xml:space="preserve"> Behavior</w:t>
      </w:r>
      <w:r w:rsidRPr="00E47933">
        <w:rPr>
          <w:rFonts w:ascii="Times New Roman" w:hAnsi="Times New Roman"/>
        </w:rPr>
        <w:t xml:space="preserve"> is defined in Section III.B.3 of Appendix B of Market Rule 1. </w:t>
      </w:r>
    </w:p>
    <w:p w14:paraId="63E54EAC" w14:textId="77777777" w:rsidR="008B4530" w:rsidRDefault="008B4530" w:rsidP="008B4530">
      <w:pPr>
        <w:spacing w:after="0" w:line="360" w:lineRule="auto"/>
        <w:rPr>
          <w:rFonts w:ascii="Times New Roman" w:hAnsi="Times New Roman"/>
        </w:rPr>
      </w:pPr>
    </w:p>
    <w:p w14:paraId="63E54EAD" w14:textId="77777777" w:rsidR="008B4530" w:rsidRDefault="008369D8" w:rsidP="008B4530">
      <w:pPr>
        <w:spacing w:after="0" w:line="360" w:lineRule="auto"/>
        <w:rPr>
          <w:rFonts w:ascii="Times New Roman" w:hAnsi="Times New Roman"/>
        </w:rPr>
      </w:pPr>
      <w:r>
        <w:rPr>
          <w:rFonts w:ascii="Times New Roman" w:hAnsi="Times New Roman"/>
          <w:b/>
        </w:rPr>
        <w:t xml:space="preserve">Schedule, </w:t>
      </w:r>
      <w:r w:rsidRPr="00041F41">
        <w:rPr>
          <w:rFonts w:ascii="Times New Roman" w:hAnsi="Times New Roman"/>
          <w:b/>
        </w:rPr>
        <w:t>Schedules, Schedule 1, 2</w:t>
      </w:r>
      <w:r>
        <w:rPr>
          <w:rFonts w:ascii="Times New Roman" w:hAnsi="Times New Roman"/>
          <w:b/>
        </w:rPr>
        <w:t>,</w:t>
      </w:r>
      <w:r w:rsidRPr="00041F41">
        <w:rPr>
          <w:rFonts w:ascii="Times New Roman" w:hAnsi="Times New Roman"/>
          <w:b/>
        </w:rPr>
        <w:t xml:space="preserve"> 3</w:t>
      </w:r>
      <w:r>
        <w:rPr>
          <w:rFonts w:ascii="Times New Roman" w:hAnsi="Times New Roman"/>
          <w:b/>
        </w:rPr>
        <w:t>, 4 and 5</w:t>
      </w:r>
      <w:r w:rsidRPr="00E47933">
        <w:rPr>
          <w:rFonts w:ascii="Times New Roman" w:hAnsi="Times New Roman"/>
        </w:rPr>
        <w:t xml:space="preserve"> are references to the individual or collective schedules to Section IV.A. </w:t>
      </w:r>
      <w:proofErr w:type="gramStart"/>
      <w:r w:rsidRPr="00E47933">
        <w:rPr>
          <w:rFonts w:ascii="Times New Roman" w:hAnsi="Times New Roman"/>
        </w:rPr>
        <w:t>of</w:t>
      </w:r>
      <w:proofErr w:type="gramEnd"/>
      <w:r w:rsidRPr="00E47933">
        <w:rPr>
          <w:rFonts w:ascii="Times New Roman" w:hAnsi="Times New Roman"/>
        </w:rPr>
        <w:t xml:space="preserve"> the Tariff. </w:t>
      </w:r>
    </w:p>
    <w:p w14:paraId="63E54EAE" w14:textId="77777777" w:rsidR="008B4530" w:rsidRPr="00E47933" w:rsidRDefault="008B4530" w:rsidP="008B4530">
      <w:pPr>
        <w:spacing w:after="0" w:line="360" w:lineRule="auto"/>
        <w:rPr>
          <w:rFonts w:ascii="Times New Roman" w:hAnsi="Times New Roman"/>
        </w:rPr>
      </w:pPr>
    </w:p>
    <w:p w14:paraId="63E54EAF" w14:textId="77777777" w:rsidR="008B4530" w:rsidRDefault="008369D8" w:rsidP="008B4530">
      <w:pPr>
        <w:spacing w:after="0" w:line="360" w:lineRule="auto"/>
        <w:rPr>
          <w:rFonts w:ascii="Times New Roman" w:hAnsi="Times New Roman"/>
        </w:rPr>
      </w:pPr>
      <w:r w:rsidRPr="00E54343">
        <w:rPr>
          <w:rFonts w:ascii="Times New Roman" w:hAnsi="Times New Roman"/>
          <w:b/>
        </w:rPr>
        <w:t>Schedule 20A Service Provider</w:t>
      </w:r>
      <w:r>
        <w:rPr>
          <w:rFonts w:ascii="Times New Roman" w:hAnsi="Times New Roman"/>
          <w:b/>
        </w:rPr>
        <w:t xml:space="preserve"> (SSP)</w:t>
      </w:r>
      <w:r w:rsidRPr="00E47933">
        <w:rPr>
          <w:rFonts w:ascii="Times New Roman" w:hAnsi="Times New Roman"/>
        </w:rPr>
        <w:t xml:space="preserve"> is defined in Schedule 20A to Section II of this Tariff. </w:t>
      </w:r>
    </w:p>
    <w:p w14:paraId="63E54EB0" w14:textId="77777777" w:rsidR="008B4530" w:rsidRDefault="008B4530" w:rsidP="008B4530">
      <w:pPr>
        <w:spacing w:after="0" w:line="360" w:lineRule="auto"/>
        <w:rPr>
          <w:rFonts w:ascii="Times New Roman" w:hAnsi="Times New Roman"/>
        </w:rPr>
      </w:pPr>
    </w:p>
    <w:p w14:paraId="63E54EB1" w14:textId="77777777" w:rsidR="008B4530" w:rsidRDefault="008369D8" w:rsidP="008B4530">
      <w:pPr>
        <w:spacing w:after="0" w:line="360" w:lineRule="auto"/>
        <w:rPr>
          <w:rFonts w:ascii="Times New Roman" w:hAnsi="Times New Roman"/>
        </w:rPr>
      </w:pPr>
      <w:r w:rsidRPr="00A3767E">
        <w:rPr>
          <w:rFonts w:ascii="Times New Roman" w:hAnsi="Times New Roman"/>
          <w:b/>
        </w:rPr>
        <w:t>Scheduling Service</w:t>
      </w:r>
      <w:r>
        <w:rPr>
          <w:rFonts w:ascii="Times New Roman" w:hAnsi="Times New Roman"/>
        </w:rPr>
        <w:t>, for purposes of Section IV.A and Section IV.B of the Tariff, is the service described in Schedule 1 to Section IV.A of the Tariff.</w:t>
      </w:r>
    </w:p>
    <w:p w14:paraId="63E54EB2" w14:textId="77777777" w:rsidR="008B4530" w:rsidRPr="00E47933" w:rsidRDefault="008B4530" w:rsidP="008B4530">
      <w:pPr>
        <w:spacing w:after="0" w:line="360" w:lineRule="auto"/>
        <w:rPr>
          <w:rFonts w:ascii="Times New Roman" w:hAnsi="Times New Roman"/>
        </w:rPr>
      </w:pPr>
    </w:p>
    <w:p w14:paraId="63E54EB3" w14:textId="77777777" w:rsidR="008B4530" w:rsidRDefault="008369D8" w:rsidP="008B4530">
      <w:pPr>
        <w:spacing w:after="0" w:line="360" w:lineRule="auto"/>
        <w:rPr>
          <w:rFonts w:ascii="Times New Roman" w:hAnsi="Times New Roman"/>
        </w:rPr>
      </w:pPr>
      <w:r w:rsidRPr="00E54343">
        <w:rPr>
          <w:rFonts w:ascii="Times New Roman" w:hAnsi="Times New Roman"/>
          <w:b/>
        </w:rPr>
        <w:t>Scheduling, System Control and Dispatch Service</w:t>
      </w:r>
      <w:r w:rsidRPr="00E47933">
        <w:rPr>
          <w:rFonts w:ascii="Times New Roman" w:hAnsi="Times New Roman"/>
        </w:rPr>
        <w:t>, for purposes of Section II of the Tariff, is the form of Ancillary Service described in Schedule 1</w:t>
      </w:r>
      <w:r>
        <w:rPr>
          <w:rFonts w:ascii="Times New Roman" w:hAnsi="Times New Roman"/>
        </w:rPr>
        <w:t xml:space="preserve"> of the OATT</w:t>
      </w:r>
      <w:r w:rsidRPr="00E47933">
        <w:rPr>
          <w:rFonts w:ascii="Times New Roman" w:hAnsi="Times New Roman"/>
        </w:rPr>
        <w:t xml:space="preserve">. </w:t>
      </w:r>
    </w:p>
    <w:p w14:paraId="63E54EB4" w14:textId="77777777" w:rsidR="008B4530" w:rsidRPr="00E47933" w:rsidRDefault="008B4530" w:rsidP="008B4530">
      <w:pPr>
        <w:spacing w:after="0" w:line="360" w:lineRule="auto"/>
        <w:rPr>
          <w:rFonts w:ascii="Times New Roman" w:hAnsi="Times New Roman"/>
        </w:rPr>
      </w:pPr>
    </w:p>
    <w:p w14:paraId="63E54EB5" w14:textId="27EF718A" w:rsidR="008B4530" w:rsidRDefault="008369D8" w:rsidP="008B4530">
      <w:pPr>
        <w:spacing w:after="0" w:line="360" w:lineRule="auto"/>
        <w:rPr>
          <w:rFonts w:ascii="Times New Roman" w:hAnsi="Times New Roman"/>
        </w:rPr>
      </w:pPr>
      <w:r w:rsidRPr="00E54343">
        <w:rPr>
          <w:rFonts w:ascii="Times New Roman" w:hAnsi="Times New Roman"/>
          <w:b/>
        </w:rPr>
        <w:t>Seasonal Claimed Capability</w:t>
      </w:r>
      <w:r w:rsidRPr="00E47933">
        <w:rPr>
          <w:rFonts w:ascii="Times New Roman" w:hAnsi="Times New Roman"/>
        </w:rPr>
        <w:t xml:space="preserve"> is the summer or winter claimed capability of a </w:t>
      </w:r>
      <w:r w:rsidR="00623AE9">
        <w:rPr>
          <w:rFonts w:ascii="Times New Roman" w:hAnsi="Times New Roman"/>
        </w:rPr>
        <w:t>Generator Asset or Generating Capacity Resource</w:t>
      </w:r>
      <w:r w:rsidRPr="00E47933">
        <w:rPr>
          <w:rFonts w:ascii="Times New Roman" w:hAnsi="Times New Roman"/>
        </w:rPr>
        <w:t>, and represent</w:t>
      </w:r>
      <w:r w:rsidR="00623AE9">
        <w:rPr>
          <w:rFonts w:ascii="Times New Roman" w:hAnsi="Times New Roman"/>
        </w:rPr>
        <w:t>s</w:t>
      </w:r>
      <w:r w:rsidRPr="00E47933">
        <w:rPr>
          <w:rFonts w:ascii="Times New Roman" w:hAnsi="Times New Roman"/>
        </w:rPr>
        <w:t xml:space="preserve"> the maximum dependable load carrying ability of</w:t>
      </w:r>
      <w:r w:rsidR="00CE32E2">
        <w:rPr>
          <w:rFonts w:ascii="Times New Roman" w:hAnsi="Times New Roman"/>
        </w:rPr>
        <w:t xml:space="preserve"> </w:t>
      </w:r>
      <w:r w:rsidR="00623AE9">
        <w:rPr>
          <w:rFonts w:ascii="Times New Roman" w:hAnsi="Times New Roman"/>
        </w:rPr>
        <w:t>the asset or resource</w:t>
      </w:r>
      <w:r w:rsidRPr="00E47933">
        <w:rPr>
          <w:rFonts w:ascii="Times New Roman" w:hAnsi="Times New Roman"/>
        </w:rPr>
        <w:t xml:space="preserve">, excluding capacity required for station use. </w:t>
      </w:r>
    </w:p>
    <w:p w14:paraId="63E54EB6" w14:textId="77777777" w:rsidR="008B4530" w:rsidRDefault="008B4530" w:rsidP="008B4530">
      <w:pPr>
        <w:spacing w:after="0" w:line="360" w:lineRule="auto"/>
        <w:rPr>
          <w:rFonts w:ascii="Times New Roman" w:hAnsi="Times New Roman"/>
        </w:rPr>
      </w:pPr>
    </w:p>
    <w:p w14:paraId="63E54EB7" w14:textId="3F26AC93" w:rsidR="008B4530" w:rsidRDefault="008369D8" w:rsidP="008B4530">
      <w:pPr>
        <w:spacing w:after="0" w:line="360" w:lineRule="auto"/>
        <w:rPr>
          <w:rFonts w:ascii="Times New Roman" w:hAnsi="Times New Roman"/>
        </w:rPr>
      </w:pPr>
      <w:r w:rsidRPr="00194942">
        <w:rPr>
          <w:rFonts w:ascii="Times New Roman" w:hAnsi="Times New Roman"/>
          <w:b/>
        </w:rPr>
        <w:t>Seasonal Claimed Capability Audit</w:t>
      </w:r>
      <w:r>
        <w:rPr>
          <w:rFonts w:ascii="Times New Roman" w:hAnsi="Times New Roman"/>
        </w:rPr>
        <w:t xml:space="preserve"> is the </w:t>
      </w:r>
      <w:r w:rsidR="003D165A" w:rsidRPr="00FB0990">
        <w:rPr>
          <w:rFonts w:ascii="Times New Roman" w:hAnsi="Times New Roman"/>
        </w:rPr>
        <w:t xml:space="preserve">Generator Asset </w:t>
      </w:r>
      <w:r>
        <w:rPr>
          <w:rFonts w:ascii="Times New Roman" w:hAnsi="Times New Roman"/>
        </w:rPr>
        <w:t>audit performed pursuant to Section III.1.5.1.3.</w:t>
      </w:r>
    </w:p>
    <w:p w14:paraId="63E54EB8" w14:textId="77777777" w:rsidR="008B4530" w:rsidRDefault="008B4530" w:rsidP="008B4530">
      <w:pPr>
        <w:spacing w:after="0" w:line="360" w:lineRule="auto"/>
        <w:rPr>
          <w:rFonts w:ascii="Times New Roman" w:hAnsi="Times New Roman"/>
        </w:rPr>
      </w:pPr>
    </w:p>
    <w:p w14:paraId="63E54EB9" w14:textId="6E739B2A" w:rsidR="008B4530" w:rsidRDefault="008369D8" w:rsidP="008B4530">
      <w:pPr>
        <w:spacing w:after="0" w:line="360" w:lineRule="auto"/>
        <w:rPr>
          <w:rFonts w:ascii="Times New Roman" w:hAnsi="Times New Roman"/>
        </w:rPr>
      </w:pPr>
      <w:r w:rsidRPr="00000306">
        <w:rPr>
          <w:rFonts w:ascii="Times New Roman" w:hAnsi="Times New Roman"/>
          <w:b/>
        </w:rPr>
        <w:t>Seasonal DR Audit</w:t>
      </w:r>
      <w:r>
        <w:rPr>
          <w:rFonts w:ascii="Times New Roman" w:hAnsi="Times New Roman"/>
        </w:rPr>
        <w:t xml:space="preserve"> is </w:t>
      </w:r>
      <w:r w:rsidR="003D165A">
        <w:rPr>
          <w:rFonts w:ascii="Times New Roman" w:hAnsi="Times New Roman"/>
        </w:rPr>
        <w:t xml:space="preserve">the Demand Response Resource </w:t>
      </w:r>
      <w:r>
        <w:rPr>
          <w:rFonts w:ascii="Times New Roman" w:hAnsi="Times New Roman"/>
        </w:rPr>
        <w:t xml:space="preserve">audit </w:t>
      </w:r>
      <w:r w:rsidR="003D165A">
        <w:rPr>
          <w:rFonts w:ascii="Times New Roman" w:hAnsi="Times New Roman"/>
        </w:rPr>
        <w:t xml:space="preserve">performed </w:t>
      </w:r>
      <w:r>
        <w:rPr>
          <w:rFonts w:ascii="Times New Roman" w:hAnsi="Times New Roman"/>
        </w:rPr>
        <w:t xml:space="preserve">pursuant to Section </w:t>
      </w:r>
      <w:r w:rsidR="003D165A">
        <w:rPr>
          <w:rFonts w:ascii="Times New Roman" w:hAnsi="Times New Roman"/>
        </w:rPr>
        <w:t>III.1.5.1.3.1</w:t>
      </w:r>
      <w:r>
        <w:rPr>
          <w:rFonts w:ascii="Times New Roman" w:hAnsi="Times New Roman"/>
        </w:rPr>
        <w:t>.</w:t>
      </w:r>
    </w:p>
    <w:p w14:paraId="63E54EBA" w14:textId="77777777" w:rsidR="008B4530" w:rsidRPr="00E47933" w:rsidRDefault="008B4530" w:rsidP="008B4530">
      <w:pPr>
        <w:spacing w:after="0" w:line="360" w:lineRule="auto"/>
        <w:rPr>
          <w:rFonts w:ascii="Times New Roman" w:hAnsi="Times New Roman"/>
        </w:rPr>
      </w:pPr>
    </w:p>
    <w:p w14:paraId="63E54EBB" w14:textId="00F558B5" w:rsidR="008B4530" w:rsidRDefault="008369D8" w:rsidP="008B4530">
      <w:pPr>
        <w:spacing w:after="0" w:line="360" w:lineRule="auto"/>
        <w:rPr>
          <w:rFonts w:ascii="Times New Roman" w:hAnsi="Times New Roman"/>
        </w:rPr>
      </w:pPr>
      <w:r w:rsidRPr="00E54343">
        <w:rPr>
          <w:rFonts w:ascii="Times New Roman" w:hAnsi="Times New Roman"/>
          <w:b/>
        </w:rPr>
        <w:t>Seasonal Peak Demand Resource</w:t>
      </w:r>
      <w:r w:rsidRPr="00E47933">
        <w:rPr>
          <w:rFonts w:ascii="Times New Roman" w:hAnsi="Times New Roman"/>
        </w:rPr>
        <w:t xml:space="preserve"> is a type of Demand </w:t>
      </w:r>
      <w:r w:rsidR="00D673D1">
        <w:rPr>
          <w:rFonts w:ascii="Times New Roman" w:hAnsi="Times New Roman"/>
        </w:rPr>
        <w:t xml:space="preserve">Capacity </w:t>
      </w:r>
      <w:r w:rsidRPr="00E47933">
        <w:rPr>
          <w:rFonts w:ascii="Times New Roman" w:hAnsi="Times New Roman"/>
        </w:rPr>
        <w:t xml:space="preserve">Resource and shall mean installed measures (e.g., products, equipment, systems, services, practices and/or strategies) on end-use customer facilities that reduce the total amount of electrical energy consumed during Demand Resource Seasonal Peak Hours, while delivering a comparable or acceptable level of end-use service. Such measures include Energy Efficiency, Load Management, and Distributed Generation. </w:t>
      </w:r>
    </w:p>
    <w:p w14:paraId="63E54EBC" w14:textId="77777777" w:rsidR="008B4530" w:rsidRDefault="008B4530" w:rsidP="008B4530">
      <w:pPr>
        <w:spacing w:after="0" w:line="360" w:lineRule="auto"/>
        <w:rPr>
          <w:rFonts w:ascii="Times New Roman" w:hAnsi="Times New Roman"/>
        </w:rPr>
      </w:pPr>
    </w:p>
    <w:p w14:paraId="63E54EBD" w14:textId="77777777" w:rsidR="008B4530" w:rsidRDefault="008369D8" w:rsidP="008B4530">
      <w:pPr>
        <w:spacing w:after="0" w:line="360" w:lineRule="auto"/>
        <w:rPr>
          <w:rFonts w:ascii="Times New Roman" w:hAnsi="Times New Roman"/>
        </w:rPr>
      </w:pPr>
      <w:r w:rsidRPr="003D64B9">
        <w:rPr>
          <w:rFonts w:ascii="Times New Roman" w:hAnsi="Times New Roman"/>
          <w:b/>
        </w:rPr>
        <w:t>Section III.1.4 Transactions</w:t>
      </w:r>
      <w:r>
        <w:rPr>
          <w:rFonts w:ascii="Times New Roman" w:hAnsi="Times New Roman"/>
        </w:rPr>
        <w:t xml:space="preserve"> are defined in Section III.1.4.2 of Market Rule 1.</w:t>
      </w:r>
    </w:p>
    <w:p w14:paraId="63E54EBE" w14:textId="77777777" w:rsidR="008B4530" w:rsidRDefault="008B4530" w:rsidP="008B4530">
      <w:pPr>
        <w:spacing w:after="0" w:line="360" w:lineRule="auto"/>
        <w:rPr>
          <w:rFonts w:ascii="Times New Roman" w:hAnsi="Times New Roman"/>
        </w:rPr>
      </w:pPr>
    </w:p>
    <w:p w14:paraId="63E54EBF" w14:textId="77777777" w:rsidR="008B4530" w:rsidRDefault="008369D8" w:rsidP="008B4530">
      <w:pPr>
        <w:spacing w:after="0" w:line="360" w:lineRule="auto"/>
        <w:rPr>
          <w:rFonts w:ascii="Times New Roman" w:hAnsi="Times New Roman"/>
        </w:rPr>
      </w:pPr>
      <w:r w:rsidRPr="003D64B9">
        <w:rPr>
          <w:rFonts w:ascii="Times New Roman" w:hAnsi="Times New Roman"/>
          <w:b/>
        </w:rPr>
        <w:t>Section III.1.4 Conforming Transactions</w:t>
      </w:r>
      <w:r>
        <w:rPr>
          <w:rFonts w:ascii="Times New Roman" w:hAnsi="Times New Roman"/>
        </w:rPr>
        <w:t xml:space="preserve"> are defined in Section III.1.4.2 of Market Rule 1.</w:t>
      </w:r>
    </w:p>
    <w:p w14:paraId="63E54EC0" w14:textId="77777777" w:rsidR="008B4530" w:rsidRDefault="008B4530" w:rsidP="008B4530">
      <w:pPr>
        <w:spacing w:after="0" w:line="360" w:lineRule="auto"/>
        <w:rPr>
          <w:rFonts w:ascii="Times New Roman" w:hAnsi="Times New Roman"/>
        </w:rPr>
      </w:pPr>
    </w:p>
    <w:p w14:paraId="1F59C1D1" w14:textId="3B6753EB" w:rsidR="00F55290" w:rsidRDefault="008369D8" w:rsidP="00F55290">
      <w:pPr>
        <w:spacing w:after="0" w:line="360" w:lineRule="auto"/>
        <w:rPr>
          <w:rFonts w:ascii="Times New Roman" w:hAnsi="Times New Roman"/>
        </w:rPr>
      </w:pPr>
      <w:r w:rsidRPr="00374F2E">
        <w:rPr>
          <w:rFonts w:ascii="Times New Roman" w:hAnsi="Times New Roman"/>
          <w:b/>
        </w:rPr>
        <w:t>Security Agreement</w:t>
      </w:r>
      <w:r>
        <w:rPr>
          <w:rFonts w:ascii="Times New Roman" w:hAnsi="Times New Roman"/>
        </w:rPr>
        <w:t xml:space="preserve"> is Attachment 1 to the ISO New England Financial Assurance Policy.</w:t>
      </w:r>
      <w:r w:rsidR="00F55290" w:rsidRPr="00F55290">
        <w:rPr>
          <w:rFonts w:ascii="Times New Roman" w:hAnsi="Times New Roman"/>
        </w:rPr>
        <w:t xml:space="preserve"> </w:t>
      </w:r>
    </w:p>
    <w:p w14:paraId="060B2987" w14:textId="77777777" w:rsidR="00F55290" w:rsidRDefault="00F55290" w:rsidP="00F55290">
      <w:pPr>
        <w:spacing w:after="0" w:line="360" w:lineRule="auto"/>
        <w:rPr>
          <w:rFonts w:ascii="Times New Roman" w:hAnsi="Times New Roman"/>
        </w:rPr>
      </w:pPr>
    </w:p>
    <w:p w14:paraId="516D2579" w14:textId="77777777" w:rsidR="00F55290" w:rsidRDefault="00F55290" w:rsidP="00F55290">
      <w:pPr>
        <w:spacing w:after="0" w:line="360" w:lineRule="auto"/>
        <w:rPr>
          <w:rFonts w:ascii="Times New Roman" w:hAnsi="Times New Roman"/>
        </w:rPr>
      </w:pPr>
      <w:r>
        <w:rPr>
          <w:rFonts w:ascii="Times New Roman" w:hAnsi="Times New Roman"/>
          <w:b/>
        </w:rPr>
        <w:t xml:space="preserve">Selected Qualified Transmission Project Sponsor </w:t>
      </w:r>
      <w:r>
        <w:rPr>
          <w:rFonts w:ascii="Times New Roman" w:hAnsi="Times New Roman"/>
        </w:rPr>
        <w:t>is the Qualified Transmission Project Sponsor that proposed the Phase Two or Stage Two Solution that has been identified by the ISO as the preferred Phase Two or Stage Two Solution.</w:t>
      </w:r>
    </w:p>
    <w:p w14:paraId="634375C9" w14:textId="77777777" w:rsidR="00F55290" w:rsidRDefault="00F55290" w:rsidP="00F55290">
      <w:pPr>
        <w:spacing w:after="0" w:line="360" w:lineRule="auto"/>
        <w:rPr>
          <w:rFonts w:ascii="Times New Roman" w:hAnsi="Times New Roman"/>
        </w:rPr>
      </w:pPr>
    </w:p>
    <w:p w14:paraId="63E54EC1" w14:textId="2E0A9043" w:rsidR="008B4530" w:rsidRDefault="00F55290" w:rsidP="00F55290">
      <w:pPr>
        <w:spacing w:after="0" w:line="360" w:lineRule="auto"/>
        <w:rPr>
          <w:rFonts w:ascii="Times New Roman" w:hAnsi="Times New Roman"/>
        </w:rPr>
      </w:pPr>
      <w:r>
        <w:rPr>
          <w:rFonts w:ascii="Times New Roman" w:hAnsi="Times New Roman"/>
          <w:b/>
        </w:rPr>
        <w:t>Selected Qualified Transmission Project Sponsor Agreement</w:t>
      </w:r>
      <w:r>
        <w:rPr>
          <w:rFonts w:ascii="Times New Roman" w:hAnsi="Times New Roman"/>
        </w:rPr>
        <w:t xml:space="preserve"> is the agreement between the ISO and a Selected Qualified Transmission Project Sponsor.  The Selected Qualified Transmission Project Sponsor Agreement is provided in Attachment P to the OATT.  </w:t>
      </w:r>
    </w:p>
    <w:p w14:paraId="63E54EC2" w14:textId="77777777" w:rsidR="008B4530" w:rsidRPr="00E47933" w:rsidRDefault="008B4530" w:rsidP="008B4530">
      <w:pPr>
        <w:spacing w:after="0" w:line="360" w:lineRule="auto"/>
        <w:rPr>
          <w:rFonts w:ascii="Times New Roman" w:hAnsi="Times New Roman"/>
        </w:rPr>
      </w:pPr>
    </w:p>
    <w:p w14:paraId="63E54EC3" w14:textId="3659AB5D" w:rsidR="008B4530" w:rsidRDefault="008369D8" w:rsidP="008B4530">
      <w:pPr>
        <w:spacing w:after="0" w:line="360" w:lineRule="auto"/>
        <w:rPr>
          <w:rFonts w:ascii="Times New Roman" w:hAnsi="Times New Roman"/>
        </w:rPr>
      </w:pPr>
      <w:r w:rsidRPr="00E54343">
        <w:rPr>
          <w:rFonts w:ascii="Times New Roman" w:hAnsi="Times New Roman"/>
          <w:b/>
        </w:rPr>
        <w:t>Self-Schedule</w:t>
      </w:r>
      <w:r w:rsidRPr="00E47933">
        <w:rPr>
          <w:rFonts w:ascii="Times New Roman" w:hAnsi="Times New Roman"/>
        </w:rPr>
        <w:t xml:space="preserve"> is the action of a Market Part</w:t>
      </w:r>
      <w:r>
        <w:rPr>
          <w:rFonts w:ascii="Times New Roman" w:hAnsi="Times New Roman"/>
        </w:rPr>
        <w:t xml:space="preserve">icipant in committing </w:t>
      </w:r>
      <w:r w:rsidRPr="00E47933">
        <w:rPr>
          <w:rFonts w:ascii="Times New Roman" w:hAnsi="Times New Roman"/>
        </w:rPr>
        <w:t>its</w:t>
      </w:r>
      <w:r w:rsidR="00F16992">
        <w:rPr>
          <w:rFonts w:ascii="Times New Roman" w:hAnsi="Times New Roman"/>
        </w:rPr>
        <w:t xml:space="preserve"> </w:t>
      </w:r>
      <w:r w:rsidR="00CC4582">
        <w:rPr>
          <w:rFonts w:ascii="Times New Roman" w:hAnsi="Times New Roman"/>
        </w:rPr>
        <w:t>Generator Asset or DARD</w:t>
      </w:r>
      <w:r w:rsidRPr="00E47933">
        <w:rPr>
          <w:rFonts w:ascii="Times New Roman" w:hAnsi="Times New Roman"/>
        </w:rPr>
        <w:t xml:space="preserve">, in accordance with applicable ISO New England Manuals, to provide service in an hour, whether or not in the absence of that action the </w:t>
      </w:r>
      <w:r w:rsidR="00CC4582">
        <w:rPr>
          <w:rFonts w:ascii="Times New Roman" w:hAnsi="Times New Roman"/>
        </w:rPr>
        <w:t xml:space="preserve">Generator Asset or DARD </w:t>
      </w:r>
      <w:r w:rsidRPr="00E47933">
        <w:rPr>
          <w:rFonts w:ascii="Times New Roman" w:hAnsi="Times New Roman"/>
        </w:rPr>
        <w:t xml:space="preserve">would have been </w:t>
      </w:r>
      <w:r w:rsidR="00CC4582">
        <w:rPr>
          <w:rFonts w:ascii="Times New Roman" w:hAnsi="Times New Roman"/>
        </w:rPr>
        <w:t xml:space="preserve">committed </w:t>
      </w:r>
      <w:r w:rsidRPr="00E47933">
        <w:rPr>
          <w:rFonts w:ascii="Times New Roman" w:hAnsi="Times New Roman"/>
        </w:rPr>
        <w:t xml:space="preserve">by the ISO to provide the service. </w:t>
      </w:r>
      <w:r>
        <w:rPr>
          <w:rFonts w:ascii="Times New Roman" w:hAnsi="Times New Roman"/>
        </w:rPr>
        <w:t xml:space="preserve">For a Generator Asset, Self-Schedule is the action of a Market Participant in committing a Generator Asset to provide Energy in an hour at its Economic Minimum Limit, whether or not in the absence of that action the Generator Asset would have been </w:t>
      </w:r>
      <w:r w:rsidR="00CC4582">
        <w:rPr>
          <w:rFonts w:ascii="Times New Roman" w:hAnsi="Times New Roman"/>
        </w:rPr>
        <w:t xml:space="preserve">committed </w:t>
      </w:r>
      <w:r>
        <w:rPr>
          <w:rFonts w:ascii="Times New Roman" w:hAnsi="Times New Roman"/>
        </w:rPr>
        <w:t xml:space="preserve">by the ISO to provide the Energy.  For a </w:t>
      </w:r>
      <w:r w:rsidR="00CC4582">
        <w:rPr>
          <w:rFonts w:ascii="Times New Roman" w:hAnsi="Times New Roman"/>
        </w:rPr>
        <w:t>DARD</w:t>
      </w:r>
      <w:r>
        <w:rPr>
          <w:rFonts w:ascii="Times New Roman" w:hAnsi="Times New Roman"/>
        </w:rPr>
        <w:t xml:space="preserve">, Self-Schedule is the action of a Market Participant in committing a </w:t>
      </w:r>
      <w:r w:rsidR="00CC4582">
        <w:rPr>
          <w:rFonts w:ascii="Times New Roman" w:hAnsi="Times New Roman"/>
        </w:rPr>
        <w:t>DARD</w:t>
      </w:r>
      <w:r>
        <w:rPr>
          <w:rFonts w:ascii="Times New Roman" w:hAnsi="Times New Roman"/>
        </w:rPr>
        <w:t xml:space="preserve"> to consume Energy in an hour at its Minimum Consumption Limit, whether or not in the absence of that action the </w:t>
      </w:r>
      <w:r w:rsidR="00CC4582">
        <w:rPr>
          <w:rFonts w:ascii="Times New Roman" w:hAnsi="Times New Roman"/>
        </w:rPr>
        <w:t xml:space="preserve">DARD </w:t>
      </w:r>
      <w:r>
        <w:rPr>
          <w:rFonts w:ascii="Times New Roman" w:hAnsi="Times New Roman"/>
        </w:rPr>
        <w:t xml:space="preserve">would have been </w:t>
      </w:r>
      <w:r w:rsidR="00CC4582">
        <w:rPr>
          <w:rFonts w:ascii="Times New Roman" w:hAnsi="Times New Roman"/>
        </w:rPr>
        <w:t xml:space="preserve">committed </w:t>
      </w:r>
      <w:r>
        <w:rPr>
          <w:rFonts w:ascii="Times New Roman" w:hAnsi="Times New Roman"/>
        </w:rPr>
        <w:t xml:space="preserve">by the ISO to consume Energy. </w:t>
      </w:r>
      <w:r w:rsidR="00CC4582" w:rsidRPr="000B0F9F">
        <w:rPr>
          <w:rFonts w:ascii="Times New Roman" w:hAnsi="Times New Roman"/>
        </w:rPr>
        <w:t xml:space="preserve">For an External Transaction, a Self-Schedule is a request by a Market Participant for the ISO to select the External Transaction regardless of the LMP. </w:t>
      </w:r>
      <w:r>
        <w:rPr>
          <w:rFonts w:ascii="Times New Roman" w:hAnsi="Times New Roman"/>
        </w:rPr>
        <w:t>Demand Response Resources are not permitted to Self-Schedule.</w:t>
      </w:r>
    </w:p>
    <w:p w14:paraId="63E54EC4" w14:textId="77777777" w:rsidR="008B4530" w:rsidRPr="00E47933" w:rsidRDefault="008B4530" w:rsidP="008B4530">
      <w:pPr>
        <w:spacing w:after="0" w:line="360" w:lineRule="auto"/>
        <w:rPr>
          <w:rFonts w:ascii="Times New Roman" w:hAnsi="Times New Roman"/>
        </w:rPr>
      </w:pPr>
    </w:p>
    <w:p w14:paraId="63E54EC7" w14:textId="77777777" w:rsidR="008B4530" w:rsidRDefault="008369D8" w:rsidP="008B4530">
      <w:pPr>
        <w:spacing w:after="0" w:line="360" w:lineRule="auto"/>
        <w:rPr>
          <w:rFonts w:ascii="Times New Roman" w:hAnsi="Times New Roman"/>
        </w:rPr>
      </w:pPr>
      <w:r w:rsidRPr="00E54343">
        <w:rPr>
          <w:rFonts w:ascii="Times New Roman" w:hAnsi="Times New Roman"/>
          <w:b/>
        </w:rPr>
        <w:t>Self-Supplied FCA Resource</w:t>
      </w:r>
      <w:r w:rsidRPr="00E47933">
        <w:rPr>
          <w:rFonts w:ascii="Times New Roman" w:hAnsi="Times New Roman"/>
        </w:rPr>
        <w:t xml:space="preserve"> is described in Section III.13.1.6 of Market Rule 1. </w:t>
      </w:r>
    </w:p>
    <w:p w14:paraId="63E54EC8" w14:textId="77777777" w:rsidR="008B4530" w:rsidRDefault="008B4530" w:rsidP="008B4530">
      <w:pPr>
        <w:spacing w:after="0" w:line="360" w:lineRule="auto"/>
        <w:rPr>
          <w:rFonts w:ascii="Times New Roman" w:hAnsi="Times New Roman"/>
        </w:rPr>
      </w:pPr>
    </w:p>
    <w:p w14:paraId="63E54EC9" w14:textId="2AC16BE0" w:rsidR="008B4530" w:rsidRDefault="008369D8" w:rsidP="008B4530">
      <w:pPr>
        <w:spacing w:after="0" w:line="360" w:lineRule="auto"/>
        <w:rPr>
          <w:rFonts w:ascii="Times New Roman" w:hAnsi="Times New Roman"/>
        </w:rPr>
      </w:pPr>
      <w:r w:rsidRPr="00374F2E">
        <w:rPr>
          <w:rFonts w:ascii="Times New Roman" w:hAnsi="Times New Roman"/>
          <w:b/>
        </w:rPr>
        <w:t>Senior Officer</w:t>
      </w:r>
      <w:r>
        <w:rPr>
          <w:rFonts w:ascii="Times New Roman" w:hAnsi="Times New Roman"/>
        </w:rPr>
        <w:t xml:space="preserve"> means an officer of the subject entity with the title of vice president (or similar office) or higher, or another officer designated in writing to the ISO by that office</w:t>
      </w:r>
      <w:r w:rsidR="00D65AB9">
        <w:rPr>
          <w:rFonts w:ascii="Times New Roman" w:hAnsi="Times New Roman"/>
        </w:rPr>
        <w:t>r</w:t>
      </w:r>
      <w:r>
        <w:rPr>
          <w:rFonts w:ascii="Times New Roman" w:hAnsi="Times New Roman"/>
        </w:rPr>
        <w:t>.</w:t>
      </w:r>
    </w:p>
    <w:p w14:paraId="63E54ECA" w14:textId="77777777" w:rsidR="008B4530" w:rsidRPr="00E47933" w:rsidRDefault="008B4530" w:rsidP="008B4530">
      <w:pPr>
        <w:spacing w:after="0" w:line="360" w:lineRule="auto"/>
        <w:rPr>
          <w:rFonts w:ascii="Times New Roman" w:hAnsi="Times New Roman"/>
        </w:rPr>
      </w:pPr>
    </w:p>
    <w:p w14:paraId="63E54ECB" w14:textId="77777777" w:rsidR="008B4530" w:rsidRDefault="008369D8" w:rsidP="008B4530">
      <w:pPr>
        <w:spacing w:after="0" w:line="360" w:lineRule="auto"/>
        <w:rPr>
          <w:rFonts w:ascii="Times New Roman" w:hAnsi="Times New Roman"/>
        </w:rPr>
      </w:pPr>
      <w:r w:rsidRPr="00E54343">
        <w:rPr>
          <w:rFonts w:ascii="Times New Roman" w:hAnsi="Times New Roman"/>
          <w:b/>
        </w:rPr>
        <w:t>Service Agreement</w:t>
      </w:r>
      <w:r w:rsidRPr="00E47933">
        <w:rPr>
          <w:rFonts w:ascii="Times New Roman" w:hAnsi="Times New Roman"/>
        </w:rPr>
        <w:t xml:space="preserve"> is a Transmission Service Agreement or an MPSA. </w:t>
      </w:r>
    </w:p>
    <w:p w14:paraId="63E54ECC" w14:textId="77777777" w:rsidR="008B4530" w:rsidRPr="00E47933" w:rsidRDefault="008B4530" w:rsidP="008B4530">
      <w:pPr>
        <w:spacing w:after="0" w:line="360" w:lineRule="auto"/>
        <w:rPr>
          <w:rFonts w:ascii="Times New Roman" w:hAnsi="Times New Roman"/>
        </w:rPr>
      </w:pPr>
    </w:p>
    <w:p w14:paraId="63E54ECD" w14:textId="77777777" w:rsidR="008B4530" w:rsidRDefault="008369D8" w:rsidP="008B4530">
      <w:pPr>
        <w:spacing w:after="0" w:line="360" w:lineRule="auto"/>
        <w:rPr>
          <w:rFonts w:ascii="Times New Roman" w:hAnsi="Times New Roman"/>
        </w:rPr>
      </w:pPr>
      <w:r w:rsidRPr="00E54343">
        <w:rPr>
          <w:rFonts w:ascii="Times New Roman" w:hAnsi="Times New Roman"/>
          <w:b/>
        </w:rPr>
        <w:t>Service Commencement Date</w:t>
      </w:r>
      <w:r w:rsidRPr="00E47933">
        <w:rPr>
          <w:rFonts w:ascii="Times New Roman" w:hAnsi="Times New Roman"/>
        </w:rPr>
        <w:t xml:space="preserve"> is the date service is to begin pursuant to the terms of an executed Service Agreement, or the date service begins in accordance with the sections of the OATT addressing the filing of unexecuted Service Agreements. </w:t>
      </w:r>
    </w:p>
    <w:p w14:paraId="63E54ECE" w14:textId="77777777" w:rsidR="008B4530" w:rsidRPr="00E47933" w:rsidRDefault="008B4530" w:rsidP="008B4530">
      <w:pPr>
        <w:spacing w:after="0" w:line="360" w:lineRule="auto"/>
        <w:rPr>
          <w:rFonts w:ascii="Times New Roman" w:hAnsi="Times New Roman"/>
        </w:rPr>
      </w:pPr>
    </w:p>
    <w:p w14:paraId="63E54ECF" w14:textId="77777777" w:rsidR="008B4530" w:rsidRDefault="008369D8" w:rsidP="008B4530">
      <w:pPr>
        <w:spacing w:after="0" w:line="360" w:lineRule="auto"/>
        <w:rPr>
          <w:rFonts w:ascii="Times New Roman" w:hAnsi="Times New Roman"/>
        </w:rPr>
      </w:pPr>
      <w:r w:rsidRPr="00E54343">
        <w:rPr>
          <w:rFonts w:ascii="Times New Roman" w:hAnsi="Times New Roman"/>
          <w:b/>
        </w:rPr>
        <w:lastRenderedPageBreak/>
        <w:t>Services</w:t>
      </w:r>
      <w:r w:rsidRPr="00E47933">
        <w:rPr>
          <w:rFonts w:ascii="Times New Roman" w:hAnsi="Times New Roman"/>
        </w:rPr>
        <w:t xml:space="preserve"> means, collectively, the Scheduling Service, EAS and RAS; individually, a Service. </w:t>
      </w:r>
    </w:p>
    <w:p w14:paraId="63E54ED0" w14:textId="77777777" w:rsidR="008B4530" w:rsidRDefault="008B4530" w:rsidP="008B4530">
      <w:pPr>
        <w:spacing w:after="0" w:line="360" w:lineRule="auto"/>
        <w:rPr>
          <w:rFonts w:ascii="Times New Roman" w:hAnsi="Times New Roman"/>
        </w:rPr>
      </w:pPr>
    </w:p>
    <w:p w14:paraId="63E54ED1" w14:textId="634B50AC" w:rsidR="008B4530" w:rsidRDefault="008369D8" w:rsidP="008B4530">
      <w:pPr>
        <w:spacing w:after="0" w:line="360" w:lineRule="auto"/>
        <w:rPr>
          <w:rFonts w:ascii="Times New Roman" w:hAnsi="Times New Roman"/>
        </w:rPr>
      </w:pPr>
      <w:r w:rsidRPr="00440941">
        <w:rPr>
          <w:rFonts w:ascii="Times New Roman" w:hAnsi="Times New Roman"/>
          <w:b/>
        </w:rPr>
        <w:t>Settlement Financial Assurance</w:t>
      </w:r>
      <w:r>
        <w:rPr>
          <w:rFonts w:ascii="Times New Roman" w:hAnsi="Times New Roman"/>
        </w:rPr>
        <w:t xml:space="preserve"> is an amount of financial assurance required from a Designated FTR Participant awarded a bid in an FTR Auction.  This amount is calculated pursuant to Section VI.</w:t>
      </w:r>
      <w:r w:rsidR="00455345">
        <w:rPr>
          <w:rFonts w:ascii="Times New Roman" w:hAnsi="Times New Roman"/>
        </w:rPr>
        <w:t>C</w:t>
      </w:r>
      <w:r w:rsidR="00BB6CFC">
        <w:rPr>
          <w:rFonts w:ascii="Times New Roman" w:hAnsi="Times New Roman"/>
        </w:rPr>
        <w:t xml:space="preserve"> </w:t>
      </w:r>
      <w:r>
        <w:rPr>
          <w:rFonts w:ascii="Times New Roman" w:hAnsi="Times New Roman"/>
        </w:rPr>
        <w:t>of the ISO New England Financial Assurance Policy.</w:t>
      </w:r>
    </w:p>
    <w:p w14:paraId="63E54ED2" w14:textId="77777777" w:rsidR="008B4530" w:rsidRPr="00E47933" w:rsidRDefault="008B4530" w:rsidP="008B4530">
      <w:pPr>
        <w:spacing w:after="0" w:line="360" w:lineRule="auto"/>
        <w:rPr>
          <w:rFonts w:ascii="Times New Roman" w:hAnsi="Times New Roman"/>
        </w:rPr>
      </w:pPr>
    </w:p>
    <w:p w14:paraId="63E54ED3" w14:textId="5F288AC6" w:rsidR="008B4530" w:rsidRDefault="008369D8" w:rsidP="008B4530">
      <w:pPr>
        <w:spacing w:after="0" w:line="360" w:lineRule="auto"/>
        <w:rPr>
          <w:rFonts w:ascii="Times New Roman" w:hAnsi="Times New Roman"/>
        </w:rPr>
      </w:pPr>
      <w:r w:rsidRPr="00E54343">
        <w:rPr>
          <w:rFonts w:ascii="Times New Roman" w:hAnsi="Times New Roman"/>
          <w:b/>
        </w:rPr>
        <w:t>Settlement Only Resources</w:t>
      </w:r>
      <w:r w:rsidRPr="00E47933">
        <w:rPr>
          <w:rFonts w:ascii="Times New Roman" w:hAnsi="Times New Roman"/>
        </w:rPr>
        <w:t xml:space="preserve"> are generators of less than 5 MW </w:t>
      </w:r>
      <w:r w:rsidR="005C72FA" w:rsidRPr="007A1674">
        <w:rPr>
          <w:rFonts w:ascii="Times New Roman" w:hAnsi="Times New Roman"/>
        </w:rPr>
        <w:t>of maximum net output</w:t>
      </w:r>
      <w:r w:rsidR="005C72FA">
        <w:rPr>
          <w:rFonts w:ascii="Times New Roman" w:hAnsi="Times New Roman"/>
        </w:rPr>
        <w:t xml:space="preserve"> </w:t>
      </w:r>
      <w:r w:rsidR="005C72FA" w:rsidRPr="007A1674">
        <w:rPr>
          <w:rFonts w:ascii="Times New Roman" w:hAnsi="Times New Roman"/>
        </w:rPr>
        <w:t xml:space="preserve">when operating at </w:t>
      </w:r>
      <w:r w:rsidR="005C72FA">
        <w:rPr>
          <w:rFonts w:ascii="Times New Roman" w:hAnsi="Times New Roman"/>
        </w:rPr>
        <w:t xml:space="preserve">any temperature at </w:t>
      </w:r>
      <w:r w:rsidR="005C72FA" w:rsidRPr="007A1674">
        <w:rPr>
          <w:rFonts w:ascii="Times New Roman" w:hAnsi="Times New Roman"/>
        </w:rPr>
        <w:t>or above zero degrees Fahrenheit</w:t>
      </w:r>
      <w:r w:rsidR="005C72FA">
        <w:rPr>
          <w:rFonts w:ascii="Times New Roman" w:hAnsi="Times New Roman"/>
        </w:rPr>
        <w:t xml:space="preserve">, that meet the metering, interconnection and other requirements in </w:t>
      </w:r>
      <w:r>
        <w:rPr>
          <w:rFonts w:ascii="Times New Roman" w:hAnsi="Times New Roman"/>
        </w:rPr>
        <w:t xml:space="preserve">ISO New England Operating Procedure No. 14 </w:t>
      </w:r>
      <w:r w:rsidRPr="00E47933">
        <w:rPr>
          <w:rFonts w:ascii="Times New Roman" w:hAnsi="Times New Roman"/>
        </w:rPr>
        <w:t xml:space="preserve">and that have elected Settlement Only Resource treatment as described in </w:t>
      </w:r>
      <w:r>
        <w:rPr>
          <w:rFonts w:ascii="Times New Roman" w:hAnsi="Times New Roman"/>
        </w:rPr>
        <w:t>the ISO New England Manual for Registration and Performance Auditing</w:t>
      </w:r>
      <w:r w:rsidRPr="00E47933">
        <w:rPr>
          <w:rFonts w:ascii="Times New Roman" w:hAnsi="Times New Roman"/>
        </w:rPr>
        <w:t xml:space="preserve">. </w:t>
      </w:r>
    </w:p>
    <w:p w14:paraId="63E54ED4" w14:textId="77777777" w:rsidR="008B4530" w:rsidRPr="00E47933" w:rsidRDefault="008B4530" w:rsidP="008B4530">
      <w:pPr>
        <w:spacing w:after="0" w:line="360" w:lineRule="auto"/>
        <w:rPr>
          <w:rFonts w:ascii="Times New Roman" w:hAnsi="Times New Roman"/>
        </w:rPr>
      </w:pPr>
    </w:p>
    <w:p w14:paraId="63E54ED5" w14:textId="77777777" w:rsidR="008B4530" w:rsidRDefault="008369D8" w:rsidP="008B4530">
      <w:pPr>
        <w:spacing w:after="0" w:line="360" w:lineRule="auto"/>
        <w:rPr>
          <w:rFonts w:ascii="Times New Roman" w:hAnsi="Times New Roman"/>
        </w:rPr>
      </w:pPr>
      <w:r w:rsidRPr="00440941">
        <w:rPr>
          <w:rFonts w:ascii="Times New Roman" w:hAnsi="Times New Roman"/>
          <w:b/>
        </w:rPr>
        <w:t>Shortfall Funding Arrangement</w:t>
      </w:r>
      <w:r>
        <w:rPr>
          <w:rFonts w:ascii="Times New Roman" w:hAnsi="Times New Roman"/>
        </w:rPr>
        <w:t>, as specified in Section 5.1 of the ISO New England Billing Policy, is a separate financing arrangement that can be used to make up any non-congestion related differences between amounts received on Invoices and amounts due for ISO Charges in any bill issued.</w:t>
      </w:r>
    </w:p>
    <w:p w14:paraId="63E54ED6" w14:textId="77777777" w:rsidR="008B4530" w:rsidRDefault="008B4530" w:rsidP="008B4530">
      <w:pPr>
        <w:spacing w:after="0" w:line="360" w:lineRule="auto"/>
        <w:rPr>
          <w:rFonts w:ascii="Times New Roman" w:hAnsi="Times New Roman"/>
        </w:rPr>
      </w:pPr>
    </w:p>
    <w:p w14:paraId="63E54ED7" w14:textId="77777777" w:rsidR="008B4530" w:rsidRDefault="008369D8" w:rsidP="008B4530">
      <w:pPr>
        <w:spacing w:after="0" w:line="360" w:lineRule="auto"/>
        <w:rPr>
          <w:rFonts w:ascii="Times New Roman" w:hAnsi="Times New Roman"/>
        </w:rPr>
      </w:pPr>
      <w:r w:rsidRPr="00E54343">
        <w:rPr>
          <w:rFonts w:ascii="Times New Roman" w:hAnsi="Times New Roman"/>
          <w:b/>
        </w:rPr>
        <w:t>Short-Term</w:t>
      </w:r>
      <w:r w:rsidRPr="00E47933">
        <w:rPr>
          <w:rFonts w:ascii="Times New Roman" w:hAnsi="Times New Roman"/>
        </w:rPr>
        <w:t xml:space="preserve"> is a period of less than one year. </w:t>
      </w:r>
    </w:p>
    <w:p w14:paraId="63E54ED8" w14:textId="77777777" w:rsidR="008B4530" w:rsidRDefault="008B4530" w:rsidP="008B4530">
      <w:pPr>
        <w:spacing w:after="0" w:line="360" w:lineRule="auto"/>
        <w:rPr>
          <w:rFonts w:ascii="Times New Roman" w:hAnsi="Times New Roman"/>
        </w:rPr>
      </w:pPr>
    </w:p>
    <w:p w14:paraId="63E54ED9" w14:textId="77777777" w:rsidR="008B4530" w:rsidRDefault="008369D8" w:rsidP="008B4530">
      <w:pPr>
        <w:spacing w:after="0" w:line="360" w:lineRule="auto"/>
        <w:rPr>
          <w:rFonts w:ascii="Times New Roman" w:hAnsi="Times New Roman"/>
        </w:rPr>
      </w:pPr>
      <w:r w:rsidRPr="009C43A5">
        <w:rPr>
          <w:rFonts w:ascii="Times New Roman" w:hAnsi="Times New Roman"/>
          <w:b/>
        </w:rPr>
        <w:t>Significantly Reduced Congestion Costs</w:t>
      </w:r>
      <w:r>
        <w:rPr>
          <w:rFonts w:ascii="Times New Roman" w:hAnsi="Times New Roman"/>
        </w:rPr>
        <w:t xml:space="preserve"> are defined in Section III.G.2.2 of Appendix G to Market Rule 1.</w:t>
      </w:r>
    </w:p>
    <w:p w14:paraId="63E54EDA" w14:textId="77777777" w:rsidR="008B4530" w:rsidRPr="00E47933" w:rsidRDefault="008B4530" w:rsidP="008B4530">
      <w:pPr>
        <w:spacing w:after="0" w:line="360" w:lineRule="auto"/>
        <w:rPr>
          <w:rFonts w:ascii="Times New Roman" w:hAnsi="Times New Roman"/>
        </w:rPr>
      </w:pPr>
    </w:p>
    <w:p w14:paraId="63E54EDB" w14:textId="77777777" w:rsidR="008B4530" w:rsidRDefault="008369D8" w:rsidP="008B4530">
      <w:pPr>
        <w:spacing w:after="0" w:line="360" w:lineRule="auto"/>
        <w:rPr>
          <w:rFonts w:ascii="Times New Roman" w:hAnsi="Times New Roman"/>
        </w:rPr>
      </w:pPr>
      <w:r w:rsidRPr="00E54343">
        <w:rPr>
          <w:rFonts w:ascii="Times New Roman" w:hAnsi="Times New Roman"/>
          <w:b/>
        </w:rPr>
        <w:t xml:space="preserve">SMD </w:t>
      </w:r>
      <w:r w:rsidRPr="00EF71DF">
        <w:rPr>
          <w:rFonts w:ascii="Times New Roman" w:hAnsi="Times New Roman"/>
          <w:b/>
        </w:rPr>
        <w:t>Effective Date</w:t>
      </w:r>
      <w:r w:rsidRPr="00E47933">
        <w:rPr>
          <w:rFonts w:ascii="Times New Roman" w:hAnsi="Times New Roman"/>
        </w:rPr>
        <w:t xml:space="preserve"> is March 1, 2003. </w:t>
      </w:r>
    </w:p>
    <w:p w14:paraId="63E54EDC" w14:textId="77777777" w:rsidR="008B4530" w:rsidRPr="00E47933" w:rsidRDefault="008B4530" w:rsidP="008B4530">
      <w:pPr>
        <w:spacing w:after="0" w:line="360" w:lineRule="auto"/>
        <w:rPr>
          <w:rFonts w:ascii="Times New Roman" w:hAnsi="Times New Roman"/>
        </w:rPr>
      </w:pPr>
    </w:p>
    <w:p w14:paraId="63E54EDD" w14:textId="77777777" w:rsidR="008B4530" w:rsidRDefault="008369D8" w:rsidP="008B4530">
      <w:pPr>
        <w:spacing w:after="0" w:line="360" w:lineRule="auto"/>
        <w:rPr>
          <w:rFonts w:ascii="Times New Roman" w:hAnsi="Times New Roman"/>
        </w:rPr>
      </w:pPr>
      <w:r w:rsidRPr="00E54343">
        <w:rPr>
          <w:rFonts w:ascii="Times New Roman" w:hAnsi="Times New Roman"/>
          <w:b/>
        </w:rPr>
        <w:t>Solutions Study</w:t>
      </w:r>
      <w:r w:rsidRPr="00E47933">
        <w:rPr>
          <w:rFonts w:ascii="Times New Roman" w:hAnsi="Times New Roman"/>
        </w:rPr>
        <w:t xml:space="preserve"> is described in Section 4.2(b) of Attachment K to the OATT. </w:t>
      </w:r>
    </w:p>
    <w:p w14:paraId="63E54EDE" w14:textId="77777777" w:rsidR="008B4530" w:rsidRPr="00E47933" w:rsidRDefault="008B4530" w:rsidP="008B4530">
      <w:pPr>
        <w:spacing w:after="0" w:line="360" w:lineRule="auto"/>
        <w:rPr>
          <w:rFonts w:ascii="Times New Roman" w:hAnsi="Times New Roman"/>
        </w:rPr>
      </w:pPr>
    </w:p>
    <w:p w14:paraId="63E54EDF" w14:textId="77777777" w:rsidR="008B4530" w:rsidRDefault="008369D8" w:rsidP="008B4530">
      <w:pPr>
        <w:spacing w:after="0" w:line="360" w:lineRule="auto"/>
        <w:rPr>
          <w:rFonts w:ascii="Times New Roman" w:hAnsi="Times New Roman"/>
        </w:rPr>
      </w:pPr>
      <w:r w:rsidRPr="00041F41">
        <w:rPr>
          <w:rFonts w:ascii="Times New Roman" w:hAnsi="Times New Roman"/>
          <w:b/>
        </w:rPr>
        <w:t>Special Constraint Resource</w:t>
      </w:r>
      <w:r>
        <w:rPr>
          <w:rFonts w:ascii="Times New Roman" w:hAnsi="Times New Roman"/>
          <w:b/>
        </w:rPr>
        <w:t xml:space="preserve"> (SCR)</w:t>
      </w:r>
      <w:r w:rsidRPr="00E47933">
        <w:rPr>
          <w:rFonts w:ascii="Times New Roman" w:hAnsi="Times New Roman"/>
        </w:rPr>
        <w:t xml:space="preserve"> </w:t>
      </w:r>
      <w:r>
        <w:rPr>
          <w:rFonts w:ascii="Times New Roman" w:hAnsi="Times New Roman"/>
        </w:rPr>
        <w:t>is a</w:t>
      </w:r>
      <w:r w:rsidRPr="00E47933">
        <w:rPr>
          <w:rFonts w:ascii="Times New Roman" w:hAnsi="Times New Roman"/>
        </w:rPr>
        <w:t xml:space="preserve"> Resource that provide</w:t>
      </w:r>
      <w:r>
        <w:rPr>
          <w:rFonts w:ascii="Times New Roman" w:hAnsi="Times New Roman"/>
        </w:rPr>
        <w:t>s</w:t>
      </w:r>
      <w:r w:rsidRPr="00E47933">
        <w:rPr>
          <w:rFonts w:ascii="Times New Roman" w:hAnsi="Times New Roman"/>
        </w:rPr>
        <w:t xml:space="preserve"> Special Constraint Resource Service under Schedule 19 of</w:t>
      </w:r>
      <w:r>
        <w:rPr>
          <w:rFonts w:ascii="Times New Roman" w:hAnsi="Times New Roman"/>
        </w:rPr>
        <w:t xml:space="preserve"> the OATT</w:t>
      </w:r>
      <w:r w:rsidRPr="00E47933">
        <w:rPr>
          <w:rFonts w:ascii="Times New Roman" w:hAnsi="Times New Roman"/>
        </w:rPr>
        <w:t xml:space="preserve">. </w:t>
      </w:r>
    </w:p>
    <w:p w14:paraId="63E54EE0" w14:textId="77777777" w:rsidR="008B4530" w:rsidRDefault="008B4530" w:rsidP="008B4530">
      <w:pPr>
        <w:spacing w:after="0" w:line="360" w:lineRule="auto"/>
        <w:rPr>
          <w:rFonts w:ascii="Times New Roman" w:hAnsi="Times New Roman"/>
        </w:rPr>
      </w:pPr>
    </w:p>
    <w:p w14:paraId="63E54EE1" w14:textId="77777777" w:rsidR="008B4530" w:rsidRDefault="008369D8" w:rsidP="008B4530">
      <w:pPr>
        <w:spacing w:after="0" w:line="360" w:lineRule="auto"/>
        <w:rPr>
          <w:rFonts w:ascii="Times New Roman" w:hAnsi="Times New Roman"/>
        </w:rPr>
      </w:pPr>
      <w:r w:rsidRPr="00E831CF">
        <w:rPr>
          <w:rFonts w:ascii="Times New Roman" w:hAnsi="Times New Roman"/>
          <w:b/>
        </w:rPr>
        <w:t>Special Constraint Resource Service</w:t>
      </w:r>
      <w:r>
        <w:rPr>
          <w:rFonts w:ascii="Times New Roman" w:hAnsi="Times New Roman"/>
        </w:rPr>
        <w:t xml:space="preserve"> is the form of Ancillary Service described in Schedule 19 of the OATT.</w:t>
      </w:r>
    </w:p>
    <w:p w14:paraId="63E54EE2" w14:textId="77777777" w:rsidR="008B4530" w:rsidRDefault="008B4530" w:rsidP="008B4530">
      <w:pPr>
        <w:spacing w:after="0" w:line="360" w:lineRule="auto"/>
        <w:rPr>
          <w:rFonts w:ascii="Times New Roman" w:hAnsi="Times New Roman"/>
        </w:rPr>
      </w:pPr>
    </w:p>
    <w:p w14:paraId="63E54EE3" w14:textId="77777777" w:rsidR="008B4530" w:rsidRDefault="008369D8" w:rsidP="008B4530">
      <w:pPr>
        <w:spacing w:after="0" w:line="360" w:lineRule="auto"/>
        <w:rPr>
          <w:rFonts w:ascii="Times New Roman" w:hAnsi="Times New Roman"/>
        </w:rPr>
      </w:pPr>
      <w:r w:rsidRPr="00C42528">
        <w:rPr>
          <w:rFonts w:ascii="Times New Roman" w:hAnsi="Times New Roman"/>
          <w:b/>
        </w:rPr>
        <w:t xml:space="preserve">Specified-Term </w:t>
      </w:r>
      <w:proofErr w:type="spellStart"/>
      <w:r w:rsidRPr="00C42528">
        <w:rPr>
          <w:rFonts w:ascii="Times New Roman" w:hAnsi="Times New Roman"/>
          <w:b/>
        </w:rPr>
        <w:t>Blackstart</w:t>
      </w:r>
      <w:proofErr w:type="spellEnd"/>
      <w:r w:rsidRPr="00C42528">
        <w:rPr>
          <w:rFonts w:ascii="Times New Roman" w:hAnsi="Times New Roman"/>
          <w:b/>
        </w:rPr>
        <w:t xml:space="preserve"> Capital Payment</w:t>
      </w:r>
      <w:r>
        <w:rPr>
          <w:rFonts w:ascii="Times New Roman" w:hAnsi="Times New Roman"/>
        </w:rPr>
        <w:t xml:space="preserve"> is the annual compensation level, as calculated pursuant to Section 5.1 of Schedule 16 of the OATT, for a Designated </w:t>
      </w:r>
      <w:proofErr w:type="spellStart"/>
      <w:r>
        <w:rPr>
          <w:rFonts w:ascii="Times New Roman" w:hAnsi="Times New Roman"/>
        </w:rPr>
        <w:t>Blackstart</w:t>
      </w:r>
      <w:proofErr w:type="spellEnd"/>
      <w:r>
        <w:rPr>
          <w:rFonts w:ascii="Times New Roman" w:hAnsi="Times New Roman"/>
        </w:rPr>
        <w:t xml:space="preserve"> Resource’s capital </w:t>
      </w:r>
      <w:proofErr w:type="spellStart"/>
      <w:r>
        <w:rPr>
          <w:rFonts w:ascii="Times New Roman" w:hAnsi="Times New Roman"/>
        </w:rPr>
        <w:t>Blackstart</w:t>
      </w:r>
      <w:proofErr w:type="spellEnd"/>
      <w:r>
        <w:rPr>
          <w:rFonts w:ascii="Times New Roman" w:hAnsi="Times New Roman"/>
        </w:rPr>
        <w:t xml:space="preserve"> Equipment costs associated with the provision of </w:t>
      </w:r>
      <w:proofErr w:type="spellStart"/>
      <w:r>
        <w:rPr>
          <w:rFonts w:ascii="Times New Roman" w:hAnsi="Times New Roman"/>
        </w:rPr>
        <w:t>Blackstart</w:t>
      </w:r>
      <w:proofErr w:type="spellEnd"/>
      <w:r>
        <w:rPr>
          <w:rFonts w:ascii="Times New Roman" w:hAnsi="Times New Roman"/>
        </w:rPr>
        <w:t xml:space="preserve"> Service (except for capital costs associated </w:t>
      </w:r>
      <w:r>
        <w:rPr>
          <w:rFonts w:ascii="Times New Roman" w:hAnsi="Times New Roman"/>
        </w:rPr>
        <w:lastRenderedPageBreak/>
        <w:t xml:space="preserve">with adhering to NERC Critical Infrastructure Protection Reliability Standards as part of </w:t>
      </w:r>
      <w:proofErr w:type="spellStart"/>
      <w:r>
        <w:rPr>
          <w:rFonts w:ascii="Times New Roman" w:hAnsi="Times New Roman"/>
        </w:rPr>
        <w:t>Blackstart</w:t>
      </w:r>
      <w:proofErr w:type="spellEnd"/>
      <w:r>
        <w:rPr>
          <w:rFonts w:ascii="Times New Roman" w:hAnsi="Times New Roman"/>
        </w:rPr>
        <w:t xml:space="preserve"> Service).</w:t>
      </w:r>
    </w:p>
    <w:p w14:paraId="18B887B4" w14:textId="77777777" w:rsidR="008B29B2" w:rsidRPr="00C42528" w:rsidRDefault="008B29B2" w:rsidP="008B4530">
      <w:pPr>
        <w:spacing w:after="0" w:line="360" w:lineRule="auto"/>
        <w:rPr>
          <w:rFonts w:ascii="Times New Roman" w:hAnsi="Times New Roman"/>
          <w:caps/>
        </w:rPr>
      </w:pPr>
    </w:p>
    <w:p w14:paraId="63E54EE4" w14:textId="346EC641" w:rsidR="008B4530" w:rsidRDefault="008B29B2" w:rsidP="008B4530">
      <w:pPr>
        <w:spacing w:after="0" w:line="360" w:lineRule="auto"/>
        <w:rPr>
          <w:rFonts w:ascii="Times New Roman" w:hAnsi="Times New Roman"/>
          <w:color w:val="000000"/>
        </w:rPr>
      </w:pPr>
      <w:bookmarkStart w:id="24" w:name="DefofSPR"/>
      <w:r w:rsidRPr="008B29B2">
        <w:rPr>
          <w:rFonts w:ascii="Times New Roman" w:hAnsi="Times New Roman"/>
          <w:b/>
        </w:rPr>
        <w:t>Sponsored Policy Resource</w:t>
      </w:r>
      <w:r w:rsidRPr="008B29B2">
        <w:rPr>
          <w:rFonts w:ascii="Times New Roman" w:hAnsi="Times New Roman"/>
        </w:rPr>
        <w:t xml:space="preserve"> </w:t>
      </w:r>
      <w:bookmarkEnd w:id="24"/>
      <w:r w:rsidRPr="008B29B2">
        <w:rPr>
          <w:rFonts w:ascii="Times New Roman" w:hAnsi="Times New Roman"/>
        </w:rPr>
        <w:t xml:space="preserve">is a New Capacity Resource that: </w:t>
      </w:r>
      <w:r w:rsidRPr="008B29B2">
        <w:rPr>
          <w:rFonts w:ascii="Times New Roman" w:hAnsi="Times New Roman"/>
          <w:color w:val="000000"/>
        </w:rPr>
        <w:t>receives an out-of-market revenue source supported by a government-regulated rate, charge or other regulated cost recovery mechanism, and; qualifies as a renewable, clean or alternative energy resource under a renewable energy portfolio standard, clean energy standard, alternative energy portfolio standard, renewable energy goal, or clean energy goal enacted (either by statute or regulation) in the New England state from which the resource receives the out-of-market revenue source and that is in effect on January 1, 2018.</w:t>
      </w:r>
    </w:p>
    <w:p w14:paraId="7A3AC0EE" w14:textId="77777777" w:rsidR="008B29B2" w:rsidRDefault="008B29B2" w:rsidP="008B4530">
      <w:pPr>
        <w:spacing w:after="0" w:line="360" w:lineRule="auto"/>
        <w:rPr>
          <w:rFonts w:ascii="Times New Roman" w:hAnsi="Times New Roman"/>
        </w:rPr>
      </w:pPr>
    </w:p>
    <w:p w14:paraId="63E54EE5" w14:textId="77777777" w:rsidR="008B4530" w:rsidRDefault="008369D8" w:rsidP="008B4530">
      <w:pPr>
        <w:spacing w:after="0" w:line="360" w:lineRule="auto"/>
        <w:rPr>
          <w:rFonts w:ascii="Times New Roman" w:hAnsi="Times New Roman"/>
        </w:rPr>
      </w:pPr>
      <w:r w:rsidRPr="007B7189">
        <w:rPr>
          <w:rFonts w:ascii="Times New Roman" w:hAnsi="Times New Roman"/>
          <w:b/>
        </w:rPr>
        <w:t>Stage One Proposal</w:t>
      </w:r>
      <w:r>
        <w:rPr>
          <w:rFonts w:ascii="Times New Roman" w:hAnsi="Times New Roman"/>
        </w:rPr>
        <w:t xml:space="preserve"> is a first round submission, as defined in Sections 4A.5 of Attachment K of the OATT, of a proposal for a Public Policy Transmission Upgrade by a Qualified Transmission Project Sponsor.</w:t>
      </w:r>
    </w:p>
    <w:p w14:paraId="63E54EE6" w14:textId="77777777" w:rsidR="008B4530" w:rsidRDefault="008B4530" w:rsidP="008B4530">
      <w:pPr>
        <w:spacing w:after="0" w:line="360" w:lineRule="auto"/>
        <w:rPr>
          <w:rFonts w:ascii="Times New Roman" w:hAnsi="Times New Roman"/>
        </w:rPr>
      </w:pPr>
    </w:p>
    <w:p w14:paraId="63E54EE7" w14:textId="77777777" w:rsidR="008B4530" w:rsidRDefault="008369D8" w:rsidP="008B4530">
      <w:pPr>
        <w:spacing w:after="0" w:line="360" w:lineRule="auto"/>
        <w:rPr>
          <w:rFonts w:ascii="Times New Roman" w:hAnsi="Times New Roman"/>
        </w:rPr>
      </w:pPr>
      <w:r w:rsidRPr="007B7189">
        <w:rPr>
          <w:rFonts w:ascii="Times New Roman" w:hAnsi="Times New Roman"/>
          <w:b/>
        </w:rPr>
        <w:t>Stage Two Solution</w:t>
      </w:r>
      <w:r>
        <w:rPr>
          <w:rFonts w:ascii="Times New Roman" w:hAnsi="Times New Roman"/>
        </w:rPr>
        <w:t xml:space="preserve"> is a second round submission, as defined in Section 4A.5 of Attachment K of the OATT, of a proposal for a Public Policy Transmission Upgrade by a Qualified Transmission Project Sponsor.</w:t>
      </w:r>
    </w:p>
    <w:p w14:paraId="63E54EE8" w14:textId="77777777" w:rsidR="008B4530" w:rsidRDefault="008B4530" w:rsidP="008B4530">
      <w:pPr>
        <w:spacing w:after="0" w:line="360" w:lineRule="auto"/>
        <w:rPr>
          <w:rFonts w:ascii="Times New Roman" w:hAnsi="Times New Roman"/>
        </w:rPr>
      </w:pPr>
    </w:p>
    <w:p w14:paraId="113C7A59" w14:textId="77777777" w:rsidR="00541A79" w:rsidRPr="006B0702" w:rsidRDefault="00541A79" w:rsidP="00541A79">
      <w:pPr>
        <w:spacing w:after="0" w:line="360" w:lineRule="auto"/>
        <w:rPr>
          <w:ins w:id="25" w:author="Author"/>
          <w:rFonts w:ascii="Times New Roman" w:hAnsi="Times New Roman"/>
        </w:rPr>
      </w:pPr>
      <w:ins w:id="26" w:author="Author">
        <w:r>
          <w:rPr>
            <w:rFonts w:ascii="Times New Roman" w:hAnsi="Times New Roman"/>
            <w:b/>
          </w:rPr>
          <w:t xml:space="preserve">Stakeholder-Requested Scenario </w:t>
        </w:r>
        <w:r w:rsidRPr="00E47933">
          <w:rPr>
            <w:rFonts w:ascii="Times New Roman" w:hAnsi="Times New Roman"/>
          </w:rPr>
          <w:t xml:space="preserve">is </w:t>
        </w:r>
        <w:r>
          <w:rPr>
            <w:rFonts w:ascii="Times New Roman" w:hAnsi="Times New Roman"/>
          </w:rPr>
          <w:t>an Economic Study reference scenario that is described</w:t>
        </w:r>
        <w:r w:rsidRPr="00E47933">
          <w:rPr>
            <w:rFonts w:ascii="Times New Roman" w:hAnsi="Times New Roman"/>
          </w:rPr>
          <w:t xml:space="preserve"> in Section </w:t>
        </w:r>
        <w:r>
          <w:rPr>
            <w:rFonts w:ascii="Times New Roman" w:hAnsi="Times New Roman"/>
          </w:rPr>
          <w:t>17.2(d)</w:t>
        </w:r>
        <w:r w:rsidRPr="00E47933">
          <w:rPr>
            <w:rFonts w:ascii="Times New Roman" w:hAnsi="Times New Roman"/>
          </w:rPr>
          <w:t xml:space="preserve"> of Attachment K to the OATT</w:t>
        </w:r>
        <w:r>
          <w:rPr>
            <w:rFonts w:ascii="Times New Roman" w:hAnsi="Times New Roman"/>
          </w:rPr>
          <w:t>.</w:t>
        </w:r>
      </w:ins>
    </w:p>
    <w:p w14:paraId="582E6792" w14:textId="77777777" w:rsidR="00541A79" w:rsidRDefault="00541A79" w:rsidP="00541A79">
      <w:pPr>
        <w:spacing w:after="0" w:line="360" w:lineRule="auto"/>
        <w:rPr>
          <w:ins w:id="27" w:author="Author"/>
          <w:rFonts w:ascii="Times New Roman" w:hAnsi="Times New Roman"/>
          <w:b/>
        </w:rPr>
      </w:pPr>
    </w:p>
    <w:p w14:paraId="63E54EE9" w14:textId="242F26BE" w:rsidR="008B4530" w:rsidRDefault="008369D8" w:rsidP="008B4530">
      <w:pPr>
        <w:spacing w:after="0" w:line="360" w:lineRule="auto"/>
        <w:rPr>
          <w:rFonts w:ascii="Times New Roman" w:hAnsi="Times New Roman"/>
        </w:rPr>
      </w:pPr>
      <w:r w:rsidRPr="00165A94">
        <w:rPr>
          <w:rFonts w:ascii="Times New Roman" w:hAnsi="Times New Roman"/>
          <w:b/>
        </w:rPr>
        <w:t xml:space="preserve">Standard </w:t>
      </w:r>
      <w:proofErr w:type="spellStart"/>
      <w:r w:rsidRPr="00165A94">
        <w:rPr>
          <w:rFonts w:ascii="Times New Roman" w:hAnsi="Times New Roman"/>
          <w:b/>
        </w:rPr>
        <w:t>Blackstart</w:t>
      </w:r>
      <w:proofErr w:type="spellEnd"/>
      <w:r w:rsidRPr="00165A94">
        <w:rPr>
          <w:rFonts w:ascii="Times New Roman" w:hAnsi="Times New Roman"/>
          <w:b/>
        </w:rPr>
        <w:t xml:space="preserve"> Capital Payment</w:t>
      </w:r>
      <w:r>
        <w:rPr>
          <w:rFonts w:ascii="Times New Roman" w:hAnsi="Times New Roman"/>
        </w:rPr>
        <w:t xml:space="preserve"> is the annual compensation level, as calculated pursuant to Section 5.1 of Schedule 16 of the OATT, for a Designated </w:t>
      </w:r>
      <w:proofErr w:type="spellStart"/>
      <w:r>
        <w:rPr>
          <w:rFonts w:ascii="Times New Roman" w:hAnsi="Times New Roman"/>
        </w:rPr>
        <w:t>Blackstart</w:t>
      </w:r>
      <w:proofErr w:type="spellEnd"/>
      <w:r>
        <w:rPr>
          <w:rFonts w:ascii="Times New Roman" w:hAnsi="Times New Roman"/>
        </w:rPr>
        <w:t xml:space="preserve"> Resource’s capital </w:t>
      </w:r>
      <w:proofErr w:type="spellStart"/>
      <w:r>
        <w:rPr>
          <w:rFonts w:ascii="Times New Roman" w:hAnsi="Times New Roman"/>
        </w:rPr>
        <w:t>Blackstart</w:t>
      </w:r>
      <w:proofErr w:type="spellEnd"/>
      <w:r>
        <w:rPr>
          <w:rFonts w:ascii="Times New Roman" w:hAnsi="Times New Roman"/>
        </w:rPr>
        <w:t xml:space="preserve"> Equipment costs associated with the provision of </w:t>
      </w:r>
      <w:proofErr w:type="spellStart"/>
      <w:r>
        <w:rPr>
          <w:rFonts w:ascii="Times New Roman" w:hAnsi="Times New Roman"/>
        </w:rPr>
        <w:t>Blackstart</w:t>
      </w:r>
      <w:proofErr w:type="spellEnd"/>
      <w:r>
        <w:rPr>
          <w:rFonts w:ascii="Times New Roman" w:hAnsi="Times New Roman"/>
        </w:rPr>
        <w:t xml:space="preserve"> Service (except for capital costs associated with adhering to NERC Critical Infrastructure Protection Reliability Standards as part of </w:t>
      </w:r>
      <w:proofErr w:type="spellStart"/>
      <w:r>
        <w:rPr>
          <w:rFonts w:ascii="Times New Roman" w:hAnsi="Times New Roman"/>
        </w:rPr>
        <w:t>Blackstart</w:t>
      </w:r>
      <w:proofErr w:type="spellEnd"/>
      <w:r>
        <w:rPr>
          <w:rFonts w:ascii="Times New Roman" w:hAnsi="Times New Roman"/>
        </w:rPr>
        <w:t xml:space="preserve"> Service).</w:t>
      </w:r>
    </w:p>
    <w:p w14:paraId="63E54EEA" w14:textId="77777777" w:rsidR="008B4530" w:rsidRPr="00E47933" w:rsidRDefault="008B4530" w:rsidP="008B4530">
      <w:pPr>
        <w:spacing w:after="0" w:line="360" w:lineRule="auto"/>
        <w:rPr>
          <w:rFonts w:ascii="Times New Roman" w:hAnsi="Times New Roman"/>
        </w:rPr>
      </w:pPr>
    </w:p>
    <w:p w14:paraId="63E54EEB" w14:textId="77777777" w:rsidR="008B4530" w:rsidRDefault="008369D8" w:rsidP="008B4530">
      <w:pPr>
        <w:spacing w:after="0" w:line="360" w:lineRule="auto"/>
        <w:rPr>
          <w:rFonts w:ascii="Times New Roman" w:hAnsi="Times New Roman"/>
        </w:rPr>
      </w:pPr>
      <w:r w:rsidRPr="00041F41">
        <w:rPr>
          <w:rFonts w:ascii="Times New Roman" w:hAnsi="Times New Roman"/>
          <w:b/>
        </w:rPr>
        <w:t>Start-of-Round Price</w:t>
      </w:r>
      <w:r w:rsidRPr="00E47933">
        <w:rPr>
          <w:rFonts w:ascii="Times New Roman" w:hAnsi="Times New Roman"/>
        </w:rPr>
        <w:t xml:space="preserve"> is the highest price associated with a round of a Forward Capacity Auction as described in Section III.13.2.3.1 of Market Rule 1. </w:t>
      </w:r>
    </w:p>
    <w:p w14:paraId="63E54EEC" w14:textId="77777777" w:rsidR="008B4530" w:rsidRPr="00E47933" w:rsidRDefault="008B4530" w:rsidP="008B4530">
      <w:pPr>
        <w:spacing w:after="0" w:line="360" w:lineRule="auto"/>
        <w:rPr>
          <w:rFonts w:ascii="Times New Roman" w:hAnsi="Times New Roman"/>
        </w:rPr>
      </w:pPr>
    </w:p>
    <w:p w14:paraId="63E54EED" w14:textId="4F995D9F" w:rsidR="008B4530" w:rsidRDefault="008369D8" w:rsidP="008B4530">
      <w:pPr>
        <w:spacing w:after="0" w:line="360" w:lineRule="auto"/>
        <w:rPr>
          <w:rFonts w:ascii="Times New Roman" w:hAnsi="Times New Roman"/>
        </w:rPr>
      </w:pPr>
      <w:r w:rsidRPr="00041F41">
        <w:rPr>
          <w:rFonts w:ascii="Times New Roman" w:hAnsi="Times New Roman"/>
          <w:b/>
        </w:rPr>
        <w:t>Start-Up Fee</w:t>
      </w:r>
      <w:r w:rsidRPr="00E47933">
        <w:rPr>
          <w:rFonts w:ascii="Times New Roman" w:hAnsi="Times New Roman"/>
        </w:rPr>
        <w:t xml:space="preserve"> is the amount, in dollars, that must be paid for a </w:t>
      </w:r>
      <w:r w:rsidR="00647646">
        <w:rPr>
          <w:rFonts w:ascii="Times New Roman" w:hAnsi="Times New Roman"/>
        </w:rPr>
        <w:t xml:space="preserve">Generator Asset </w:t>
      </w:r>
      <w:r w:rsidRPr="00E47933">
        <w:rPr>
          <w:rFonts w:ascii="Times New Roman" w:hAnsi="Times New Roman"/>
        </w:rPr>
        <w:t xml:space="preserve">to Market Participants with an Ownership Share in the </w:t>
      </w:r>
      <w:r w:rsidR="00647646">
        <w:rPr>
          <w:rFonts w:ascii="Times New Roman" w:hAnsi="Times New Roman"/>
        </w:rPr>
        <w:t>Generator Asset</w:t>
      </w:r>
      <w:r w:rsidRPr="00E47933">
        <w:rPr>
          <w:rFonts w:ascii="Times New Roman" w:hAnsi="Times New Roman"/>
        </w:rPr>
        <w:t xml:space="preserve"> each time the </w:t>
      </w:r>
      <w:r w:rsidR="00647646">
        <w:rPr>
          <w:rFonts w:ascii="Times New Roman" w:hAnsi="Times New Roman"/>
        </w:rPr>
        <w:t>Generator Asset</w:t>
      </w:r>
      <w:r w:rsidRPr="00E47933">
        <w:rPr>
          <w:rFonts w:ascii="Times New Roman" w:hAnsi="Times New Roman"/>
        </w:rPr>
        <w:t xml:space="preserve"> is scheduled in the New England Markets to start-up. </w:t>
      </w:r>
    </w:p>
    <w:p w14:paraId="63E54EEE" w14:textId="77777777" w:rsidR="008B4530" w:rsidRDefault="008B4530" w:rsidP="008B4530">
      <w:pPr>
        <w:spacing w:after="0" w:line="360" w:lineRule="auto"/>
        <w:rPr>
          <w:rFonts w:ascii="Times New Roman" w:hAnsi="Times New Roman"/>
        </w:rPr>
      </w:pPr>
    </w:p>
    <w:p w14:paraId="63E54EEF" w14:textId="77777777" w:rsidR="008B4530" w:rsidRPr="00E47933" w:rsidRDefault="008369D8" w:rsidP="008B4530">
      <w:pPr>
        <w:spacing w:after="0" w:line="360" w:lineRule="auto"/>
        <w:rPr>
          <w:rFonts w:ascii="Times New Roman" w:hAnsi="Times New Roman"/>
        </w:rPr>
      </w:pPr>
      <w:r w:rsidRPr="003A4F91">
        <w:rPr>
          <w:rFonts w:ascii="Times New Roman" w:hAnsi="Times New Roman"/>
          <w:b/>
        </w:rPr>
        <w:lastRenderedPageBreak/>
        <w:t>Start-Up Time</w:t>
      </w:r>
      <w:r>
        <w:rPr>
          <w:rFonts w:ascii="Times New Roman" w:hAnsi="Times New Roman"/>
        </w:rPr>
        <w:t xml:space="preserve"> is the time it takes the Generator Asset, after synchronizing to the system, to reach its Economic Minimum Limit and, for </w:t>
      </w:r>
      <w:proofErr w:type="spellStart"/>
      <w:r>
        <w:rPr>
          <w:rFonts w:ascii="Times New Roman" w:hAnsi="Times New Roman"/>
        </w:rPr>
        <w:t>dispatchable</w:t>
      </w:r>
      <w:proofErr w:type="spellEnd"/>
      <w:r>
        <w:rPr>
          <w:rFonts w:ascii="Times New Roman" w:hAnsi="Times New Roman"/>
        </w:rPr>
        <w:t xml:space="preserve"> Generator Assets, be ready for further dispatch by the ISO.</w:t>
      </w:r>
    </w:p>
    <w:p w14:paraId="63E54EF0" w14:textId="77777777" w:rsidR="008B4530" w:rsidRDefault="008B4530" w:rsidP="008B4530">
      <w:pPr>
        <w:spacing w:after="0" w:line="360" w:lineRule="auto"/>
        <w:rPr>
          <w:rFonts w:ascii="Times New Roman" w:hAnsi="Times New Roman"/>
        </w:rPr>
      </w:pPr>
    </w:p>
    <w:p w14:paraId="63E54EF1" w14:textId="77777777" w:rsidR="008B4530" w:rsidRDefault="008369D8" w:rsidP="008B4530">
      <w:pPr>
        <w:spacing w:after="0" w:line="360" w:lineRule="auto"/>
        <w:rPr>
          <w:rFonts w:ascii="Times New Roman" w:hAnsi="Times New Roman"/>
        </w:rPr>
      </w:pPr>
      <w:r w:rsidRPr="00041F41">
        <w:rPr>
          <w:rFonts w:ascii="Times New Roman" w:hAnsi="Times New Roman"/>
          <w:b/>
        </w:rPr>
        <w:t>State Estimator</w:t>
      </w:r>
      <w:r w:rsidRPr="00E47933">
        <w:rPr>
          <w:rFonts w:ascii="Times New Roman" w:hAnsi="Times New Roman"/>
        </w:rPr>
        <w:t xml:space="preserve"> means the computer model of power flows specified in Section III.2.3 of Market Rule 1. </w:t>
      </w:r>
    </w:p>
    <w:p w14:paraId="63E54EF2" w14:textId="77777777" w:rsidR="008B4530" w:rsidRDefault="008B4530" w:rsidP="008B4530">
      <w:pPr>
        <w:spacing w:after="0" w:line="360" w:lineRule="auto"/>
        <w:rPr>
          <w:rFonts w:ascii="Times New Roman" w:hAnsi="Times New Roman"/>
        </w:rPr>
      </w:pPr>
    </w:p>
    <w:p w14:paraId="63E54EF3" w14:textId="77777777" w:rsidR="008B4530" w:rsidRPr="00E47933" w:rsidRDefault="008369D8" w:rsidP="008B4530">
      <w:pPr>
        <w:spacing w:after="0" w:line="360" w:lineRule="auto"/>
        <w:rPr>
          <w:rFonts w:ascii="Times New Roman" w:hAnsi="Times New Roman"/>
        </w:rPr>
      </w:pPr>
      <w:r w:rsidRPr="00440941">
        <w:rPr>
          <w:rFonts w:ascii="Times New Roman" w:hAnsi="Times New Roman"/>
          <w:b/>
        </w:rPr>
        <w:t>Statements</w:t>
      </w:r>
      <w:r>
        <w:rPr>
          <w:rFonts w:ascii="Times New Roman" w:hAnsi="Times New Roman"/>
        </w:rPr>
        <w:t>, for the purpose of the ISO New England Billing Policy, refer to both Invoices and Remittance Advices.</w:t>
      </w:r>
    </w:p>
    <w:p w14:paraId="63E54EF4" w14:textId="77777777" w:rsidR="008B4530" w:rsidRDefault="008B4530" w:rsidP="008B4530">
      <w:pPr>
        <w:spacing w:after="0" w:line="360" w:lineRule="auto"/>
        <w:rPr>
          <w:rFonts w:ascii="Times New Roman" w:hAnsi="Times New Roman"/>
        </w:rPr>
      </w:pPr>
    </w:p>
    <w:p w14:paraId="63E54EF5" w14:textId="2A471DED" w:rsidR="008B4530" w:rsidRDefault="008369D8" w:rsidP="008B4530">
      <w:pPr>
        <w:spacing w:after="0" w:line="360" w:lineRule="auto"/>
        <w:rPr>
          <w:rFonts w:ascii="Times New Roman" w:hAnsi="Times New Roman"/>
        </w:rPr>
      </w:pPr>
      <w:r w:rsidRPr="00041F41">
        <w:rPr>
          <w:rFonts w:ascii="Times New Roman" w:hAnsi="Times New Roman"/>
          <w:b/>
        </w:rPr>
        <w:t>Static De-List Bid</w:t>
      </w:r>
      <w:r w:rsidRPr="00E47933">
        <w:rPr>
          <w:rFonts w:ascii="Times New Roman" w:hAnsi="Times New Roman"/>
        </w:rPr>
        <w:t xml:space="preserve"> is a bid that may be submitted by an Existing Generating Capacity Resource, Existing Import Capacity Resource, or Existing Demand </w:t>
      </w:r>
      <w:r w:rsidR="00D673D1">
        <w:rPr>
          <w:rFonts w:ascii="Times New Roman" w:hAnsi="Times New Roman"/>
        </w:rPr>
        <w:t xml:space="preserve">Capacity </w:t>
      </w:r>
      <w:r w:rsidRPr="00E47933">
        <w:rPr>
          <w:rFonts w:ascii="Times New Roman" w:hAnsi="Times New Roman"/>
        </w:rPr>
        <w:t xml:space="preserve">Resource in the Forward Capacity Auction to remove itself from the capacity market for a one year period, as described in Section III.13.1.2.3.1.1 of Market Rule 1. </w:t>
      </w:r>
    </w:p>
    <w:p w14:paraId="63E54EF6" w14:textId="77777777" w:rsidR="008B4530" w:rsidRPr="00E47933" w:rsidRDefault="008B4530" w:rsidP="008B4530">
      <w:pPr>
        <w:spacing w:after="0" w:line="360" w:lineRule="auto"/>
        <w:rPr>
          <w:rFonts w:ascii="Times New Roman" w:hAnsi="Times New Roman"/>
        </w:rPr>
      </w:pPr>
    </w:p>
    <w:p w14:paraId="63E54EF7" w14:textId="77777777" w:rsidR="008B4530" w:rsidRDefault="008369D8" w:rsidP="008B4530">
      <w:pPr>
        <w:spacing w:after="0" w:line="360" w:lineRule="auto"/>
        <w:rPr>
          <w:rFonts w:ascii="Times New Roman" w:hAnsi="Times New Roman"/>
        </w:rPr>
      </w:pPr>
      <w:r w:rsidRPr="00041F41">
        <w:rPr>
          <w:rFonts w:ascii="Times New Roman" w:hAnsi="Times New Roman"/>
          <w:b/>
        </w:rPr>
        <w:t>Station</w:t>
      </w:r>
      <w:r w:rsidRPr="00E47933">
        <w:rPr>
          <w:rFonts w:ascii="Times New Roman" w:hAnsi="Times New Roman"/>
        </w:rPr>
        <w:t xml:space="preserve"> is one or more Existing Generating Capacity Resources consisting of one or more assets located within a common property boundary. </w:t>
      </w:r>
    </w:p>
    <w:p w14:paraId="63E54EF8" w14:textId="77777777" w:rsidR="008B4530" w:rsidRPr="00E47933" w:rsidRDefault="008B4530" w:rsidP="008B4530">
      <w:pPr>
        <w:spacing w:after="0" w:line="360" w:lineRule="auto"/>
        <w:rPr>
          <w:rFonts w:ascii="Times New Roman" w:hAnsi="Times New Roman"/>
        </w:rPr>
      </w:pPr>
    </w:p>
    <w:p w14:paraId="63E54EF9" w14:textId="77777777" w:rsidR="008B4530" w:rsidRDefault="008369D8" w:rsidP="008B4530">
      <w:pPr>
        <w:spacing w:after="0" w:line="360" w:lineRule="auto"/>
        <w:rPr>
          <w:rFonts w:ascii="Times New Roman" w:hAnsi="Times New Roman"/>
        </w:rPr>
      </w:pPr>
      <w:r w:rsidRPr="00041F41">
        <w:rPr>
          <w:rFonts w:ascii="Times New Roman" w:hAnsi="Times New Roman"/>
          <w:b/>
        </w:rPr>
        <w:t>Station Going Forward Common Costs</w:t>
      </w:r>
      <w:r w:rsidRPr="00E47933">
        <w:rPr>
          <w:rFonts w:ascii="Times New Roman" w:hAnsi="Times New Roman"/>
        </w:rPr>
        <w:t xml:space="preserve"> are the net costs associated with a Station that are avoided only by the clearing of the Static De-List Bids</w:t>
      </w:r>
      <w:r>
        <w:rPr>
          <w:rFonts w:ascii="Times New Roman" w:hAnsi="Times New Roman"/>
        </w:rPr>
        <w:t>,</w:t>
      </w:r>
      <w:r w:rsidRPr="00E47933">
        <w:rPr>
          <w:rFonts w:ascii="Times New Roman" w:hAnsi="Times New Roman"/>
        </w:rPr>
        <w:t xml:space="preserve"> the Permanent De-List Bids </w:t>
      </w:r>
      <w:r>
        <w:rPr>
          <w:rFonts w:ascii="Times New Roman" w:hAnsi="Times New Roman"/>
        </w:rPr>
        <w:t>or the Retirement De-List Bids</w:t>
      </w:r>
      <w:r w:rsidRPr="00E47933">
        <w:rPr>
          <w:rFonts w:ascii="Times New Roman" w:hAnsi="Times New Roman"/>
        </w:rPr>
        <w:t xml:space="preserve"> of all the Existing Generating Capacity Resources comprising the Station. </w:t>
      </w:r>
    </w:p>
    <w:p w14:paraId="63E54EFA" w14:textId="77777777" w:rsidR="008B4530" w:rsidRDefault="008B4530" w:rsidP="008B4530">
      <w:pPr>
        <w:spacing w:after="0" w:line="360" w:lineRule="auto"/>
        <w:rPr>
          <w:rFonts w:ascii="Times New Roman" w:hAnsi="Times New Roman"/>
        </w:rPr>
      </w:pPr>
    </w:p>
    <w:p w14:paraId="63E54EFB" w14:textId="77777777" w:rsidR="008B4530" w:rsidRDefault="008369D8" w:rsidP="008B4530">
      <w:pPr>
        <w:spacing w:after="0" w:line="360" w:lineRule="auto"/>
        <w:rPr>
          <w:rFonts w:ascii="Times New Roman" w:hAnsi="Times New Roman"/>
        </w:rPr>
      </w:pPr>
      <w:r w:rsidRPr="00C82862">
        <w:rPr>
          <w:rFonts w:ascii="Times New Roman" w:hAnsi="Times New Roman"/>
          <w:b/>
        </w:rPr>
        <w:t xml:space="preserve">Station-level </w:t>
      </w:r>
      <w:proofErr w:type="spellStart"/>
      <w:r w:rsidRPr="00C82862">
        <w:rPr>
          <w:rFonts w:ascii="Times New Roman" w:hAnsi="Times New Roman"/>
          <w:b/>
        </w:rPr>
        <w:t>Blackstart</w:t>
      </w:r>
      <w:proofErr w:type="spellEnd"/>
      <w:r w:rsidRPr="00C82862">
        <w:rPr>
          <w:rFonts w:ascii="Times New Roman" w:hAnsi="Times New Roman"/>
          <w:b/>
        </w:rPr>
        <w:t xml:space="preserve"> O&amp;M Payment</w:t>
      </w:r>
      <w:r>
        <w:rPr>
          <w:rFonts w:ascii="Times New Roman" w:hAnsi="Times New Roman"/>
        </w:rPr>
        <w:t xml:space="preserve"> is defined and calculated as specified in Section 5.1.2 of Schedule 16 to the OATT.</w:t>
      </w:r>
    </w:p>
    <w:p w14:paraId="63E54EFC" w14:textId="77777777" w:rsidR="008B4530" w:rsidRDefault="008B4530" w:rsidP="008B4530">
      <w:pPr>
        <w:spacing w:after="0" w:line="360" w:lineRule="auto"/>
        <w:rPr>
          <w:rFonts w:ascii="Times New Roman" w:hAnsi="Times New Roman"/>
        </w:rPr>
      </w:pPr>
    </w:p>
    <w:p w14:paraId="63E54EFD" w14:textId="77777777" w:rsidR="008B4530" w:rsidRDefault="008369D8" w:rsidP="008B4530">
      <w:pPr>
        <w:spacing w:after="0" w:line="360" w:lineRule="auto"/>
        <w:rPr>
          <w:rFonts w:ascii="Times New Roman" w:hAnsi="Times New Roman"/>
        </w:rPr>
      </w:pPr>
      <w:r w:rsidRPr="009F24B2">
        <w:rPr>
          <w:rFonts w:ascii="Times New Roman" w:hAnsi="Times New Roman"/>
          <w:b/>
        </w:rPr>
        <w:t xml:space="preserve">Station-level Specified-Term </w:t>
      </w:r>
      <w:proofErr w:type="spellStart"/>
      <w:r w:rsidRPr="009F24B2">
        <w:rPr>
          <w:rFonts w:ascii="Times New Roman" w:hAnsi="Times New Roman"/>
          <w:b/>
        </w:rPr>
        <w:t>Blackstart</w:t>
      </w:r>
      <w:proofErr w:type="spellEnd"/>
      <w:r w:rsidRPr="009F24B2">
        <w:rPr>
          <w:rFonts w:ascii="Times New Roman" w:hAnsi="Times New Roman"/>
          <w:b/>
        </w:rPr>
        <w:t xml:space="preserve"> Capital Payment</w:t>
      </w:r>
      <w:r>
        <w:rPr>
          <w:rFonts w:ascii="Times New Roman" w:hAnsi="Times New Roman"/>
        </w:rPr>
        <w:t xml:space="preserve"> is defined and calculated as specified in Section 5.1.2 of Schedule 16 to the OATT.</w:t>
      </w:r>
    </w:p>
    <w:p w14:paraId="63E54EFE" w14:textId="77777777" w:rsidR="008B4530" w:rsidRDefault="008B4530" w:rsidP="008B4530">
      <w:pPr>
        <w:spacing w:after="0" w:line="360" w:lineRule="auto"/>
        <w:rPr>
          <w:rFonts w:ascii="Times New Roman" w:hAnsi="Times New Roman"/>
        </w:rPr>
      </w:pPr>
    </w:p>
    <w:p w14:paraId="63E54EFF" w14:textId="4E51BBAD" w:rsidR="008B4530" w:rsidRDefault="008369D8" w:rsidP="008B4530">
      <w:pPr>
        <w:spacing w:after="0" w:line="360" w:lineRule="auto"/>
        <w:rPr>
          <w:rFonts w:ascii="Times New Roman" w:hAnsi="Times New Roman"/>
        </w:rPr>
      </w:pPr>
      <w:r w:rsidRPr="009F24B2">
        <w:rPr>
          <w:rFonts w:ascii="Times New Roman" w:hAnsi="Times New Roman"/>
          <w:b/>
        </w:rPr>
        <w:t xml:space="preserve">Station-level Standard </w:t>
      </w:r>
      <w:proofErr w:type="spellStart"/>
      <w:r w:rsidRPr="009F24B2">
        <w:rPr>
          <w:rFonts w:ascii="Times New Roman" w:hAnsi="Times New Roman"/>
          <w:b/>
        </w:rPr>
        <w:t>Blackstart</w:t>
      </w:r>
      <w:proofErr w:type="spellEnd"/>
      <w:r w:rsidRPr="009F24B2">
        <w:rPr>
          <w:rFonts w:ascii="Times New Roman" w:hAnsi="Times New Roman"/>
          <w:b/>
        </w:rPr>
        <w:t xml:space="preserve"> Capital Payment</w:t>
      </w:r>
      <w:r>
        <w:rPr>
          <w:rFonts w:ascii="Times New Roman" w:hAnsi="Times New Roman"/>
        </w:rPr>
        <w:t xml:space="preserve"> is defined and calculated as specified in Section 5.1.2 of Schedule 16 to the OATT.</w:t>
      </w:r>
    </w:p>
    <w:p w14:paraId="3099AE1F" w14:textId="77777777" w:rsidR="00647646" w:rsidRDefault="00647646" w:rsidP="008B4530">
      <w:pPr>
        <w:spacing w:after="0" w:line="360" w:lineRule="auto"/>
        <w:rPr>
          <w:rFonts w:ascii="Times New Roman" w:hAnsi="Times New Roman"/>
        </w:rPr>
      </w:pPr>
    </w:p>
    <w:p w14:paraId="00476747" w14:textId="77777777" w:rsidR="00647646" w:rsidRDefault="00647646" w:rsidP="00647646">
      <w:pPr>
        <w:spacing w:after="0" w:line="360" w:lineRule="auto"/>
        <w:rPr>
          <w:rFonts w:ascii="Times New Roman" w:hAnsi="Times New Roman"/>
        </w:rPr>
      </w:pPr>
      <w:r w:rsidRPr="00093AAB">
        <w:rPr>
          <w:rFonts w:ascii="Times New Roman" w:hAnsi="Times New Roman"/>
          <w:b/>
        </w:rPr>
        <w:t>Storage DARD</w:t>
      </w:r>
      <w:r w:rsidRPr="00093AAB">
        <w:rPr>
          <w:rFonts w:ascii="Times New Roman" w:hAnsi="Times New Roman"/>
        </w:rPr>
        <w:t xml:space="preserve"> </w:t>
      </w:r>
      <w:r>
        <w:rPr>
          <w:rFonts w:ascii="Times New Roman" w:hAnsi="Times New Roman"/>
        </w:rPr>
        <w:t xml:space="preserve">is a DARD </w:t>
      </w:r>
      <w:r>
        <w:rPr>
          <w:rFonts w:ascii="Times New Roman" w:hAnsi="Times New Roman"/>
          <w:color w:val="000000"/>
        </w:rPr>
        <w:t xml:space="preserve">that participates in the New England Markets as part of an Electric Storage Facility, as described in Section III.1.10.6 of Market Rule 1. </w:t>
      </w:r>
    </w:p>
    <w:p w14:paraId="63E54F00" w14:textId="77777777" w:rsidR="008B4530" w:rsidRPr="00E47933" w:rsidRDefault="008B4530" w:rsidP="008B4530">
      <w:pPr>
        <w:spacing w:after="0" w:line="360" w:lineRule="auto"/>
        <w:rPr>
          <w:rFonts w:ascii="Times New Roman" w:hAnsi="Times New Roman"/>
        </w:rPr>
      </w:pPr>
    </w:p>
    <w:p w14:paraId="63E54F01" w14:textId="77777777" w:rsidR="008B4530" w:rsidRDefault="008369D8" w:rsidP="008B4530">
      <w:pPr>
        <w:spacing w:after="0" w:line="360" w:lineRule="auto"/>
        <w:rPr>
          <w:rFonts w:ascii="Times New Roman" w:hAnsi="Times New Roman"/>
        </w:rPr>
      </w:pPr>
      <w:r w:rsidRPr="009C43A5">
        <w:rPr>
          <w:rFonts w:ascii="Times New Roman" w:hAnsi="Times New Roman"/>
          <w:b/>
        </w:rPr>
        <w:t>Summer ARA Qualified Capacity</w:t>
      </w:r>
      <w:r>
        <w:rPr>
          <w:rFonts w:ascii="Times New Roman" w:hAnsi="Times New Roman"/>
        </w:rPr>
        <w:t xml:space="preserve"> is described in Section III.13.4.2.1.2.1.1.1 of Market Rule 1.</w:t>
      </w:r>
    </w:p>
    <w:p w14:paraId="63E54F02" w14:textId="77777777" w:rsidR="008B4530" w:rsidRPr="00E47933" w:rsidRDefault="008B4530" w:rsidP="008B4530">
      <w:pPr>
        <w:spacing w:after="0" w:line="360" w:lineRule="auto"/>
        <w:rPr>
          <w:rFonts w:ascii="Times New Roman" w:hAnsi="Times New Roman"/>
        </w:rPr>
      </w:pPr>
    </w:p>
    <w:p w14:paraId="63E54F03" w14:textId="3AA6DC2D" w:rsidR="008B4530" w:rsidRDefault="008369D8" w:rsidP="008B4530">
      <w:pPr>
        <w:spacing w:after="0" w:line="360" w:lineRule="auto"/>
        <w:rPr>
          <w:rFonts w:ascii="Times New Roman" w:hAnsi="Times New Roman"/>
        </w:rPr>
      </w:pPr>
      <w:r w:rsidRPr="00041F41">
        <w:rPr>
          <w:rFonts w:ascii="Times New Roman" w:hAnsi="Times New Roman"/>
          <w:b/>
        </w:rPr>
        <w:t>Summer Capability Period</w:t>
      </w:r>
      <w:r w:rsidRPr="00E47933">
        <w:rPr>
          <w:rFonts w:ascii="Times New Roman" w:hAnsi="Times New Roman"/>
        </w:rPr>
        <w:t xml:space="preserve"> means one of two time periods defined by the ISO for the purposes of r</w:t>
      </w:r>
      <w:r>
        <w:rPr>
          <w:rFonts w:ascii="Times New Roman" w:hAnsi="Times New Roman"/>
        </w:rPr>
        <w:t>ating and auditing r</w:t>
      </w:r>
      <w:r w:rsidRPr="00E47933">
        <w:rPr>
          <w:rFonts w:ascii="Times New Roman" w:hAnsi="Times New Roman"/>
        </w:rPr>
        <w:t>esources</w:t>
      </w:r>
      <w:r w:rsidR="00D673D1">
        <w:rPr>
          <w:rFonts w:ascii="Times New Roman" w:hAnsi="Times New Roman"/>
          <w:color w:val="FF0000"/>
        </w:rPr>
        <w:t xml:space="preserve"> </w:t>
      </w:r>
      <w:r w:rsidR="00D673D1" w:rsidRPr="00647646">
        <w:rPr>
          <w:rFonts w:ascii="Times New Roman" w:hAnsi="Times New Roman"/>
        </w:rPr>
        <w:t>pursuant to Section III.9</w:t>
      </w:r>
      <w:r w:rsidRPr="00E47933">
        <w:rPr>
          <w:rFonts w:ascii="Times New Roman" w:hAnsi="Times New Roman"/>
        </w:rPr>
        <w:t xml:space="preserve">.  The time period associated with the Summer Capability Period is </w:t>
      </w:r>
      <w:r>
        <w:rPr>
          <w:rFonts w:ascii="Times New Roman" w:hAnsi="Times New Roman"/>
        </w:rPr>
        <w:t>the period of June 1 through September 30</w:t>
      </w:r>
      <w:r w:rsidRPr="00E47933">
        <w:rPr>
          <w:rFonts w:ascii="Times New Roman" w:hAnsi="Times New Roman"/>
        </w:rPr>
        <w:t xml:space="preserve">. </w:t>
      </w:r>
    </w:p>
    <w:p w14:paraId="63E54F04" w14:textId="77777777" w:rsidR="008B4530" w:rsidRPr="00E47933" w:rsidRDefault="008B4530" w:rsidP="008B4530">
      <w:pPr>
        <w:spacing w:after="0" w:line="360" w:lineRule="auto"/>
        <w:rPr>
          <w:rFonts w:ascii="Times New Roman" w:hAnsi="Times New Roman"/>
        </w:rPr>
      </w:pPr>
    </w:p>
    <w:p w14:paraId="63E54F05" w14:textId="77777777" w:rsidR="008B4530" w:rsidRPr="00E47933" w:rsidRDefault="008369D8" w:rsidP="008B4530">
      <w:pPr>
        <w:spacing w:after="0" w:line="360" w:lineRule="auto"/>
        <w:rPr>
          <w:rFonts w:ascii="Times New Roman" w:hAnsi="Times New Roman"/>
        </w:rPr>
      </w:pPr>
      <w:r w:rsidRPr="00041F41">
        <w:rPr>
          <w:rFonts w:ascii="Times New Roman" w:hAnsi="Times New Roman"/>
          <w:b/>
        </w:rPr>
        <w:t>Summer Intermittent Reliability Hours</w:t>
      </w:r>
      <w:r w:rsidRPr="00E47933">
        <w:rPr>
          <w:rFonts w:ascii="Times New Roman" w:hAnsi="Times New Roman"/>
        </w:rPr>
        <w:t xml:space="preserve"> are defined in Section III.13.1.2.2.2.1(c) of Market Rule 1. </w:t>
      </w:r>
    </w:p>
    <w:p w14:paraId="63E54F06" w14:textId="77777777" w:rsidR="008B4530" w:rsidRDefault="008B4530" w:rsidP="008B4530">
      <w:pPr>
        <w:spacing w:after="0" w:line="360" w:lineRule="auto"/>
        <w:rPr>
          <w:rFonts w:ascii="Times New Roman" w:hAnsi="Times New Roman"/>
        </w:rPr>
      </w:pPr>
    </w:p>
    <w:p w14:paraId="63E54F07" w14:textId="77777777" w:rsidR="008B4530" w:rsidRDefault="008369D8" w:rsidP="008B4530">
      <w:pPr>
        <w:spacing w:after="0" w:line="360" w:lineRule="auto"/>
        <w:rPr>
          <w:rFonts w:ascii="Times New Roman" w:hAnsi="Times New Roman"/>
        </w:rPr>
      </w:pPr>
      <w:r w:rsidRPr="00041F41">
        <w:rPr>
          <w:rFonts w:ascii="Times New Roman" w:hAnsi="Times New Roman"/>
          <w:b/>
        </w:rPr>
        <w:t>Supply Offer</w:t>
      </w:r>
      <w:r w:rsidRPr="00E47933">
        <w:rPr>
          <w:rFonts w:ascii="Times New Roman" w:hAnsi="Times New Roman"/>
        </w:rPr>
        <w:t xml:space="preserve"> is a proposal to furnish energy at a Node or Regulation from a Resource that meets the applicable requirements set forth in the ISO New England Manuals submitted to the ISO by a Market Participant with authority to submit a Supply Offer for the Resource.  The Supply Offer will be submitted pursuant to Market Rule 1 and applicable ISO New England Manuals, and include a price and information with respect to the quantity proposed to be furnished, technical parameters for the Resource, timing and other matters.  A Supply Offer is a subset of the information required in a Market Participant’s Offer Data. </w:t>
      </w:r>
    </w:p>
    <w:p w14:paraId="63E54F08" w14:textId="77777777" w:rsidR="008B4530" w:rsidRPr="00E47933" w:rsidRDefault="008B4530" w:rsidP="008B4530">
      <w:pPr>
        <w:spacing w:after="0" w:line="360" w:lineRule="auto"/>
        <w:rPr>
          <w:rFonts w:ascii="Times New Roman" w:hAnsi="Times New Roman"/>
        </w:rPr>
      </w:pPr>
    </w:p>
    <w:p w14:paraId="63E54F09" w14:textId="77777777" w:rsidR="008B4530" w:rsidRDefault="008369D8" w:rsidP="008B4530">
      <w:pPr>
        <w:spacing w:after="0" w:line="360" w:lineRule="auto"/>
        <w:rPr>
          <w:rFonts w:ascii="Times New Roman" w:hAnsi="Times New Roman"/>
        </w:rPr>
      </w:pPr>
      <w:r w:rsidRPr="00041F41">
        <w:rPr>
          <w:rFonts w:ascii="Times New Roman" w:hAnsi="Times New Roman"/>
          <w:b/>
        </w:rPr>
        <w:t>Supply Offer Block-Hours</w:t>
      </w:r>
      <w:r w:rsidRPr="00E47933">
        <w:rPr>
          <w:rFonts w:ascii="Times New Roman" w:hAnsi="Times New Roman"/>
        </w:rPr>
        <w:t xml:space="preserve"> are Block-Hours assigned to the Lead Market Participant for each Supply Offer.  </w:t>
      </w:r>
      <w:r>
        <w:rPr>
          <w:rFonts w:ascii="Times New Roman" w:hAnsi="Times New Roman"/>
        </w:rPr>
        <w:t>Blocks of the Supply Offer in effect for each hour will be totaled</w:t>
      </w:r>
      <w:r w:rsidRPr="00E47933">
        <w:rPr>
          <w:rFonts w:ascii="Times New Roman" w:hAnsi="Times New Roman"/>
        </w:rPr>
        <w:t xml:space="preserve"> to determine the quantity of Supply Offer Block-Hours for a given day. In the case that a Resource has a Real-Time unit status of “unavailable” for the entire day, that day will not contribute to the quantity of Supply Offer Block-Hours.  However, if the Resource has at least one hour of the day with a unit status of “available,” the entire day will contribute to the quantity of Supply Offer Block-Hours. </w:t>
      </w:r>
    </w:p>
    <w:p w14:paraId="63E54F0A" w14:textId="77777777" w:rsidR="008B4530" w:rsidRDefault="008B4530" w:rsidP="008B4530">
      <w:pPr>
        <w:spacing w:after="0" w:line="360" w:lineRule="auto"/>
        <w:rPr>
          <w:rFonts w:ascii="Times New Roman" w:hAnsi="Times New Roman"/>
        </w:rPr>
      </w:pPr>
    </w:p>
    <w:p w14:paraId="63E54F0B" w14:textId="77777777" w:rsidR="008B4530" w:rsidRDefault="008369D8" w:rsidP="008B4530">
      <w:pPr>
        <w:spacing w:after="0" w:line="360" w:lineRule="auto"/>
        <w:rPr>
          <w:rFonts w:ascii="Times New Roman" w:hAnsi="Times New Roman"/>
        </w:rPr>
      </w:pPr>
      <w:r w:rsidRPr="001C5A11">
        <w:rPr>
          <w:rFonts w:ascii="Times New Roman" w:hAnsi="Times New Roman"/>
          <w:b/>
        </w:rPr>
        <w:t>Synchronous Condenser</w:t>
      </w:r>
      <w:r>
        <w:rPr>
          <w:rFonts w:ascii="Times New Roman" w:hAnsi="Times New Roman"/>
        </w:rPr>
        <w:t xml:space="preserve"> is a generator that is synchronized to the grid but supplying no energy for the purpose of providing Operating Reserve or VAR or voltage support.</w:t>
      </w:r>
    </w:p>
    <w:p w14:paraId="63E54F0C" w14:textId="77777777" w:rsidR="008B4530" w:rsidRPr="00E47933" w:rsidRDefault="008B4530" w:rsidP="008B4530">
      <w:pPr>
        <w:spacing w:after="0" w:line="360" w:lineRule="auto"/>
        <w:rPr>
          <w:rFonts w:ascii="Times New Roman" w:hAnsi="Times New Roman"/>
        </w:rPr>
      </w:pPr>
    </w:p>
    <w:p w14:paraId="63E54F0D" w14:textId="77777777" w:rsidR="008B4530" w:rsidRDefault="008369D8" w:rsidP="008B4530">
      <w:pPr>
        <w:spacing w:after="0" w:line="360" w:lineRule="auto"/>
        <w:rPr>
          <w:rFonts w:ascii="Times New Roman" w:hAnsi="Times New Roman"/>
        </w:rPr>
      </w:pPr>
      <w:r w:rsidRPr="00041F41">
        <w:rPr>
          <w:rFonts w:ascii="Times New Roman" w:hAnsi="Times New Roman"/>
          <w:b/>
        </w:rPr>
        <w:t>System Condition</w:t>
      </w:r>
      <w:r w:rsidRPr="00E47933">
        <w:rPr>
          <w:rFonts w:ascii="Times New Roman" w:hAnsi="Times New Roman"/>
        </w:rPr>
        <w:t xml:space="preserve"> is a specified condition on the New England Transmission System or on a neighboring system, such as a constrained transmission element or </w:t>
      </w:r>
      <w:proofErr w:type="spellStart"/>
      <w:r w:rsidRPr="00E47933">
        <w:rPr>
          <w:rFonts w:ascii="Times New Roman" w:hAnsi="Times New Roman"/>
        </w:rPr>
        <w:t>flowgate</w:t>
      </w:r>
      <w:proofErr w:type="spellEnd"/>
      <w:r w:rsidRPr="00E47933">
        <w:rPr>
          <w:rFonts w:ascii="Times New Roman" w:hAnsi="Times New Roman"/>
        </w:rPr>
        <w:t xml:space="preserve">, that may trigger Curtailment of Long-Term Firm MTF or OTF Service on the MTF or the OTF using the curtailment priority pursuant to Section II.44 of the Tariff or Curtailment of Local Long-Term Firm Point-to-Point Transmission Service on the non-PTF using the curtailment priority pursuant to Schedule 21 of the Tariff. Such conditions must be identified in the Transmission Customer’s Service Agreement. </w:t>
      </w:r>
    </w:p>
    <w:p w14:paraId="63E54F0E" w14:textId="77777777" w:rsidR="008B4530" w:rsidRPr="00E47933" w:rsidRDefault="008B4530" w:rsidP="008B4530">
      <w:pPr>
        <w:spacing w:after="0" w:line="360" w:lineRule="auto"/>
        <w:rPr>
          <w:rFonts w:ascii="Times New Roman" w:hAnsi="Times New Roman"/>
        </w:rPr>
      </w:pPr>
    </w:p>
    <w:p w14:paraId="63E54F0F" w14:textId="77777777" w:rsidR="008B4530" w:rsidRDefault="008369D8" w:rsidP="008B4530">
      <w:pPr>
        <w:spacing w:after="0" w:line="360" w:lineRule="auto"/>
        <w:rPr>
          <w:rFonts w:ascii="Times New Roman" w:hAnsi="Times New Roman"/>
        </w:rPr>
      </w:pPr>
      <w:r w:rsidRPr="00041F41">
        <w:rPr>
          <w:rFonts w:ascii="Times New Roman" w:hAnsi="Times New Roman"/>
          <w:b/>
        </w:rPr>
        <w:t>System Impact Study</w:t>
      </w:r>
      <w:r w:rsidRPr="00E47933">
        <w:rPr>
          <w:rFonts w:ascii="Times New Roman" w:hAnsi="Times New Roman"/>
        </w:rPr>
        <w:t xml:space="preserve"> is an assessment pursuant to Part II.B, II.C, II.G, Schedule 21,</w:t>
      </w:r>
      <w:r>
        <w:rPr>
          <w:rFonts w:ascii="Times New Roman" w:hAnsi="Times New Roman"/>
        </w:rPr>
        <w:t xml:space="preserve"> Schedule 22, </w:t>
      </w:r>
      <w:r w:rsidRPr="00E47933">
        <w:rPr>
          <w:rFonts w:ascii="Times New Roman" w:hAnsi="Times New Roman"/>
        </w:rPr>
        <w:t xml:space="preserve"> Schedule 23</w:t>
      </w:r>
      <w:r>
        <w:rPr>
          <w:rFonts w:ascii="Times New Roman" w:hAnsi="Times New Roman"/>
        </w:rPr>
        <w:t>, or Schedule 25</w:t>
      </w:r>
      <w:r w:rsidRPr="00E47933">
        <w:rPr>
          <w:rFonts w:ascii="Times New Roman" w:hAnsi="Times New Roman"/>
        </w:rPr>
        <w:t xml:space="preserve"> of the OATT of (i) the adequacy of the PTF or Non-PTF to accommodate a </w:t>
      </w:r>
      <w:r w:rsidRPr="00E47933">
        <w:rPr>
          <w:rFonts w:ascii="Times New Roman" w:hAnsi="Times New Roman"/>
        </w:rPr>
        <w:lastRenderedPageBreak/>
        <w:t xml:space="preserve">request for the interconnection of a new or materially changed generating unit or a new or materially changed interconnection to another Control Area or new Regional Network Service or new Local Service or an Elective Transmission Upgrade, and (ii) whether any additional costs may be required to be incurred in order to provide the interconnection or transmission service. </w:t>
      </w:r>
    </w:p>
    <w:p w14:paraId="63E54F10" w14:textId="77777777" w:rsidR="008B4530" w:rsidRDefault="008B4530" w:rsidP="008B4530">
      <w:pPr>
        <w:spacing w:after="0" w:line="360" w:lineRule="auto"/>
        <w:rPr>
          <w:rFonts w:ascii="Times New Roman" w:hAnsi="Times New Roman"/>
        </w:rPr>
      </w:pPr>
    </w:p>
    <w:p w14:paraId="7E136D1A" w14:textId="30C6E110" w:rsidR="00716F80" w:rsidRDefault="008369D8" w:rsidP="00716F80">
      <w:pPr>
        <w:spacing w:after="0" w:line="360" w:lineRule="auto"/>
        <w:rPr>
          <w:rFonts w:ascii="Times New Roman" w:hAnsi="Times New Roman"/>
        </w:rPr>
      </w:pPr>
      <w:r w:rsidRPr="00E831CF">
        <w:rPr>
          <w:rFonts w:ascii="Times New Roman" w:hAnsi="Times New Roman"/>
          <w:b/>
        </w:rPr>
        <w:t>System Operator</w:t>
      </w:r>
      <w:r>
        <w:rPr>
          <w:rFonts w:ascii="Times New Roman" w:hAnsi="Times New Roman"/>
        </w:rPr>
        <w:t xml:space="preserve"> shall mean ISO New England Inc. or a successor organization.</w:t>
      </w:r>
      <w:r w:rsidR="00716F80" w:rsidRPr="00716F80">
        <w:rPr>
          <w:rFonts w:ascii="Times New Roman" w:hAnsi="Times New Roman"/>
        </w:rPr>
        <w:t xml:space="preserve"> </w:t>
      </w:r>
    </w:p>
    <w:p w14:paraId="4A4D7E93" w14:textId="77777777" w:rsidR="00716F80" w:rsidRDefault="00716F80" w:rsidP="00716F80">
      <w:pPr>
        <w:spacing w:after="0" w:line="360" w:lineRule="auto"/>
        <w:rPr>
          <w:rFonts w:ascii="Times New Roman" w:hAnsi="Times New Roman"/>
        </w:rPr>
      </w:pPr>
    </w:p>
    <w:p w14:paraId="63E54F11" w14:textId="19FD9842" w:rsidR="008B4530" w:rsidRDefault="00716F80" w:rsidP="00716F80">
      <w:pPr>
        <w:spacing w:after="0" w:line="360" w:lineRule="auto"/>
        <w:rPr>
          <w:rFonts w:ascii="Times New Roman" w:hAnsi="Times New Roman"/>
        </w:rPr>
      </w:pPr>
      <w:r w:rsidRPr="00927050">
        <w:rPr>
          <w:rFonts w:ascii="Times New Roman" w:hAnsi="Times New Roman"/>
          <w:b/>
        </w:rPr>
        <w:t>System Operating Limit (SOL)</w:t>
      </w:r>
      <w:r>
        <w:rPr>
          <w:rFonts w:ascii="Times New Roman" w:hAnsi="Times New Roman"/>
        </w:rPr>
        <w:t xml:space="preserve"> has the meaning specified in the Glossary of Terms Used in NERC Reliability Standards.</w:t>
      </w:r>
    </w:p>
    <w:p w14:paraId="63E54F12" w14:textId="77777777" w:rsidR="008B4530" w:rsidRDefault="008B4530" w:rsidP="008B4530">
      <w:pPr>
        <w:spacing w:after="0" w:line="360" w:lineRule="auto"/>
        <w:rPr>
          <w:rFonts w:ascii="Times New Roman" w:hAnsi="Times New Roman"/>
        </w:rPr>
      </w:pPr>
    </w:p>
    <w:p w14:paraId="63E54F13" w14:textId="77777777" w:rsidR="008B4530" w:rsidRPr="00BC2A54" w:rsidRDefault="008369D8" w:rsidP="008B4530">
      <w:pPr>
        <w:spacing w:after="0" w:line="360" w:lineRule="auto"/>
        <w:rPr>
          <w:rFonts w:ascii="Times New Roman" w:hAnsi="Times New Roman"/>
          <w:b/>
          <w:szCs w:val="24"/>
        </w:rPr>
      </w:pPr>
      <w:r w:rsidRPr="00BC2A54">
        <w:rPr>
          <w:rFonts w:ascii="Times New Roman" w:hAnsi="Times New Roman"/>
          <w:b/>
          <w:szCs w:val="24"/>
        </w:rPr>
        <w:t xml:space="preserve">System-Wide Capacity Demand Curve </w:t>
      </w:r>
      <w:r w:rsidRPr="00BC2A54">
        <w:rPr>
          <w:rFonts w:ascii="Times New Roman" w:hAnsi="Times New Roman"/>
          <w:szCs w:val="24"/>
        </w:rPr>
        <w:t>is the demand curve used in the Forward Capacity Market as specified in Section III.13.2.2.</w:t>
      </w:r>
    </w:p>
    <w:p w14:paraId="63E54F14" w14:textId="77777777" w:rsidR="008B4530" w:rsidRDefault="008B4530" w:rsidP="008B4530">
      <w:pPr>
        <w:spacing w:after="0" w:line="360" w:lineRule="auto"/>
        <w:rPr>
          <w:rFonts w:ascii="Times New Roman" w:hAnsi="Times New Roman"/>
        </w:rPr>
      </w:pPr>
    </w:p>
    <w:p w14:paraId="63E54F15" w14:textId="77777777" w:rsidR="008B4530" w:rsidRDefault="008369D8" w:rsidP="008B4530">
      <w:pPr>
        <w:spacing w:after="0" w:line="360" w:lineRule="auto"/>
        <w:rPr>
          <w:rFonts w:ascii="Times New Roman" w:hAnsi="Times New Roman"/>
        </w:rPr>
      </w:pPr>
      <w:r w:rsidRPr="00440941">
        <w:rPr>
          <w:rFonts w:ascii="Times New Roman" w:hAnsi="Times New Roman"/>
          <w:b/>
        </w:rPr>
        <w:t>TADO</w:t>
      </w:r>
      <w:r>
        <w:rPr>
          <w:rFonts w:ascii="Times New Roman" w:hAnsi="Times New Roman"/>
        </w:rPr>
        <w:t xml:space="preserve"> is the total amount due and owing (not including any amounts due under Section 14.1 of the RNA) at such time to the ISO, NEPOOL, the PTOs, the Market Participants and the Non-Market Participant Transmission Customers, by all PTOs, Market Participants and Non-Market Participant Transmission Customers.</w:t>
      </w:r>
    </w:p>
    <w:p w14:paraId="63E54F16" w14:textId="77777777" w:rsidR="008B4530" w:rsidRDefault="008B4530" w:rsidP="008B4530">
      <w:pPr>
        <w:spacing w:after="0" w:line="360" w:lineRule="auto"/>
        <w:rPr>
          <w:rFonts w:ascii="Times New Roman" w:hAnsi="Times New Roman"/>
        </w:rPr>
      </w:pPr>
    </w:p>
    <w:p w14:paraId="63E54F17" w14:textId="77777777" w:rsidR="008B4530" w:rsidRDefault="008369D8" w:rsidP="008B4530">
      <w:pPr>
        <w:spacing w:after="0" w:line="360" w:lineRule="auto"/>
        <w:rPr>
          <w:rFonts w:ascii="Times New Roman" w:hAnsi="Times New Roman"/>
        </w:rPr>
      </w:pPr>
      <w:r w:rsidRPr="00440941">
        <w:rPr>
          <w:rFonts w:ascii="Times New Roman" w:hAnsi="Times New Roman"/>
          <w:b/>
        </w:rPr>
        <w:t>Tangible Net Worth</w:t>
      </w:r>
      <w:r>
        <w:rPr>
          <w:rFonts w:ascii="Times New Roman" w:hAnsi="Times New Roman"/>
        </w:rPr>
        <w:t xml:space="preserve"> is the value, determined in accordance with international accounting standards or generally accepted accounting principles in the United States, of all of that entity’s assets less the following:  (i) assets the ISO reasonably believes to be restricted or potentially unavailable to settle a claim in the event of a default (e.g., regulatory assets, restricted assets, and Affiliate assets), net of any matching liabilities, to the extent that the result of that netting is a positive value; (ii) derivative assets, net of any matching liabilities, to the extent that the result of that netting is a positive value; (iii) the amount at which the liabilities of the entity would be shown on a balance sheet in accordance with international accounting standards or generally accepted accounting principles in the United States; (iv) preferred stock: (v) non-controlling interest; and (vi) all of that entity’s intangible assets (e.g., patents, trademarks, franchises, intellectual property, goodwill and any other assets not having a physical existence), in each case as shown on the most recent financial statements provided by such entity to the ISO.</w:t>
      </w:r>
    </w:p>
    <w:p w14:paraId="63E54F18" w14:textId="77777777" w:rsidR="008B4530" w:rsidRDefault="008B4530" w:rsidP="008B4530">
      <w:pPr>
        <w:spacing w:after="0" w:line="360" w:lineRule="auto"/>
        <w:rPr>
          <w:rFonts w:ascii="Times New Roman" w:hAnsi="Times New Roman"/>
        </w:rPr>
      </w:pPr>
    </w:p>
    <w:p w14:paraId="63E54F19" w14:textId="77777777" w:rsidR="008B4530" w:rsidRDefault="008369D8" w:rsidP="008B4530">
      <w:pPr>
        <w:spacing w:after="0" w:line="360" w:lineRule="auto"/>
        <w:rPr>
          <w:rFonts w:ascii="Times New Roman" w:hAnsi="Times New Roman"/>
        </w:rPr>
      </w:pPr>
      <w:r w:rsidRPr="00440941">
        <w:rPr>
          <w:rFonts w:ascii="Times New Roman" w:hAnsi="Times New Roman"/>
          <w:b/>
        </w:rPr>
        <w:t>Technical Committee</w:t>
      </w:r>
      <w:r>
        <w:rPr>
          <w:rFonts w:ascii="Times New Roman" w:hAnsi="Times New Roman"/>
        </w:rPr>
        <w:t xml:space="preserve"> is defined in Section 8.2 of the Participants Agreement. </w:t>
      </w:r>
    </w:p>
    <w:p w14:paraId="63E54F1A" w14:textId="77777777" w:rsidR="008B4530" w:rsidRPr="00E47933" w:rsidRDefault="008B4530" w:rsidP="008B4530">
      <w:pPr>
        <w:spacing w:after="0" w:line="360" w:lineRule="auto"/>
        <w:rPr>
          <w:rFonts w:ascii="Times New Roman" w:hAnsi="Times New Roman"/>
        </w:rPr>
      </w:pPr>
    </w:p>
    <w:p w14:paraId="63E54F1B" w14:textId="522B019E" w:rsidR="008B4530" w:rsidRDefault="008369D8" w:rsidP="008B4530">
      <w:pPr>
        <w:spacing w:after="0" w:line="360" w:lineRule="auto"/>
        <w:rPr>
          <w:rFonts w:ascii="Times New Roman" w:hAnsi="Times New Roman"/>
        </w:rPr>
      </w:pPr>
      <w:r w:rsidRPr="00041F41">
        <w:rPr>
          <w:rFonts w:ascii="Times New Roman" w:hAnsi="Times New Roman"/>
          <w:b/>
        </w:rPr>
        <w:t>Ten-Minute Non-Spinning Reserve (TMNSR)</w:t>
      </w:r>
      <w:r w:rsidRPr="00E47933">
        <w:rPr>
          <w:rFonts w:ascii="Times New Roman" w:hAnsi="Times New Roman"/>
        </w:rPr>
        <w:t xml:space="preserve"> is </w:t>
      </w:r>
      <w:r w:rsidR="00DD153A">
        <w:rPr>
          <w:rFonts w:ascii="Times New Roman" w:hAnsi="Times New Roman"/>
        </w:rPr>
        <w:t xml:space="preserve">a form of ten-minute </w:t>
      </w:r>
      <w:r w:rsidRPr="00E47933">
        <w:rPr>
          <w:rFonts w:ascii="Times New Roman" w:hAnsi="Times New Roman"/>
        </w:rPr>
        <w:t>reserve capability</w:t>
      </w:r>
      <w:r w:rsidR="00DD153A">
        <w:rPr>
          <w:rFonts w:ascii="Times New Roman" w:hAnsi="Times New Roman"/>
        </w:rPr>
        <w:t>, determined pursuant to Section III.1.7.19.2</w:t>
      </w:r>
      <w:r w:rsidRPr="002B331A">
        <w:rPr>
          <w:rFonts w:ascii="Times New Roman" w:hAnsi="Times New Roman"/>
        </w:rPr>
        <w:t>.</w:t>
      </w:r>
      <w:r w:rsidRPr="00E47933">
        <w:rPr>
          <w:rFonts w:ascii="Times New Roman" w:hAnsi="Times New Roman"/>
        </w:rPr>
        <w:t xml:space="preserve"> </w:t>
      </w:r>
    </w:p>
    <w:p w14:paraId="63E54F1C" w14:textId="56E9F120" w:rsidR="008B4530" w:rsidRDefault="008B4530" w:rsidP="008B4530">
      <w:pPr>
        <w:spacing w:after="0" w:line="360" w:lineRule="auto"/>
        <w:rPr>
          <w:rFonts w:ascii="Times New Roman" w:hAnsi="Times New Roman"/>
        </w:rPr>
      </w:pPr>
    </w:p>
    <w:p w14:paraId="63E54F1E" w14:textId="77777777" w:rsidR="008B4530" w:rsidRDefault="008369D8" w:rsidP="008B4530">
      <w:pPr>
        <w:spacing w:after="0" w:line="360" w:lineRule="auto"/>
        <w:rPr>
          <w:rFonts w:ascii="Times New Roman" w:hAnsi="Times New Roman"/>
        </w:rPr>
      </w:pPr>
      <w:r w:rsidRPr="00E831CF">
        <w:rPr>
          <w:rFonts w:ascii="Times New Roman" w:hAnsi="Times New Roman"/>
          <w:b/>
        </w:rPr>
        <w:t>Ten-Minute Non-Spinning Reserve Service</w:t>
      </w:r>
      <w:r>
        <w:rPr>
          <w:rFonts w:ascii="Times New Roman" w:hAnsi="Times New Roman"/>
        </w:rPr>
        <w:t xml:space="preserve"> is the form of Ancillary Service described in Schedule 6 of the OATT.</w:t>
      </w:r>
    </w:p>
    <w:p w14:paraId="63E54F1F" w14:textId="77777777" w:rsidR="008B4530" w:rsidRDefault="008B4530" w:rsidP="008B4530">
      <w:pPr>
        <w:spacing w:after="0" w:line="360" w:lineRule="auto"/>
        <w:rPr>
          <w:rFonts w:ascii="Times New Roman" w:hAnsi="Times New Roman"/>
        </w:rPr>
      </w:pPr>
    </w:p>
    <w:p w14:paraId="155AABE3" w14:textId="77777777" w:rsidR="00217FD3" w:rsidRDefault="00217FD3" w:rsidP="00217FD3">
      <w:pPr>
        <w:pStyle w:val="Normal0"/>
        <w:spacing w:after="0" w:line="360" w:lineRule="auto"/>
        <w:rPr>
          <w:rFonts w:ascii="Times New Roman" w:hAnsi="Times New Roman"/>
        </w:rPr>
      </w:pPr>
      <w:r w:rsidRPr="0077547C">
        <w:rPr>
          <w:rFonts w:ascii="Times New Roman" w:hAnsi="Times New Roman"/>
          <w:b/>
        </w:rPr>
        <w:t>Ten-Minute Reserve Requirement</w:t>
      </w:r>
      <w:r w:rsidRPr="0077547C">
        <w:rPr>
          <w:rFonts w:ascii="Times New Roman" w:hAnsi="Times New Roman"/>
        </w:rPr>
        <w:t xml:space="preserve"> is the combined amount of TMSR and TMNSR required system-wide</w:t>
      </w:r>
      <w:r w:rsidRPr="0077547C">
        <w:t xml:space="preserve"> </w:t>
      </w:r>
      <w:r w:rsidRPr="0077547C">
        <w:rPr>
          <w:rFonts w:ascii="Times New Roman" w:hAnsi="Times New Roman"/>
        </w:rPr>
        <w:t>as described in Section III.2.7A and ISO New England Operating Procedure No. 8.</w:t>
      </w:r>
    </w:p>
    <w:p w14:paraId="2975556B" w14:textId="77777777" w:rsidR="00217FD3" w:rsidRPr="00E47933" w:rsidRDefault="00217FD3" w:rsidP="008B4530">
      <w:pPr>
        <w:spacing w:after="0" w:line="360" w:lineRule="auto"/>
        <w:rPr>
          <w:rFonts w:ascii="Times New Roman" w:hAnsi="Times New Roman"/>
        </w:rPr>
      </w:pPr>
    </w:p>
    <w:p w14:paraId="63E54F20" w14:textId="50D81B71" w:rsidR="008B4530" w:rsidRDefault="008369D8" w:rsidP="008B4530">
      <w:pPr>
        <w:spacing w:after="0" w:line="360" w:lineRule="auto"/>
        <w:rPr>
          <w:rFonts w:ascii="Times New Roman" w:hAnsi="Times New Roman"/>
        </w:rPr>
      </w:pPr>
      <w:r w:rsidRPr="00041F41">
        <w:rPr>
          <w:rFonts w:ascii="Times New Roman" w:hAnsi="Times New Roman"/>
          <w:b/>
        </w:rPr>
        <w:t>Ten-Minute Spinning Reserve (TMSR)</w:t>
      </w:r>
      <w:r w:rsidRPr="00E47933">
        <w:rPr>
          <w:rFonts w:ascii="Times New Roman" w:hAnsi="Times New Roman"/>
        </w:rPr>
        <w:t xml:space="preserve"> is </w:t>
      </w:r>
      <w:r w:rsidR="00DD153A">
        <w:rPr>
          <w:rFonts w:ascii="Times New Roman" w:hAnsi="Times New Roman"/>
        </w:rPr>
        <w:t xml:space="preserve">a form of ten-minute </w:t>
      </w:r>
      <w:r w:rsidRPr="00E47933">
        <w:rPr>
          <w:rFonts w:ascii="Times New Roman" w:hAnsi="Times New Roman"/>
        </w:rPr>
        <w:t>reserve capability</w:t>
      </w:r>
      <w:r w:rsidR="00DD153A">
        <w:rPr>
          <w:rFonts w:ascii="Times New Roman" w:hAnsi="Times New Roman"/>
        </w:rPr>
        <w:t>, determined pursuant to Section III.1.7.19.2</w:t>
      </w:r>
      <w:r>
        <w:rPr>
          <w:rFonts w:ascii="Times New Roman" w:hAnsi="Times New Roman"/>
        </w:rPr>
        <w:t>.</w:t>
      </w:r>
    </w:p>
    <w:p w14:paraId="680F9DAC" w14:textId="77777777" w:rsidR="00217FD3" w:rsidRDefault="00217FD3" w:rsidP="00217FD3">
      <w:pPr>
        <w:pStyle w:val="Normal0"/>
        <w:spacing w:after="0" w:line="360" w:lineRule="auto"/>
        <w:rPr>
          <w:rFonts w:ascii="Times New Roman" w:hAnsi="Times New Roman"/>
        </w:rPr>
      </w:pPr>
    </w:p>
    <w:p w14:paraId="3A20C8F2" w14:textId="77777777" w:rsidR="00217FD3" w:rsidRDefault="00217FD3" w:rsidP="00217FD3">
      <w:pPr>
        <w:pStyle w:val="Normal0"/>
        <w:spacing w:after="0" w:line="360" w:lineRule="auto"/>
        <w:rPr>
          <w:rFonts w:ascii="Times New Roman" w:hAnsi="Times New Roman"/>
        </w:rPr>
      </w:pPr>
      <w:r w:rsidRPr="0077547C">
        <w:rPr>
          <w:rFonts w:ascii="Times New Roman" w:hAnsi="Times New Roman"/>
          <w:b/>
        </w:rPr>
        <w:t>Ten-Minute Spinning Reserve Requirement</w:t>
      </w:r>
      <w:r w:rsidRPr="0077547C">
        <w:rPr>
          <w:rFonts w:ascii="Times New Roman" w:hAnsi="Times New Roman"/>
        </w:rPr>
        <w:t xml:space="preserve"> is the amount of TMSR required system-wide</w:t>
      </w:r>
      <w:r w:rsidRPr="0077547C">
        <w:t xml:space="preserve"> </w:t>
      </w:r>
      <w:r w:rsidRPr="0077547C">
        <w:rPr>
          <w:rFonts w:ascii="Times New Roman" w:hAnsi="Times New Roman"/>
        </w:rPr>
        <w:t>as described in Section III.2.7A and ISO New England Operating Procedure No. 8.</w:t>
      </w:r>
    </w:p>
    <w:p w14:paraId="63E54F21" w14:textId="77777777" w:rsidR="008B4530" w:rsidRDefault="008B4530" w:rsidP="008B4530">
      <w:pPr>
        <w:spacing w:after="0" w:line="360" w:lineRule="auto"/>
        <w:rPr>
          <w:rFonts w:ascii="Times New Roman" w:hAnsi="Times New Roman"/>
        </w:rPr>
      </w:pPr>
    </w:p>
    <w:p w14:paraId="63E54F22" w14:textId="77777777" w:rsidR="008B4530" w:rsidRDefault="008369D8" w:rsidP="008B4530">
      <w:pPr>
        <w:spacing w:after="0" w:line="360" w:lineRule="auto"/>
        <w:rPr>
          <w:rFonts w:ascii="Times New Roman" w:hAnsi="Times New Roman"/>
        </w:rPr>
      </w:pPr>
      <w:r w:rsidRPr="00E831CF">
        <w:rPr>
          <w:rFonts w:ascii="Times New Roman" w:hAnsi="Times New Roman"/>
          <w:b/>
        </w:rPr>
        <w:t>Ten-Minute Spinning Reserve Service</w:t>
      </w:r>
      <w:r>
        <w:rPr>
          <w:rFonts w:ascii="Times New Roman" w:hAnsi="Times New Roman"/>
        </w:rPr>
        <w:t xml:space="preserve"> is the form of Ancillary Service described in Schedule 5 of the OATT.</w:t>
      </w:r>
    </w:p>
    <w:p w14:paraId="63E54F23" w14:textId="77777777" w:rsidR="008B4530" w:rsidRPr="00E47933" w:rsidRDefault="008B4530" w:rsidP="008B4530">
      <w:pPr>
        <w:spacing w:after="0" w:line="360" w:lineRule="auto"/>
        <w:rPr>
          <w:rFonts w:ascii="Times New Roman" w:hAnsi="Times New Roman"/>
        </w:rPr>
      </w:pPr>
    </w:p>
    <w:p w14:paraId="63E54F24" w14:textId="77777777" w:rsidR="008B4530" w:rsidRDefault="008369D8" w:rsidP="008B4530">
      <w:pPr>
        <w:spacing w:after="0" w:line="360" w:lineRule="auto"/>
        <w:rPr>
          <w:rFonts w:ascii="Times New Roman" w:hAnsi="Times New Roman"/>
        </w:rPr>
      </w:pPr>
      <w:r w:rsidRPr="00041F41">
        <w:rPr>
          <w:rFonts w:ascii="Times New Roman" w:hAnsi="Times New Roman"/>
          <w:b/>
        </w:rPr>
        <w:t>Third-Party Sale</w:t>
      </w:r>
      <w:r w:rsidRPr="00E47933">
        <w:rPr>
          <w:rFonts w:ascii="Times New Roman" w:hAnsi="Times New Roman"/>
        </w:rPr>
        <w:t xml:space="preserve"> is any sale for resale in interstate commerce to a Power Purchaser that is not designated as part of Regional Network Load or Local Network Load under the Regional Network Service or Local Network Service, as applicable. </w:t>
      </w:r>
    </w:p>
    <w:p w14:paraId="63E54F25" w14:textId="77777777" w:rsidR="008B4530" w:rsidRPr="00E47933" w:rsidRDefault="008B4530" w:rsidP="008B4530">
      <w:pPr>
        <w:spacing w:after="0" w:line="360" w:lineRule="auto"/>
        <w:rPr>
          <w:rFonts w:ascii="Times New Roman" w:hAnsi="Times New Roman"/>
        </w:rPr>
      </w:pPr>
    </w:p>
    <w:p w14:paraId="63E54F26" w14:textId="562122A2" w:rsidR="008B4530" w:rsidRDefault="008369D8" w:rsidP="008B4530">
      <w:pPr>
        <w:spacing w:after="0" w:line="360" w:lineRule="auto"/>
        <w:rPr>
          <w:rFonts w:ascii="Times New Roman" w:hAnsi="Times New Roman"/>
        </w:rPr>
      </w:pPr>
      <w:r w:rsidRPr="00041F41">
        <w:rPr>
          <w:rFonts w:ascii="Times New Roman" w:hAnsi="Times New Roman"/>
          <w:b/>
        </w:rPr>
        <w:t>Thirty-Minute Operating Reserve (TMOR)</w:t>
      </w:r>
      <w:r w:rsidRPr="00E47933">
        <w:rPr>
          <w:rFonts w:ascii="Times New Roman" w:hAnsi="Times New Roman"/>
        </w:rPr>
        <w:t xml:space="preserve"> </w:t>
      </w:r>
      <w:r w:rsidR="00DD153A">
        <w:rPr>
          <w:rFonts w:ascii="Times New Roman" w:hAnsi="Times New Roman"/>
        </w:rPr>
        <w:t xml:space="preserve">is a form of thirty-minute </w:t>
      </w:r>
      <w:r w:rsidRPr="00E47933">
        <w:rPr>
          <w:rFonts w:ascii="Times New Roman" w:hAnsi="Times New Roman"/>
        </w:rPr>
        <w:t>reserve capability</w:t>
      </w:r>
      <w:r w:rsidR="00DD153A">
        <w:rPr>
          <w:rFonts w:ascii="Times New Roman" w:hAnsi="Times New Roman"/>
        </w:rPr>
        <w:t>, determined pursuant to Section III.1.7.19.2</w:t>
      </w:r>
      <w:r w:rsidRPr="00E47933">
        <w:rPr>
          <w:rFonts w:ascii="Times New Roman" w:hAnsi="Times New Roman"/>
        </w:rPr>
        <w:t xml:space="preserve">. </w:t>
      </w:r>
    </w:p>
    <w:p w14:paraId="63E54F27" w14:textId="77777777" w:rsidR="008B4530" w:rsidRDefault="008B4530" w:rsidP="008B4530">
      <w:pPr>
        <w:spacing w:after="0" w:line="360" w:lineRule="auto"/>
        <w:rPr>
          <w:rFonts w:ascii="Times New Roman" w:hAnsi="Times New Roman"/>
        </w:rPr>
      </w:pPr>
    </w:p>
    <w:p w14:paraId="63E54F28" w14:textId="77777777" w:rsidR="008B4530" w:rsidRDefault="008369D8" w:rsidP="008B4530">
      <w:pPr>
        <w:spacing w:after="0" w:line="360" w:lineRule="auto"/>
        <w:rPr>
          <w:rFonts w:ascii="Times New Roman" w:hAnsi="Times New Roman"/>
        </w:rPr>
      </w:pPr>
      <w:r w:rsidRPr="00E831CF">
        <w:rPr>
          <w:rFonts w:ascii="Times New Roman" w:hAnsi="Times New Roman"/>
          <w:b/>
        </w:rPr>
        <w:t>Thirty-Minute Operating Reserve Service</w:t>
      </w:r>
      <w:r>
        <w:rPr>
          <w:rFonts w:ascii="Times New Roman" w:hAnsi="Times New Roman"/>
        </w:rPr>
        <w:t xml:space="preserve"> is the form of Ancillary Service described in Schedule 7 of the OATT.</w:t>
      </w:r>
    </w:p>
    <w:p w14:paraId="63E54F29" w14:textId="77777777" w:rsidR="008B4530" w:rsidRDefault="008B4530" w:rsidP="008B4530">
      <w:pPr>
        <w:spacing w:after="0" w:line="360" w:lineRule="auto"/>
        <w:rPr>
          <w:rFonts w:ascii="Times New Roman" w:hAnsi="Times New Roman"/>
        </w:rPr>
      </w:pPr>
    </w:p>
    <w:p w14:paraId="63E54F2A" w14:textId="77777777" w:rsidR="008B4530" w:rsidRDefault="008369D8" w:rsidP="008B4530">
      <w:pPr>
        <w:spacing w:after="0" w:line="360" w:lineRule="auto"/>
        <w:rPr>
          <w:rFonts w:ascii="Times New Roman" w:hAnsi="Times New Roman"/>
        </w:rPr>
      </w:pPr>
      <w:r w:rsidRPr="00E831CF">
        <w:rPr>
          <w:rFonts w:ascii="Times New Roman" w:hAnsi="Times New Roman"/>
          <w:b/>
        </w:rPr>
        <w:t>Through or Out Rate (TOUT Rate)</w:t>
      </w:r>
      <w:r>
        <w:rPr>
          <w:rFonts w:ascii="Times New Roman" w:hAnsi="Times New Roman"/>
        </w:rPr>
        <w:t xml:space="preserve"> is the rate per hour for </w:t>
      </w:r>
      <w:proofErr w:type="gramStart"/>
      <w:r>
        <w:rPr>
          <w:rFonts w:ascii="Times New Roman" w:hAnsi="Times New Roman"/>
        </w:rPr>
        <w:t>Through</w:t>
      </w:r>
      <w:proofErr w:type="gramEnd"/>
      <w:r>
        <w:rPr>
          <w:rFonts w:ascii="Times New Roman" w:hAnsi="Times New Roman"/>
        </w:rPr>
        <w:t xml:space="preserve"> or Out Service, as defined in Section II.25.2 of the OATT.</w:t>
      </w:r>
    </w:p>
    <w:p w14:paraId="63E54F2B" w14:textId="77777777" w:rsidR="008B4530" w:rsidRPr="00E47933" w:rsidRDefault="008B4530" w:rsidP="008B4530">
      <w:pPr>
        <w:spacing w:after="0" w:line="360" w:lineRule="auto"/>
        <w:rPr>
          <w:rFonts w:ascii="Times New Roman" w:hAnsi="Times New Roman"/>
        </w:rPr>
      </w:pPr>
    </w:p>
    <w:p w14:paraId="63E54F2C" w14:textId="77777777" w:rsidR="008B4530" w:rsidRDefault="008369D8" w:rsidP="008B4530">
      <w:pPr>
        <w:spacing w:after="0" w:line="360" w:lineRule="auto"/>
        <w:rPr>
          <w:rFonts w:ascii="Times New Roman" w:hAnsi="Times New Roman"/>
        </w:rPr>
      </w:pPr>
      <w:r w:rsidRPr="00041F41">
        <w:rPr>
          <w:rFonts w:ascii="Times New Roman" w:hAnsi="Times New Roman"/>
          <w:b/>
        </w:rPr>
        <w:t>Through or Out Service</w:t>
      </w:r>
      <w:r>
        <w:rPr>
          <w:rFonts w:ascii="Times New Roman" w:hAnsi="Times New Roman"/>
          <w:b/>
        </w:rPr>
        <w:t xml:space="preserve"> (TOUT Service)</w:t>
      </w:r>
      <w:r w:rsidRPr="00E47933">
        <w:rPr>
          <w:rFonts w:ascii="Times New Roman" w:hAnsi="Times New Roman"/>
        </w:rPr>
        <w:t xml:space="preserve"> means Point-To-Point Service over the PTF provided by the ISO with respect to a transaction that goes through the New England Control Area, as, for example, a single transaction where energy or capacity is transmitted into the New England Control Area from New Brunswick and subsequently out of the New England Control Area to New York, or a single transaction where energy or capacity is transmitted into the New England Control Area from New York through one </w:t>
      </w:r>
      <w:r w:rsidRPr="00E47933">
        <w:rPr>
          <w:rFonts w:ascii="Times New Roman" w:hAnsi="Times New Roman"/>
        </w:rPr>
        <w:lastRenderedPageBreak/>
        <w:t xml:space="preserve">point on the PTF and subsequently flows over the PTF prior to passing out of the New England Control Area to New York, or with respect to a transaction which originates at a point on the PTF and flows over the PTF prior to passing out of the New England Control Area, as, for example, from Boston to New York. </w:t>
      </w:r>
    </w:p>
    <w:p w14:paraId="63E54F2D" w14:textId="77777777" w:rsidR="008B4530" w:rsidRPr="00E47933" w:rsidRDefault="008B4530" w:rsidP="008B4530">
      <w:pPr>
        <w:spacing w:after="0" w:line="360" w:lineRule="auto"/>
        <w:rPr>
          <w:rFonts w:ascii="Times New Roman" w:hAnsi="Times New Roman"/>
        </w:rPr>
      </w:pPr>
    </w:p>
    <w:p w14:paraId="63E54F2E" w14:textId="77777777" w:rsidR="008B4530" w:rsidRDefault="008369D8" w:rsidP="008B4530">
      <w:pPr>
        <w:spacing w:after="0" w:line="360" w:lineRule="auto"/>
        <w:rPr>
          <w:rFonts w:ascii="Times New Roman" w:hAnsi="Times New Roman"/>
        </w:rPr>
      </w:pPr>
      <w:r w:rsidRPr="00041F41">
        <w:rPr>
          <w:rFonts w:ascii="Times New Roman" w:hAnsi="Times New Roman"/>
          <w:b/>
        </w:rPr>
        <w:t>Tie-Line Asset</w:t>
      </w:r>
      <w:r w:rsidRPr="00E47933">
        <w:rPr>
          <w:rFonts w:ascii="Times New Roman" w:hAnsi="Times New Roman"/>
        </w:rPr>
        <w:t xml:space="preserve"> is a physical transmission tie-line, or an inter-state or intra-state border arrangement created according to the ISO New England Manuals and registered in accordance with the Asset Registration Process. </w:t>
      </w:r>
    </w:p>
    <w:p w14:paraId="63E54F2F" w14:textId="77777777" w:rsidR="008B4530" w:rsidRDefault="008B4530" w:rsidP="008B4530">
      <w:pPr>
        <w:spacing w:after="0" w:line="360" w:lineRule="auto"/>
        <w:rPr>
          <w:rFonts w:ascii="Times New Roman" w:hAnsi="Times New Roman"/>
        </w:rPr>
      </w:pPr>
    </w:p>
    <w:p w14:paraId="63E54F30" w14:textId="77777777" w:rsidR="008B4530" w:rsidRDefault="008369D8" w:rsidP="008B4530">
      <w:pPr>
        <w:spacing w:after="0" w:line="360" w:lineRule="auto"/>
        <w:rPr>
          <w:rFonts w:ascii="Times New Roman" w:hAnsi="Times New Roman"/>
        </w:rPr>
      </w:pPr>
      <w:r w:rsidRPr="000231D2">
        <w:rPr>
          <w:rFonts w:ascii="Times New Roman" w:hAnsi="Times New Roman"/>
          <w:b/>
        </w:rPr>
        <w:t>Total Available Amount</w:t>
      </w:r>
      <w:r>
        <w:rPr>
          <w:rFonts w:ascii="Times New Roman" w:hAnsi="Times New Roman"/>
        </w:rPr>
        <w:t xml:space="preserve"> is the sum of the available amount of the Shortfall Funding Arrangement and the balance in the Payment Default Shortfall Fund.</w:t>
      </w:r>
    </w:p>
    <w:p w14:paraId="63E54F31" w14:textId="77777777" w:rsidR="008B4530" w:rsidRDefault="008B4530" w:rsidP="008B4530">
      <w:pPr>
        <w:spacing w:after="0" w:line="360" w:lineRule="auto"/>
        <w:rPr>
          <w:rFonts w:ascii="Times New Roman" w:hAnsi="Times New Roman"/>
        </w:rPr>
      </w:pPr>
    </w:p>
    <w:p w14:paraId="63E54F32" w14:textId="77777777" w:rsidR="008B4530" w:rsidRDefault="008369D8" w:rsidP="008B4530">
      <w:pPr>
        <w:spacing w:after="0" w:line="360" w:lineRule="auto"/>
        <w:rPr>
          <w:rFonts w:ascii="Times New Roman" w:hAnsi="Times New Roman"/>
        </w:rPr>
      </w:pPr>
      <w:r w:rsidRPr="009F24B2">
        <w:rPr>
          <w:rFonts w:ascii="Times New Roman" w:hAnsi="Times New Roman"/>
          <w:b/>
        </w:rPr>
        <w:t xml:space="preserve">Total </w:t>
      </w:r>
      <w:proofErr w:type="spellStart"/>
      <w:r w:rsidRPr="009F24B2">
        <w:rPr>
          <w:rFonts w:ascii="Times New Roman" w:hAnsi="Times New Roman"/>
          <w:b/>
        </w:rPr>
        <w:t>Blackstart</w:t>
      </w:r>
      <w:proofErr w:type="spellEnd"/>
      <w:r w:rsidRPr="009F24B2">
        <w:rPr>
          <w:rFonts w:ascii="Times New Roman" w:hAnsi="Times New Roman"/>
          <w:b/>
        </w:rPr>
        <w:t xml:space="preserve"> Capital Payment</w:t>
      </w:r>
      <w:r>
        <w:rPr>
          <w:rFonts w:ascii="Times New Roman" w:hAnsi="Times New Roman"/>
        </w:rPr>
        <w:t xml:space="preserve"> is the annual compensation calculated under either Section 5.1 or Section 5.2 of Schedule 16 of the OATT, as applicable.</w:t>
      </w:r>
    </w:p>
    <w:p w14:paraId="63E54F33" w14:textId="77777777" w:rsidR="008B4530" w:rsidRDefault="008B4530" w:rsidP="008B4530">
      <w:pPr>
        <w:spacing w:after="0" w:line="360" w:lineRule="auto"/>
        <w:rPr>
          <w:rFonts w:ascii="Times New Roman" w:hAnsi="Times New Roman"/>
        </w:rPr>
      </w:pPr>
    </w:p>
    <w:p w14:paraId="63E54F36" w14:textId="77777777" w:rsidR="008B4530" w:rsidRPr="009F24B2" w:rsidRDefault="008369D8" w:rsidP="008B4530">
      <w:pPr>
        <w:spacing w:after="0" w:line="360" w:lineRule="auto"/>
        <w:rPr>
          <w:rFonts w:ascii="Times New Roman" w:hAnsi="Times New Roman"/>
          <w:caps/>
        </w:rPr>
      </w:pPr>
      <w:r w:rsidRPr="009F24B2">
        <w:rPr>
          <w:rFonts w:ascii="Times New Roman" w:hAnsi="Times New Roman"/>
          <w:b/>
        </w:rPr>
        <w:t xml:space="preserve">Total </w:t>
      </w:r>
      <w:proofErr w:type="spellStart"/>
      <w:r w:rsidRPr="009F24B2">
        <w:rPr>
          <w:rFonts w:ascii="Times New Roman" w:hAnsi="Times New Roman"/>
          <w:b/>
        </w:rPr>
        <w:t>Blackstart</w:t>
      </w:r>
      <w:proofErr w:type="spellEnd"/>
      <w:r w:rsidRPr="009F24B2">
        <w:rPr>
          <w:rFonts w:ascii="Times New Roman" w:hAnsi="Times New Roman"/>
          <w:b/>
        </w:rPr>
        <w:t xml:space="preserve"> Service Payments</w:t>
      </w:r>
      <w:r>
        <w:rPr>
          <w:rFonts w:ascii="Times New Roman" w:hAnsi="Times New Roman"/>
        </w:rPr>
        <w:t xml:space="preserve"> is monthly compensation to </w:t>
      </w:r>
      <w:proofErr w:type="spellStart"/>
      <w:r>
        <w:rPr>
          <w:rFonts w:ascii="Times New Roman" w:hAnsi="Times New Roman"/>
        </w:rPr>
        <w:t>Blackstart</w:t>
      </w:r>
      <w:proofErr w:type="spellEnd"/>
      <w:r>
        <w:rPr>
          <w:rFonts w:ascii="Times New Roman" w:hAnsi="Times New Roman"/>
        </w:rPr>
        <w:t xml:space="preserve"> Owners or Market Participants, as applicable, and as calculated pursuant to Section 5.6 of Schedule 16 to the OAT</w:t>
      </w:r>
      <w:r>
        <w:rPr>
          <w:rFonts w:ascii="Times New Roman" w:hAnsi="Times New Roman"/>
          <w:caps/>
        </w:rPr>
        <w:t>T.</w:t>
      </w:r>
    </w:p>
    <w:p w14:paraId="2B22D13C" w14:textId="77777777" w:rsidR="00217FD3" w:rsidRDefault="00217FD3" w:rsidP="00217FD3">
      <w:pPr>
        <w:pStyle w:val="Normal0"/>
        <w:spacing w:after="0" w:line="360" w:lineRule="auto"/>
        <w:rPr>
          <w:rFonts w:ascii="Times New Roman" w:hAnsi="Times New Roman"/>
          <w:caps/>
        </w:rPr>
      </w:pPr>
    </w:p>
    <w:p w14:paraId="71C1C130" w14:textId="77777777" w:rsidR="00217FD3" w:rsidRPr="009F24B2" w:rsidRDefault="00217FD3" w:rsidP="00217FD3">
      <w:pPr>
        <w:pStyle w:val="Normal0"/>
        <w:spacing w:after="0" w:line="360" w:lineRule="auto"/>
        <w:rPr>
          <w:rFonts w:ascii="Times New Roman" w:hAnsi="Times New Roman"/>
          <w:caps/>
        </w:rPr>
      </w:pPr>
      <w:r w:rsidRPr="0077547C">
        <w:rPr>
          <w:rFonts w:ascii="Times New Roman" w:hAnsi="Times New Roman"/>
          <w:b/>
        </w:rPr>
        <w:t>Total Reserve Requirement</w:t>
      </w:r>
      <w:r w:rsidRPr="0077547C">
        <w:rPr>
          <w:rFonts w:ascii="Times New Roman" w:hAnsi="Times New Roman"/>
        </w:rPr>
        <w:t>, which includes Replacement Reserve, is the combined amount of TMSR, TMNSR, and TMOR required system-wide as described in Section III.2.7A and ISO New England Operating Procedure No. 8.</w:t>
      </w:r>
    </w:p>
    <w:p w14:paraId="63E54F37" w14:textId="77777777" w:rsidR="008B4530" w:rsidRPr="00E47933" w:rsidRDefault="008B4530" w:rsidP="008B4530">
      <w:pPr>
        <w:spacing w:after="0" w:line="360" w:lineRule="auto"/>
        <w:rPr>
          <w:rFonts w:ascii="Times New Roman" w:hAnsi="Times New Roman"/>
        </w:rPr>
      </w:pPr>
    </w:p>
    <w:p w14:paraId="63E54F38" w14:textId="77777777" w:rsidR="008B4530" w:rsidRDefault="008369D8" w:rsidP="008B4530">
      <w:pPr>
        <w:spacing w:after="0" w:line="360" w:lineRule="auto"/>
        <w:rPr>
          <w:rFonts w:ascii="Times New Roman" w:hAnsi="Times New Roman"/>
        </w:rPr>
      </w:pPr>
      <w:r w:rsidRPr="00041F41">
        <w:rPr>
          <w:rFonts w:ascii="Times New Roman" w:hAnsi="Times New Roman"/>
          <w:b/>
        </w:rPr>
        <w:t>Total System Capacity</w:t>
      </w:r>
      <w:r w:rsidRPr="00E47933">
        <w:rPr>
          <w:rFonts w:ascii="Times New Roman" w:hAnsi="Times New Roman"/>
        </w:rPr>
        <w:t xml:space="preserve"> is the aggregate capacity supply curve for the New England Control Area as determined in accordance with Section III.13.2.3.3 of Market Rule 1. </w:t>
      </w:r>
    </w:p>
    <w:p w14:paraId="63E54F39" w14:textId="77777777" w:rsidR="008B4530" w:rsidRPr="00E47933" w:rsidRDefault="008B4530" w:rsidP="008B4530">
      <w:pPr>
        <w:spacing w:after="0" w:line="360" w:lineRule="auto"/>
        <w:rPr>
          <w:rFonts w:ascii="Times New Roman" w:hAnsi="Times New Roman"/>
        </w:rPr>
      </w:pPr>
    </w:p>
    <w:p w14:paraId="63E54F3A" w14:textId="77777777" w:rsidR="008B4530" w:rsidRDefault="008369D8" w:rsidP="008B4530">
      <w:pPr>
        <w:spacing w:after="0" w:line="360" w:lineRule="auto"/>
        <w:rPr>
          <w:rFonts w:ascii="Times New Roman" w:hAnsi="Times New Roman"/>
        </w:rPr>
      </w:pPr>
      <w:r w:rsidRPr="00041F41">
        <w:rPr>
          <w:rFonts w:ascii="Times New Roman" w:hAnsi="Times New Roman"/>
          <w:b/>
        </w:rPr>
        <w:t>Transaction Unit (TU)</w:t>
      </w:r>
      <w:r w:rsidRPr="00E47933">
        <w:rPr>
          <w:rFonts w:ascii="Times New Roman" w:hAnsi="Times New Roman"/>
        </w:rPr>
        <w:t xml:space="preserve"> is a type of billing determinant under Schedule 2 of Section IV.A of the Tariff used to assess charges to Customers. </w:t>
      </w:r>
    </w:p>
    <w:p w14:paraId="63E54F3B" w14:textId="77777777" w:rsidR="008B4530" w:rsidRPr="00E47933" w:rsidRDefault="008B4530" w:rsidP="008B4530">
      <w:pPr>
        <w:spacing w:after="0" w:line="360" w:lineRule="auto"/>
        <w:rPr>
          <w:rFonts w:ascii="Times New Roman" w:hAnsi="Times New Roman"/>
        </w:rPr>
      </w:pPr>
    </w:p>
    <w:p w14:paraId="63E54F3C" w14:textId="77777777" w:rsidR="008B4530" w:rsidRDefault="008369D8" w:rsidP="008B4530">
      <w:pPr>
        <w:spacing w:after="0" w:line="360" w:lineRule="auto"/>
        <w:rPr>
          <w:rFonts w:ascii="Times New Roman" w:hAnsi="Times New Roman"/>
        </w:rPr>
      </w:pPr>
      <w:r w:rsidRPr="00041F41">
        <w:rPr>
          <w:rFonts w:ascii="Times New Roman" w:hAnsi="Times New Roman"/>
          <w:b/>
        </w:rPr>
        <w:t>Transition Period</w:t>
      </w:r>
      <w:r w:rsidRPr="00E47933">
        <w:rPr>
          <w:rFonts w:ascii="Times New Roman" w:hAnsi="Times New Roman"/>
        </w:rPr>
        <w:t xml:space="preserve">: The six-year period commencing on March 1, 1997. </w:t>
      </w:r>
    </w:p>
    <w:p w14:paraId="63E54F3D" w14:textId="77777777" w:rsidR="008B4530" w:rsidRDefault="008B4530" w:rsidP="008B4530">
      <w:pPr>
        <w:spacing w:after="0" w:line="360" w:lineRule="auto"/>
        <w:rPr>
          <w:rFonts w:ascii="Times New Roman" w:hAnsi="Times New Roman"/>
        </w:rPr>
      </w:pPr>
    </w:p>
    <w:p w14:paraId="63E54F3E" w14:textId="77777777" w:rsidR="008B4530" w:rsidRDefault="008369D8" w:rsidP="008B4530">
      <w:pPr>
        <w:spacing w:after="0" w:line="360" w:lineRule="auto"/>
        <w:rPr>
          <w:rFonts w:ascii="Times New Roman" w:hAnsi="Times New Roman"/>
        </w:rPr>
      </w:pPr>
      <w:r w:rsidRPr="00A33555">
        <w:rPr>
          <w:rFonts w:ascii="Times New Roman" w:hAnsi="Times New Roman"/>
          <w:b/>
        </w:rPr>
        <w:t>Transmission Charges</w:t>
      </w:r>
      <w:r>
        <w:rPr>
          <w:rFonts w:ascii="Times New Roman" w:hAnsi="Times New Roman"/>
        </w:rPr>
        <w:t>, for the purposes of the ISO New England Financial Assurance Policy and the ISO New England Billing Policy, are all charges and payments under Schedules 1, 8 and 9 of the OATT.</w:t>
      </w:r>
    </w:p>
    <w:p w14:paraId="63E54F3F" w14:textId="77777777" w:rsidR="008B4530" w:rsidRPr="00E47933" w:rsidRDefault="008B4530" w:rsidP="008B4530">
      <w:pPr>
        <w:spacing w:after="0" w:line="360" w:lineRule="auto"/>
        <w:rPr>
          <w:rFonts w:ascii="Times New Roman" w:hAnsi="Times New Roman"/>
        </w:rPr>
      </w:pPr>
    </w:p>
    <w:p w14:paraId="63E54F40" w14:textId="77777777" w:rsidR="008B4530" w:rsidRDefault="008369D8" w:rsidP="008B4530">
      <w:pPr>
        <w:spacing w:after="0" w:line="360" w:lineRule="auto"/>
        <w:rPr>
          <w:rFonts w:ascii="Times New Roman" w:hAnsi="Times New Roman"/>
        </w:rPr>
      </w:pPr>
      <w:r w:rsidRPr="00041F41">
        <w:rPr>
          <w:rFonts w:ascii="Times New Roman" w:hAnsi="Times New Roman"/>
          <w:b/>
        </w:rPr>
        <w:lastRenderedPageBreak/>
        <w:t>Transmission Congestion Credit</w:t>
      </w:r>
      <w:r w:rsidRPr="00E47933">
        <w:rPr>
          <w:rFonts w:ascii="Times New Roman" w:hAnsi="Times New Roman"/>
        </w:rPr>
        <w:t xml:space="preserve"> means the allocated share of total Transmission Congestion Revenue credited to each holder of Financial Transmission Rights, calculated and allocated as specified in Section III.5.2 of Market Rule 1. </w:t>
      </w:r>
    </w:p>
    <w:p w14:paraId="63E54F41" w14:textId="77777777" w:rsidR="008B4530" w:rsidRPr="00E47933" w:rsidRDefault="008B4530" w:rsidP="008B4530">
      <w:pPr>
        <w:spacing w:after="0" w:line="360" w:lineRule="auto"/>
        <w:rPr>
          <w:rFonts w:ascii="Times New Roman" w:hAnsi="Times New Roman"/>
        </w:rPr>
      </w:pPr>
    </w:p>
    <w:p w14:paraId="63E54F42" w14:textId="1BF08777" w:rsidR="008B4530" w:rsidRDefault="008369D8" w:rsidP="008B4530">
      <w:pPr>
        <w:spacing w:after="0" w:line="360" w:lineRule="auto"/>
        <w:rPr>
          <w:rFonts w:ascii="Times New Roman" w:hAnsi="Times New Roman"/>
        </w:rPr>
      </w:pPr>
      <w:r w:rsidRPr="00041F41">
        <w:rPr>
          <w:rFonts w:ascii="Times New Roman" w:hAnsi="Times New Roman"/>
          <w:b/>
        </w:rPr>
        <w:t>Transmission Congestion Revenue</w:t>
      </w:r>
      <w:r w:rsidRPr="00E47933">
        <w:rPr>
          <w:rFonts w:ascii="Times New Roman" w:hAnsi="Times New Roman"/>
        </w:rPr>
        <w:t xml:space="preserve"> is defined in Section </w:t>
      </w:r>
      <w:proofErr w:type="gramStart"/>
      <w:r w:rsidRPr="00E47933">
        <w:rPr>
          <w:rFonts w:ascii="Times New Roman" w:hAnsi="Times New Roman"/>
        </w:rPr>
        <w:t>III.5.2.5(</w:t>
      </w:r>
      <w:proofErr w:type="gramEnd"/>
      <w:r w:rsidRPr="00E47933">
        <w:rPr>
          <w:rFonts w:ascii="Times New Roman" w:hAnsi="Times New Roman"/>
        </w:rPr>
        <w:t xml:space="preserve">a) of Market Rule 1. </w:t>
      </w:r>
    </w:p>
    <w:p w14:paraId="7589A503" w14:textId="77777777" w:rsidR="00D174BC" w:rsidRDefault="00D174BC" w:rsidP="008B4530">
      <w:pPr>
        <w:spacing w:after="0" w:line="360" w:lineRule="auto"/>
        <w:rPr>
          <w:rFonts w:ascii="Times New Roman" w:hAnsi="Times New Roman"/>
        </w:rPr>
      </w:pPr>
    </w:p>
    <w:p w14:paraId="02306064" w14:textId="77777777" w:rsidR="00D174BC" w:rsidRPr="008B3456" w:rsidRDefault="00D174BC" w:rsidP="00D174BC">
      <w:pPr>
        <w:spacing w:after="0" w:line="360" w:lineRule="auto"/>
        <w:rPr>
          <w:rFonts w:ascii="Times New Roman" w:hAnsi="Times New Roman"/>
          <w:b/>
        </w:rPr>
      </w:pPr>
      <w:r w:rsidRPr="008B3456">
        <w:rPr>
          <w:rFonts w:ascii="Times New Roman" w:hAnsi="Times New Roman"/>
          <w:b/>
        </w:rPr>
        <w:t>Transmission Constraint Penalty Factors</w:t>
      </w:r>
      <w:r w:rsidRPr="008B3456">
        <w:rPr>
          <w:rFonts w:ascii="Times New Roman" w:hAnsi="Times New Roman"/>
        </w:rPr>
        <w:t xml:space="preserve"> are described in Section III.1.7.5 of Market Rule 1.</w:t>
      </w:r>
    </w:p>
    <w:p w14:paraId="63E54F43" w14:textId="77777777" w:rsidR="008B4530" w:rsidRDefault="008B4530" w:rsidP="008B4530">
      <w:pPr>
        <w:spacing w:after="0" w:line="360" w:lineRule="auto"/>
        <w:rPr>
          <w:rFonts w:ascii="Times New Roman" w:hAnsi="Times New Roman"/>
        </w:rPr>
      </w:pPr>
    </w:p>
    <w:p w14:paraId="63E54F44" w14:textId="77777777" w:rsidR="008B4530" w:rsidRDefault="008369D8" w:rsidP="008B4530">
      <w:pPr>
        <w:spacing w:after="0" w:line="360" w:lineRule="auto"/>
        <w:rPr>
          <w:rFonts w:ascii="Times New Roman" w:hAnsi="Times New Roman"/>
        </w:rPr>
      </w:pPr>
      <w:r w:rsidRPr="00A33555">
        <w:rPr>
          <w:rFonts w:ascii="Times New Roman" w:hAnsi="Times New Roman"/>
          <w:b/>
        </w:rPr>
        <w:t>Transmission Credit Limit</w:t>
      </w:r>
      <w:r>
        <w:rPr>
          <w:rFonts w:ascii="Times New Roman" w:hAnsi="Times New Roman"/>
        </w:rPr>
        <w:t xml:space="preserve"> is a credit limit, not to be used to meet FTR Requirements, established for each Market Participant in accordance with Section II.D and each Non-Market Participant Transmission Customer in accordance with Section V.B.2 of the ISO New England Financial Assurance Policy.</w:t>
      </w:r>
    </w:p>
    <w:p w14:paraId="63E54F45" w14:textId="77777777" w:rsidR="008B4530" w:rsidRDefault="008B4530" w:rsidP="008B4530">
      <w:pPr>
        <w:spacing w:after="0" w:line="360" w:lineRule="auto"/>
        <w:rPr>
          <w:rFonts w:ascii="Times New Roman" w:hAnsi="Times New Roman"/>
        </w:rPr>
      </w:pPr>
    </w:p>
    <w:p w14:paraId="63E54F46" w14:textId="77777777" w:rsidR="008B4530" w:rsidRDefault="008369D8" w:rsidP="008B4530">
      <w:pPr>
        <w:spacing w:after="0" w:line="360" w:lineRule="auto"/>
        <w:rPr>
          <w:rFonts w:ascii="Times New Roman" w:hAnsi="Times New Roman"/>
        </w:rPr>
      </w:pPr>
      <w:r w:rsidRPr="00A33555">
        <w:rPr>
          <w:rFonts w:ascii="Times New Roman" w:hAnsi="Times New Roman"/>
          <w:b/>
        </w:rPr>
        <w:t>Transmission Credit Test Percentage</w:t>
      </w:r>
      <w:r>
        <w:rPr>
          <w:rFonts w:ascii="Times New Roman" w:hAnsi="Times New Roman"/>
        </w:rPr>
        <w:t xml:space="preserve"> is calculated in accordance with Section III.B.1(c) of the ISO New England Financial Assurance Policy.</w:t>
      </w:r>
    </w:p>
    <w:p w14:paraId="63E54F47" w14:textId="77777777" w:rsidR="008B4530" w:rsidRPr="00E47933" w:rsidRDefault="008B4530" w:rsidP="008B4530">
      <w:pPr>
        <w:spacing w:after="0" w:line="360" w:lineRule="auto"/>
        <w:rPr>
          <w:rFonts w:ascii="Times New Roman" w:hAnsi="Times New Roman"/>
        </w:rPr>
      </w:pPr>
    </w:p>
    <w:p w14:paraId="63E54F48" w14:textId="77777777" w:rsidR="008B4530" w:rsidRDefault="008369D8" w:rsidP="008B4530">
      <w:pPr>
        <w:spacing w:after="0" w:line="360" w:lineRule="auto"/>
        <w:rPr>
          <w:rFonts w:ascii="Times New Roman" w:hAnsi="Times New Roman"/>
        </w:rPr>
      </w:pPr>
      <w:r w:rsidRPr="00041F41">
        <w:rPr>
          <w:rFonts w:ascii="Times New Roman" w:hAnsi="Times New Roman"/>
          <w:b/>
        </w:rPr>
        <w:t>Transmission Customer</w:t>
      </w:r>
      <w:r w:rsidRPr="00E47933">
        <w:rPr>
          <w:rFonts w:ascii="Times New Roman" w:hAnsi="Times New Roman"/>
        </w:rPr>
        <w:t xml:space="preserve"> is any Eligible Customer that (i) executes, on its own behalf or through its Designated Agent, an MPSA or TSA, or (ii) requests in writing, on its own behalf or through its Designated Agent, that the ISO, the Transmission Owner, or the Schedule 20A Service Provider, as applicable, file with the Commission, a proposed unexecuted MPSA or TSA containing terms and conditions deemed appropriate by the ISO (in consultation with the applicable PTO, OTO or Schedule 20A Service Provider) in order that the Eligible Customer may receive transmission service under Section II of this Tariff.  A Transmission Customer under Section II of this Tariff includes a Market Participant or a Non-Market Participant taking Regional Network Service, </w:t>
      </w:r>
      <w:proofErr w:type="gramStart"/>
      <w:r w:rsidRPr="00E47933">
        <w:rPr>
          <w:rFonts w:ascii="Times New Roman" w:hAnsi="Times New Roman"/>
        </w:rPr>
        <w:t>Through</w:t>
      </w:r>
      <w:proofErr w:type="gramEnd"/>
      <w:r w:rsidRPr="00E47933">
        <w:rPr>
          <w:rFonts w:ascii="Times New Roman" w:hAnsi="Times New Roman"/>
        </w:rPr>
        <w:t xml:space="preserve"> or Out Service, MTF Service, OTF Service, Ancillary Services, or Local Service. </w:t>
      </w:r>
    </w:p>
    <w:p w14:paraId="63E54F49" w14:textId="77777777" w:rsidR="008B4530" w:rsidRDefault="008B4530" w:rsidP="008B4530">
      <w:pPr>
        <w:spacing w:after="0" w:line="360" w:lineRule="auto"/>
        <w:rPr>
          <w:rFonts w:ascii="Times New Roman" w:hAnsi="Times New Roman"/>
        </w:rPr>
      </w:pPr>
    </w:p>
    <w:p w14:paraId="63E54F4A" w14:textId="77777777" w:rsidR="008B4530" w:rsidRDefault="008369D8" w:rsidP="008B4530">
      <w:pPr>
        <w:spacing w:after="0" w:line="360" w:lineRule="auto"/>
        <w:rPr>
          <w:rFonts w:ascii="Times New Roman" w:hAnsi="Times New Roman"/>
        </w:rPr>
      </w:pPr>
      <w:r w:rsidRPr="00A33555">
        <w:rPr>
          <w:rFonts w:ascii="Times New Roman" w:hAnsi="Times New Roman"/>
          <w:b/>
        </w:rPr>
        <w:t>Transmission Default Amount</w:t>
      </w:r>
      <w:r>
        <w:rPr>
          <w:rFonts w:ascii="Times New Roman" w:hAnsi="Times New Roman"/>
        </w:rPr>
        <w:t xml:space="preserve"> is all or any part of any amount of Transmission Charges due to be paid by any Covered Entity that the ISO, in its reasonable opinion, believes will not or has not been paid when due.</w:t>
      </w:r>
    </w:p>
    <w:p w14:paraId="63E54F4B" w14:textId="77777777" w:rsidR="008B4530" w:rsidRDefault="008B4530" w:rsidP="008B4530">
      <w:pPr>
        <w:spacing w:after="0" w:line="360" w:lineRule="auto"/>
        <w:rPr>
          <w:rFonts w:ascii="Times New Roman" w:hAnsi="Times New Roman"/>
        </w:rPr>
      </w:pPr>
    </w:p>
    <w:p w14:paraId="63E54F4C" w14:textId="77777777" w:rsidR="008B4530" w:rsidRDefault="008369D8" w:rsidP="008B4530">
      <w:pPr>
        <w:spacing w:after="0" w:line="360" w:lineRule="auto"/>
        <w:rPr>
          <w:rFonts w:ascii="Times New Roman" w:hAnsi="Times New Roman"/>
        </w:rPr>
      </w:pPr>
      <w:r w:rsidRPr="00A33555">
        <w:rPr>
          <w:rFonts w:ascii="Times New Roman" w:hAnsi="Times New Roman"/>
          <w:b/>
        </w:rPr>
        <w:t>Transmission Default Period</w:t>
      </w:r>
      <w:r>
        <w:rPr>
          <w:rFonts w:ascii="Times New Roman" w:hAnsi="Times New Roman"/>
        </w:rPr>
        <w:t xml:space="preserve"> is defined in Section 3.4.f of the ISO New England Billing Policy.</w:t>
      </w:r>
    </w:p>
    <w:p w14:paraId="63E54F4D" w14:textId="77777777" w:rsidR="008B4530" w:rsidRDefault="008B4530" w:rsidP="008B4530">
      <w:pPr>
        <w:spacing w:after="0" w:line="360" w:lineRule="auto"/>
        <w:rPr>
          <w:rFonts w:ascii="Times New Roman" w:hAnsi="Times New Roman"/>
        </w:rPr>
      </w:pPr>
    </w:p>
    <w:p w14:paraId="63E54F4E" w14:textId="77777777" w:rsidR="008B4530" w:rsidRDefault="008369D8" w:rsidP="008B4530">
      <w:pPr>
        <w:spacing w:after="0" w:line="360" w:lineRule="auto"/>
        <w:rPr>
          <w:rFonts w:ascii="Times New Roman" w:hAnsi="Times New Roman"/>
        </w:rPr>
      </w:pPr>
      <w:r w:rsidRPr="005613AD">
        <w:rPr>
          <w:rFonts w:ascii="Times New Roman" w:hAnsi="Times New Roman"/>
          <w:b/>
        </w:rPr>
        <w:t>Transmission Late Payment Account</w:t>
      </w:r>
      <w:r>
        <w:rPr>
          <w:rFonts w:ascii="Times New Roman" w:hAnsi="Times New Roman"/>
        </w:rPr>
        <w:t xml:space="preserve"> is defined in Section 4.2 of the ISO New England Billing Policy.</w:t>
      </w:r>
    </w:p>
    <w:p w14:paraId="63E54F4F" w14:textId="77777777" w:rsidR="008B4530" w:rsidRDefault="008B4530" w:rsidP="008B4530">
      <w:pPr>
        <w:spacing w:after="0" w:line="360" w:lineRule="auto"/>
        <w:rPr>
          <w:rFonts w:ascii="Times New Roman" w:hAnsi="Times New Roman"/>
        </w:rPr>
      </w:pPr>
    </w:p>
    <w:p w14:paraId="63E54F50" w14:textId="77777777" w:rsidR="008B4530" w:rsidRDefault="008369D8" w:rsidP="008B4530">
      <w:pPr>
        <w:spacing w:after="0" w:line="360" w:lineRule="auto"/>
        <w:rPr>
          <w:rFonts w:ascii="Times New Roman" w:hAnsi="Times New Roman"/>
        </w:rPr>
      </w:pPr>
      <w:r w:rsidRPr="005613AD">
        <w:rPr>
          <w:rFonts w:ascii="Times New Roman" w:hAnsi="Times New Roman"/>
          <w:b/>
        </w:rPr>
        <w:lastRenderedPageBreak/>
        <w:t>Transmission Late Payment Account Limit</w:t>
      </w:r>
      <w:r>
        <w:rPr>
          <w:rFonts w:ascii="Times New Roman" w:hAnsi="Times New Roman"/>
        </w:rPr>
        <w:t xml:space="preserve"> is defined in Section 4.2 of the ISO New England Billing Policy.</w:t>
      </w:r>
    </w:p>
    <w:p w14:paraId="63E54F51" w14:textId="77777777" w:rsidR="008B4530" w:rsidRDefault="008B4530" w:rsidP="008B4530">
      <w:pPr>
        <w:spacing w:after="0" w:line="360" w:lineRule="auto"/>
        <w:rPr>
          <w:rFonts w:ascii="Times New Roman" w:hAnsi="Times New Roman"/>
        </w:rPr>
      </w:pPr>
    </w:p>
    <w:p w14:paraId="63E54F52" w14:textId="77777777" w:rsidR="008B4530" w:rsidRDefault="008369D8" w:rsidP="008B4530">
      <w:pPr>
        <w:spacing w:after="0" w:line="360" w:lineRule="auto"/>
        <w:rPr>
          <w:rFonts w:ascii="Times New Roman" w:hAnsi="Times New Roman"/>
        </w:rPr>
      </w:pPr>
      <w:r w:rsidRPr="005613AD">
        <w:rPr>
          <w:rFonts w:ascii="Times New Roman" w:hAnsi="Times New Roman"/>
          <w:b/>
        </w:rPr>
        <w:t>Transmission Late Payment Charge</w:t>
      </w:r>
      <w:r>
        <w:rPr>
          <w:rFonts w:ascii="Times New Roman" w:hAnsi="Times New Roman"/>
        </w:rPr>
        <w:t xml:space="preserve"> is defined in Section 4.1 of the ISO New England Billing Policy.</w:t>
      </w:r>
    </w:p>
    <w:p w14:paraId="63E54F53" w14:textId="77777777" w:rsidR="008B4530" w:rsidRPr="00E47933" w:rsidRDefault="008B4530" w:rsidP="008B4530">
      <w:pPr>
        <w:spacing w:after="0" w:line="360" w:lineRule="auto"/>
        <w:rPr>
          <w:rFonts w:ascii="Times New Roman" w:hAnsi="Times New Roman"/>
        </w:rPr>
      </w:pPr>
    </w:p>
    <w:p w14:paraId="63E54F54" w14:textId="77777777" w:rsidR="008B4530" w:rsidRDefault="008369D8" w:rsidP="008B4530">
      <w:pPr>
        <w:spacing w:after="0" w:line="360" w:lineRule="auto"/>
        <w:rPr>
          <w:rFonts w:ascii="Times New Roman" w:hAnsi="Times New Roman"/>
        </w:rPr>
      </w:pPr>
      <w:r w:rsidRPr="00041F41">
        <w:rPr>
          <w:rFonts w:ascii="Times New Roman" w:hAnsi="Times New Roman"/>
          <w:b/>
        </w:rPr>
        <w:t>Transmission, Markets and Services Tariff (Tariff)</w:t>
      </w:r>
      <w:r w:rsidRPr="00E47933">
        <w:rPr>
          <w:rFonts w:ascii="Times New Roman" w:hAnsi="Times New Roman"/>
        </w:rPr>
        <w:t xml:space="preserve"> is the </w:t>
      </w:r>
      <w:r>
        <w:rPr>
          <w:rFonts w:ascii="Times New Roman" w:hAnsi="Times New Roman"/>
        </w:rPr>
        <w:t>ISO New England Inc. Transmission, Markets and Services Tariff</w:t>
      </w:r>
      <w:r w:rsidRPr="00E47933">
        <w:rPr>
          <w:rFonts w:ascii="Times New Roman" w:hAnsi="Times New Roman"/>
        </w:rPr>
        <w:t xml:space="preserve">, as amended from time to time.  </w:t>
      </w:r>
    </w:p>
    <w:p w14:paraId="63E54F55" w14:textId="77777777" w:rsidR="008B4530" w:rsidRDefault="008B4530" w:rsidP="008B4530">
      <w:pPr>
        <w:spacing w:after="0" w:line="360" w:lineRule="auto"/>
        <w:rPr>
          <w:rFonts w:ascii="Times New Roman" w:hAnsi="Times New Roman"/>
        </w:rPr>
      </w:pPr>
    </w:p>
    <w:p w14:paraId="63E54F56" w14:textId="77777777" w:rsidR="008B4530" w:rsidRDefault="008369D8" w:rsidP="008B4530">
      <w:pPr>
        <w:spacing w:after="0" w:line="360" w:lineRule="auto"/>
        <w:rPr>
          <w:rFonts w:ascii="Times New Roman" w:hAnsi="Times New Roman"/>
        </w:rPr>
      </w:pPr>
      <w:r w:rsidRPr="005613AD">
        <w:rPr>
          <w:rFonts w:ascii="Times New Roman" w:hAnsi="Times New Roman"/>
          <w:b/>
        </w:rPr>
        <w:t>Transmission Obligations</w:t>
      </w:r>
      <w:r>
        <w:rPr>
          <w:rFonts w:ascii="Times New Roman" w:hAnsi="Times New Roman"/>
        </w:rPr>
        <w:t xml:space="preserve"> are determined in accordance with Section </w:t>
      </w:r>
      <w:proofErr w:type="gramStart"/>
      <w:r>
        <w:rPr>
          <w:rFonts w:ascii="Times New Roman" w:hAnsi="Times New Roman"/>
        </w:rPr>
        <w:t>III.A(</w:t>
      </w:r>
      <w:proofErr w:type="gramEnd"/>
      <w:r>
        <w:rPr>
          <w:rFonts w:ascii="Times New Roman" w:hAnsi="Times New Roman"/>
        </w:rPr>
        <w:t>vi) of the ISO New England Financial Assurance Policy.</w:t>
      </w:r>
    </w:p>
    <w:p w14:paraId="63E54F57" w14:textId="77777777" w:rsidR="008B4530" w:rsidRPr="00E47933" w:rsidRDefault="008B4530" w:rsidP="008B4530">
      <w:pPr>
        <w:spacing w:after="0" w:line="360" w:lineRule="auto"/>
        <w:rPr>
          <w:rFonts w:ascii="Times New Roman" w:hAnsi="Times New Roman"/>
        </w:rPr>
      </w:pPr>
    </w:p>
    <w:p w14:paraId="63E54F58" w14:textId="77777777" w:rsidR="008B4530" w:rsidRDefault="008369D8" w:rsidP="008B4530">
      <w:pPr>
        <w:spacing w:after="0" w:line="360" w:lineRule="auto"/>
        <w:rPr>
          <w:rFonts w:ascii="Times New Roman" w:hAnsi="Times New Roman"/>
        </w:rPr>
      </w:pPr>
      <w:r w:rsidRPr="00041F41">
        <w:rPr>
          <w:rFonts w:ascii="Times New Roman" w:hAnsi="Times New Roman"/>
          <w:b/>
        </w:rPr>
        <w:t>Transmission Operating Agreement (TOA)</w:t>
      </w:r>
      <w:r w:rsidRPr="00E47933">
        <w:rPr>
          <w:rFonts w:ascii="Times New Roman" w:hAnsi="Times New Roman"/>
        </w:rPr>
        <w:t xml:space="preserve"> is the Transmission Operating Agreement between and among the ISO and the PTOs, as amended and restated from time to time. </w:t>
      </w:r>
    </w:p>
    <w:p w14:paraId="63E54F59" w14:textId="77777777" w:rsidR="008B4530" w:rsidRPr="00E47933" w:rsidRDefault="008B4530" w:rsidP="008B4530">
      <w:pPr>
        <w:spacing w:after="0" w:line="360" w:lineRule="auto"/>
        <w:rPr>
          <w:rFonts w:ascii="Times New Roman" w:hAnsi="Times New Roman"/>
        </w:rPr>
      </w:pPr>
    </w:p>
    <w:p w14:paraId="63E54F5A" w14:textId="77777777" w:rsidR="008B4530" w:rsidRDefault="008369D8" w:rsidP="008B4530">
      <w:pPr>
        <w:spacing w:after="0" w:line="360" w:lineRule="auto"/>
        <w:rPr>
          <w:rFonts w:ascii="Times New Roman" w:hAnsi="Times New Roman"/>
        </w:rPr>
      </w:pPr>
      <w:r w:rsidRPr="00041F41">
        <w:rPr>
          <w:rFonts w:ascii="Times New Roman" w:hAnsi="Times New Roman"/>
          <w:b/>
        </w:rPr>
        <w:t>Transmission Owner</w:t>
      </w:r>
      <w:r w:rsidRPr="00E47933">
        <w:rPr>
          <w:rFonts w:ascii="Times New Roman" w:hAnsi="Times New Roman"/>
        </w:rPr>
        <w:t xml:space="preserve"> means a PTO, MTO or OTO. </w:t>
      </w:r>
    </w:p>
    <w:p w14:paraId="63E54F5B" w14:textId="77777777" w:rsidR="008B4530" w:rsidRPr="00E47933" w:rsidRDefault="008B4530" w:rsidP="008B4530">
      <w:pPr>
        <w:spacing w:after="0" w:line="360" w:lineRule="auto"/>
        <w:rPr>
          <w:rFonts w:ascii="Times New Roman" w:hAnsi="Times New Roman"/>
        </w:rPr>
      </w:pPr>
    </w:p>
    <w:p w14:paraId="63E54F5C" w14:textId="77777777" w:rsidR="008B4530" w:rsidRDefault="008369D8" w:rsidP="008B4530">
      <w:pPr>
        <w:spacing w:after="0" w:line="360" w:lineRule="auto"/>
        <w:rPr>
          <w:rFonts w:ascii="Times New Roman" w:hAnsi="Times New Roman"/>
        </w:rPr>
      </w:pPr>
      <w:r w:rsidRPr="00041F41">
        <w:rPr>
          <w:rFonts w:ascii="Times New Roman" w:hAnsi="Times New Roman"/>
          <w:b/>
        </w:rPr>
        <w:t>Transmission Provider</w:t>
      </w:r>
      <w:r w:rsidRPr="00E47933">
        <w:rPr>
          <w:rFonts w:ascii="Times New Roman" w:hAnsi="Times New Roman"/>
        </w:rPr>
        <w:t xml:space="preserve"> is </w:t>
      </w:r>
      <w:r>
        <w:rPr>
          <w:rFonts w:ascii="Times New Roman" w:hAnsi="Times New Roman"/>
        </w:rPr>
        <w:t>the ISO for Regional Network Service and Through or Out Service as provided under Section II.B and II.C of the OATT; Cross-Sound Cable, LLC for Merchant Transmission Service as provided under Schedule 18 of the OATT; the Schedule 20A Service Providers for Phase I/II HVDC-TF Service as provided under Schedule 20A of the OATT; and the Participating Transmission Owners for Local Service as provided under Schedule 21 of the OATT</w:t>
      </w:r>
      <w:r w:rsidRPr="00E47933">
        <w:rPr>
          <w:rFonts w:ascii="Times New Roman" w:hAnsi="Times New Roman"/>
        </w:rPr>
        <w:t xml:space="preserve">. </w:t>
      </w:r>
    </w:p>
    <w:p w14:paraId="63E54F5D" w14:textId="77777777" w:rsidR="008B4530" w:rsidRDefault="008B4530" w:rsidP="008B4530">
      <w:pPr>
        <w:spacing w:after="0" w:line="360" w:lineRule="auto"/>
        <w:rPr>
          <w:rFonts w:ascii="Times New Roman" w:hAnsi="Times New Roman"/>
        </w:rPr>
      </w:pPr>
    </w:p>
    <w:p w14:paraId="63E54F5E" w14:textId="77777777" w:rsidR="008B4530" w:rsidRDefault="008369D8" w:rsidP="008B4530">
      <w:pPr>
        <w:spacing w:after="0" w:line="360" w:lineRule="auto"/>
        <w:rPr>
          <w:rFonts w:ascii="Times New Roman" w:hAnsi="Times New Roman"/>
        </w:rPr>
      </w:pPr>
      <w:r w:rsidRPr="005613AD">
        <w:rPr>
          <w:rFonts w:ascii="Times New Roman" w:hAnsi="Times New Roman"/>
          <w:b/>
        </w:rPr>
        <w:t>Transmission Requirements</w:t>
      </w:r>
      <w:r>
        <w:rPr>
          <w:rFonts w:ascii="Times New Roman" w:hAnsi="Times New Roman"/>
        </w:rPr>
        <w:t xml:space="preserve"> are determined in accordance with Section </w:t>
      </w:r>
      <w:proofErr w:type="gramStart"/>
      <w:r>
        <w:rPr>
          <w:rFonts w:ascii="Times New Roman" w:hAnsi="Times New Roman"/>
        </w:rPr>
        <w:t>III.A(</w:t>
      </w:r>
      <w:proofErr w:type="gramEnd"/>
      <w:r>
        <w:rPr>
          <w:rFonts w:ascii="Times New Roman" w:hAnsi="Times New Roman"/>
        </w:rPr>
        <w:t>iii) of the ISO New England Financial Assurance Policy.</w:t>
      </w:r>
    </w:p>
    <w:p w14:paraId="63E54F5F" w14:textId="77777777" w:rsidR="008B4530" w:rsidRDefault="008B4530" w:rsidP="008B4530">
      <w:pPr>
        <w:spacing w:after="0" w:line="360" w:lineRule="auto"/>
        <w:rPr>
          <w:rFonts w:ascii="Times New Roman" w:hAnsi="Times New Roman"/>
        </w:rPr>
      </w:pPr>
    </w:p>
    <w:p w14:paraId="63E54F60" w14:textId="77777777" w:rsidR="008B4530" w:rsidRPr="00E47933" w:rsidRDefault="008369D8" w:rsidP="008B4530">
      <w:pPr>
        <w:spacing w:after="0" w:line="360" w:lineRule="auto"/>
        <w:rPr>
          <w:rFonts w:ascii="Times New Roman" w:hAnsi="Times New Roman"/>
        </w:rPr>
      </w:pPr>
      <w:r w:rsidRPr="0010238D">
        <w:rPr>
          <w:rFonts w:ascii="Times New Roman" w:hAnsi="Times New Roman"/>
          <w:b/>
        </w:rPr>
        <w:t>Transmission Security Analysis Requirement</w:t>
      </w:r>
      <w:r>
        <w:rPr>
          <w:rFonts w:ascii="Times New Roman" w:hAnsi="Times New Roman"/>
        </w:rPr>
        <w:t xml:space="preserve"> shall be determined pursuant to Section III.12.2.1.2.</w:t>
      </w:r>
    </w:p>
    <w:p w14:paraId="63E54F61" w14:textId="77777777" w:rsidR="008B4530" w:rsidRDefault="008B4530" w:rsidP="008B4530">
      <w:pPr>
        <w:spacing w:after="0" w:line="360" w:lineRule="auto"/>
        <w:rPr>
          <w:rFonts w:ascii="Times New Roman" w:hAnsi="Times New Roman"/>
        </w:rPr>
      </w:pPr>
    </w:p>
    <w:p w14:paraId="63E54F62" w14:textId="77777777" w:rsidR="008B4530" w:rsidRDefault="008369D8" w:rsidP="008B4530">
      <w:pPr>
        <w:spacing w:after="0" w:line="360" w:lineRule="auto"/>
        <w:rPr>
          <w:rFonts w:ascii="Times New Roman" w:hAnsi="Times New Roman"/>
        </w:rPr>
      </w:pPr>
      <w:r w:rsidRPr="00041F41">
        <w:rPr>
          <w:rFonts w:ascii="Times New Roman" w:hAnsi="Times New Roman"/>
          <w:b/>
        </w:rPr>
        <w:t>Transmission Service Agreement (TSA)</w:t>
      </w:r>
      <w:r w:rsidRPr="00E47933">
        <w:rPr>
          <w:rFonts w:ascii="Times New Roman" w:hAnsi="Times New Roman"/>
        </w:rPr>
        <w:t xml:space="preserve"> is the initial agreement and any amendments or supplements thereto:  (A) in the form specified in either Attachment A or B to </w:t>
      </w:r>
      <w:r>
        <w:rPr>
          <w:rFonts w:ascii="Times New Roman" w:hAnsi="Times New Roman"/>
        </w:rPr>
        <w:t>the OATT</w:t>
      </w:r>
      <w:r w:rsidRPr="00E47933">
        <w:rPr>
          <w:rFonts w:ascii="Times New Roman" w:hAnsi="Times New Roman"/>
        </w:rPr>
        <w:t>, entered into by the Transmission Customer and the ISO for Regional Network Service</w:t>
      </w:r>
      <w:r>
        <w:rPr>
          <w:rFonts w:ascii="Times New Roman" w:hAnsi="Times New Roman"/>
        </w:rPr>
        <w:t xml:space="preserve"> or </w:t>
      </w:r>
      <w:r w:rsidRPr="00E47933">
        <w:rPr>
          <w:rFonts w:ascii="Times New Roman" w:hAnsi="Times New Roman"/>
        </w:rPr>
        <w:t>Through or Out Service; (B) entered into by the Transmission Customer with the</w:t>
      </w:r>
      <w:r>
        <w:rPr>
          <w:rFonts w:ascii="Times New Roman" w:hAnsi="Times New Roman"/>
        </w:rPr>
        <w:t xml:space="preserve"> ISO and</w:t>
      </w:r>
      <w:r w:rsidRPr="00E47933">
        <w:rPr>
          <w:rFonts w:ascii="Times New Roman" w:hAnsi="Times New Roman"/>
        </w:rPr>
        <w:t xml:space="preserve"> PTO in the form specified in Attachment A to Schedule 21 of </w:t>
      </w:r>
      <w:r>
        <w:rPr>
          <w:rFonts w:ascii="Times New Roman" w:hAnsi="Times New Roman"/>
        </w:rPr>
        <w:t>the OATT</w:t>
      </w:r>
      <w:r w:rsidRPr="00E47933">
        <w:rPr>
          <w:rFonts w:ascii="Times New Roman" w:hAnsi="Times New Roman"/>
        </w:rPr>
        <w:t>; (C) entered into by the Transmission Customer with an OTO or Schedule 20A Service Provider in the appropriate form specified under Schedule 20 of</w:t>
      </w:r>
      <w:r>
        <w:rPr>
          <w:rFonts w:ascii="Times New Roman" w:hAnsi="Times New Roman"/>
        </w:rPr>
        <w:t xml:space="preserve"> the OATT; or (D) entered into by the Transmission Customer with a MTO in the appropriate form specified under Schedule 18 of </w:t>
      </w:r>
      <w:r>
        <w:rPr>
          <w:rFonts w:ascii="Times New Roman" w:hAnsi="Times New Roman"/>
        </w:rPr>
        <w:lastRenderedPageBreak/>
        <w:t>the OATT</w:t>
      </w:r>
      <w:r w:rsidRPr="00E47933">
        <w:rPr>
          <w:rFonts w:ascii="Times New Roman" w:hAnsi="Times New Roman"/>
        </w:rPr>
        <w:t>.  A Transmission Service Agreement shall be required for</w:t>
      </w:r>
      <w:r>
        <w:rPr>
          <w:rFonts w:ascii="Times New Roman" w:hAnsi="Times New Roman"/>
        </w:rPr>
        <w:t xml:space="preserve"> Local Service,</w:t>
      </w:r>
      <w:r w:rsidRPr="00E47933">
        <w:rPr>
          <w:rFonts w:ascii="Times New Roman" w:hAnsi="Times New Roman"/>
        </w:rPr>
        <w:t xml:space="preserve"> MTF Service and OTF Service, and shall be required for</w:t>
      </w:r>
      <w:r>
        <w:rPr>
          <w:rFonts w:ascii="Times New Roman" w:hAnsi="Times New Roman"/>
        </w:rPr>
        <w:t xml:space="preserve"> Regional Network Service and Through or Out Service</w:t>
      </w:r>
      <w:r w:rsidRPr="00E47933">
        <w:rPr>
          <w:rFonts w:ascii="Times New Roman" w:hAnsi="Times New Roman"/>
        </w:rPr>
        <w:t xml:space="preserve"> if the Transmission Customer </w:t>
      </w:r>
      <w:r>
        <w:rPr>
          <w:rFonts w:ascii="Times New Roman" w:hAnsi="Times New Roman"/>
        </w:rPr>
        <w:t>has</w:t>
      </w:r>
      <w:r w:rsidRPr="00E47933">
        <w:rPr>
          <w:rFonts w:ascii="Times New Roman" w:hAnsi="Times New Roman"/>
        </w:rPr>
        <w:t xml:space="preserve"> not execut</w:t>
      </w:r>
      <w:r>
        <w:rPr>
          <w:rFonts w:ascii="Times New Roman" w:hAnsi="Times New Roman"/>
        </w:rPr>
        <w:t>ed</w:t>
      </w:r>
      <w:r w:rsidRPr="00E47933">
        <w:rPr>
          <w:rFonts w:ascii="Times New Roman" w:hAnsi="Times New Roman"/>
        </w:rPr>
        <w:t xml:space="preserve"> a MPSA. </w:t>
      </w:r>
    </w:p>
    <w:p w14:paraId="63E54F63" w14:textId="77777777" w:rsidR="008B4530" w:rsidRPr="00E47933" w:rsidRDefault="008B4530" w:rsidP="008B4530">
      <w:pPr>
        <w:spacing w:after="0" w:line="360" w:lineRule="auto"/>
        <w:rPr>
          <w:rFonts w:ascii="Times New Roman" w:hAnsi="Times New Roman"/>
        </w:rPr>
      </w:pPr>
    </w:p>
    <w:p w14:paraId="63E54F64" w14:textId="77777777" w:rsidR="008B4530" w:rsidRDefault="008369D8" w:rsidP="008B4530">
      <w:pPr>
        <w:spacing w:after="0" w:line="360" w:lineRule="auto"/>
        <w:rPr>
          <w:rFonts w:ascii="Times New Roman" w:hAnsi="Times New Roman"/>
        </w:rPr>
      </w:pPr>
      <w:r w:rsidRPr="00041F41">
        <w:rPr>
          <w:rFonts w:ascii="Times New Roman" w:hAnsi="Times New Roman"/>
          <w:b/>
        </w:rPr>
        <w:t>Transmission Upgrade(s)</w:t>
      </w:r>
      <w:r w:rsidRPr="00E47933">
        <w:rPr>
          <w:rFonts w:ascii="Times New Roman" w:hAnsi="Times New Roman"/>
        </w:rPr>
        <w:t xml:space="preserve"> means an upgrade, modification or addition to the PTF that becomes subject to the terms and conditions of the OATT governing rates and service on the PTF on or after January 1, </w:t>
      </w:r>
    </w:p>
    <w:p w14:paraId="63E54F65" w14:textId="77777777" w:rsidR="008B4530" w:rsidRDefault="008369D8" w:rsidP="008B4530">
      <w:pPr>
        <w:spacing w:after="0" w:line="360" w:lineRule="auto"/>
        <w:rPr>
          <w:rFonts w:ascii="Times New Roman" w:hAnsi="Times New Roman"/>
        </w:rPr>
      </w:pPr>
      <w:r>
        <w:rPr>
          <w:rFonts w:ascii="Times New Roman" w:hAnsi="Times New Roman"/>
        </w:rPr>
        <w:t>2</w:t>
      </w:r>
      <w:r w:rsidRPr="00E47933">
        <w:rPr>
          <w:rFonts w:ascii="Times New Roman" w:hAnsi="Times New Roman"/>
        </w:rPr>
        <w:t xml:space="preserve">004.  This categorization and cost allocation of Transmission Upgrades shall be as provided for in Schedule 12 of the OATT. </w:t>
      </w:r>
    </w:p>
    <w:p w14:paraId="63E54F66" w14:textId="77777777" w:rsidR="008B4530" w:rsidRPr="00E47933" w:rsidRDefault="008B4530" w:rsidP="008B4530">
      <w:pPr>
        <w:spacing w:after="0" w:line="360" w:lineRule="auto"/>
        <w:rPr>
          <w:rFonts w:ascii="Times New Roman" w:hAnsi="Times New Roman"/>
        </w:rPr>
      </w:pPr>
    </w:p>
    <w:p w14:paraId="63E54F67" w14:textId="77777777" w:rsidR="008B4530" w:rsidRDefault="008369D8" w:rsidP="008B4530">
      <w:pPr>
        <w:spacing w:after="0" w:line="360" w:lineRule="auto"/>
        <w:rPr>
          <w:rFonts w:ascii="Times New Roman" w:hAnsi="Times New Roman"/>
        </w:rPr>
      </w:pPr>
      <w:r w:rsidRPr="00041F41">
        <w:rPr>
          <w:rFonts w:ascii="Times New Roman" w:hAnsi="Times New Roman"/>
          <w:b/>
        </w:rPr>
        <w:t>UDS</w:t>
      </w:r>
      <w:r w:rsidRPr="00E47933">
        <w:rPr>
          <w:rFonts w:ascii="Times New Roman" w:hAnsi="Times New Roman"/>
        </w:rPr>
        <w:t xml:space="preserve"> is </w:t>
      </w:r>
      <w:r>
        <w:rPr>
          <w:rFonts w:ascii="Times New Roman" w:hAnsi="Times New Roman"/>
        </w:rPr>
        <w:t>u</w:t>
      </w:r>
      <w:r w:rsidRPr="00E47933">
        <w:rPr>
          <w:rFonts w:ascii="Times New Roman" w:hAnsi="Times New Roman"/>
        </w:rPr>
        <w:t xml:space="preserve">nit </w:t>
      </w:r>
      <w:r>
        <w:rPr>
          <w:rFonts w:ascii="Times New Roman" w:hAnsi="Times New Roman"/>
        </w:rPr>
        <w:t>d</w:t>
      </w:r>
      <w:r w:rsidRPr="00E47933">
        <w:rPr>
          <w:rFonts w:ascii="Times New Roman" w:hAnsi="Times New Roman"/>
        </w:rPr>
        <w:t xml:space="preserve">ispatch </w:t>
      </w:r>
      <w:r>
        <w:rPr>
          <w:rFonts w:ascii="Times New Roman" w:hAnsi="Times New Roman"/>
        </w:rPr>
        <w:t>s</w:t>
      </w:r>
      <w:r w:rsidRPr="00E47933">
        <w:rPr>
          <w:rFonts w:ascii="Times New Roman" w:hAnsi="Times New Roman"/>
        </w:rPr>
        <w:t xml:space="preserve">ystem </w:t>
      </w:r>
      <w:r>
        <w:rPr>
          <w:rFonts w:ascii="Times New Roman" w:hAnsi="Times New Roman"/>
        </w:rPr>
        <w:t>s</w:t>
      </w:r>
      <w:r w:rsidRPr="00E47933">
        <w:rPr>
          <w:rFonts w:ascii="Times New Roman" w:hAnsi="Times New Roman"/>
        </w:rPr>
        <w:t xml:space="preserve">oftware. </w:t>
      </w:r>
    </w:p>
    <w:p w14:paraId="63E54F68" w14:textId="77777777" w:rsidR="008B4530" w:rsidRPr="00E47933" w:rsidRDefault="008B4530" w:rsidP="008B4530">
      <w:pPr>
        <w:spacing w:after="0" w:line="360" w:lineRule="auto"/>
        <w:rPr>
          <w:rFonts w:ascii="Times New Roman" w:hAnsi="Times New Roman"/>
        </w:rPr>
      </w:pPr>
    </w:p>
    <w:p w14:paraId="63E54F69" w14:textId="77777777" w:rsidR="008B4530" w:rsidRDefault="008369D8" w:rsidP="008B4530">
      <w:pPr>
        <w:spacing w:after="0" w:line="360" w:lineRule="auto"/>
        <w:rPr>
          <w:rFonts w:ascii="Times New Roman" w:hAnsi="Times New Roman"/>
        </w:rPr>
      </w:pPr>
      <w:r w:rsidRPr="00041F41">
        <w:rPr>
          <w:rFonts w:ascii="Times New Roman" w:hAnsi="Times New Roman"/>
          <w:b/>
        </w:rPr>
        <w:t>Unconstrained Export Transaction</w:t>
      </w:r>
      <w:r w:rsidRPr="00E47933">
        <w:rPr>
          <w:rFonts w:ascii="Times New Roman" w:hAnsi="Times New Roman"/>
        </w:rPr>
        <w:t xml:space="preserve"> is defined in Section </w:t>
      </w:r>
      <w:proofErr w:type="gramStart"/>
      <w:r w:rsidRPr="00E47933">
        <w:rPr>
          <w:rFonts w:ascii="Times New Roman" w:hAnsi="Times New Roman"/>
        </w:rPr>
        <w:t>III.1.10.7(</w:t>
      </w:r>
      <w:proofErr w:type="gramEnd"/>
      <w:r w:rsidRPr="00E47933">
        <w:rPr>
          <w:rFonts w:ascii="Times New Roman" w:hAnsi="Times New Roman"/>
        </w:rPr>
        <w:t>f)(iv) of Market Rule 1.</w:t>
      </w:r>
    </w:p>
    <w:p w14:paraId="63E54F6A" w14:textId="77777777" w:rsidR="008B4530" w:rsidRDefault="008B4530" w:rsidP="008B4530">
      <w:pPr>
        <w:spacing w:after="0" w:line="360" w:lineRule="auto"/>
        <w:rPr>
          <w:rFonts w:ascii="Times New Roman" w:hAnsi="Times New Roman"/>
        </w:rPr>
      </w:pPr>
    </w:p>
    <w:p w14:paraId="63E54F6B" w14:textId="77777777" w:rsidR="008B4530" w:rsidRDefault="008369D8" w:rsidP="008B4530">
      <w:pPr>
        <w:spacing w:after="0" w:line="360" w:lineRule="auto"/>
        <w:rPr>
          <w:rFonts w:ascii="Times New Roman" w:hAnsi="Times New Roman"/>
        </w:rPr>
      </w:pPr>
      <w:r w:rsidRPr="005613AD">
        <w:rPr>
          <w:rFonts w:ascii="Times New Roman" w:hAnsi="Times New Roman"/>
          <w:b/>
        </w:rPr>
        <w:t>Uncovered Default Amount</w:t>
      </w:r>
      <w:r>
        <w:rPr>
          <w:rFonts w:ascii="Times New Roman" w:hAnsi="Times New Roman"/>
        </w:rPr>
        <w:t xml:space="preserve"> is defined in Section 3.3(i) of the ISO New England Billing Policy.</w:t>
      </w:r>
    </w:p>
    <w:p w14:paraId="63E54F6C" w14:textId="77777777" w:rsidR="008B4530" w:rsidRDefault="008B4530" w:rsidP="008B4530">
      <w:pPr>
        <w:spacing w:after="0" w:line="360" w:lineRule="auto"/>
        <w:rPr>
          <w:rFonts w:ascii="Times New Roman" w:hAnsi="Times New Roman"/>
        </w:rPr>
      </w:pPr>
    </w:p>
    <w:p w14:paraId="63E54F6D" w14:textId="77777777" w:rsidR="008B4530" w:rsidRDefault="008369D8" w:rsidP="008B4530">
      <w:pPr>
        <w:spacing w:after="0" w:line="360" w:lineRule="auto"/>
        <w:rPr>
          <w:rFonts w:ascii="Times New Roman" w:hAnsi="Times New Roman"/>
        </w:rPr>
      </w:pPr>
      <w:r w:rsidRPr="005613AD">
        <w:rPr>
          <w:rFonts w:ascii="Times New Roman" w:hAnsi="Times New Roman"/>
          <w:b/>
        </w:rPr>
        <w:t>Uncovered Transmission Default Amounts</w:t>
      </w:r>
      <w:r>
        <w:rPr>
          <w:rFonts w:ascii="Times New Roman" w:hAnsi="Times New Roman"/>
        </w:rPr>
        <w:t xml:space="preserve"> are defined in Section 3.4.f of the ISO New England Billing Policy.</w:t>
      </w:r>
    </w:p>
    <w:p w14:paraId="63E54F6E" w14:textId="77777777" w:rsidR="008B4530" w:rsidRDefault="008B4530" w:rsidP="008B4530">
      <w:pPr>
        <w:spacing w:after="0" w:line="360" w:lineRule="auto"/>
        <w:rPr>
          <w:rFonts w:ascii="Times New Roman" w:hAnsi="Times New Roman"/>
        </w:rPr>
      </w:pPr>
    </w:p>
    <w:p w14:paraId="63E54F6F" w14:textId="77777777" w:rsidR="008B4530" w:rsidRDefault="008369D8" w:rsidP="008B4530">
      <w:pPr>
        <w:spacing w:after="0" w:line="360" w:lineRule="auto"/>
        <w:rPr>
          <w:rFonts w:ascii="Times New Roman" w:hAnsi="Times New Roman"/>
        </w:rPr>
      </w:pPr>
      <w:r w:rsidRPr="005613AD">
        <w:rPr>
          <w:rFonts w:ascii="Times New Roman" w:hAnsi="Times New Roman"/>
          <w:b/>
        </w:rPr>
        <w:t>Unrated</w:t>
      </w:r>
      <w:r>
        <w:rPr>
          <w:rFonts w:ascii="Times New Roman" w:hAnsi="Times New Roman"/>
        </w:rPr>
        <w:t xml:space="preserve"> means a Market Participant that is not a Rated Market Participant.</w:t>
      </w:r>
    </w:p>
    <w:p w14:paraId="63E54F70" w14:textId="77777777" w:rsidR="008B4530" w:rsidRDefault="008B4530" w:rsidP="008B4530">
      <w:pPr>
        <w:spacing w:after="0" w:line="360" w:lineRule="auto"/>
        <w:rPr>
          <w:rFonts w:ascii="Times New Roman" w:hAnsi="Times New Roman"/>
        </w:rPr>
      </w:pPr>
    </w:p>
    <w:p w14:paraId="63E54F71" w14:textId="77777777" w:rsidR="008B4530" w:rsidRDefault="008369D8" w:rsidP="008B4530">
      <w:pPr>
        <w:spacing w:after="0" w:line="360" w:lineRule="auto"/>
        <w:rPr>
          <w:rFonts w:ascii="Times New Roman" w:hAnsi="Times New Roman"/>
        </w:rPr>
      </w:pPr>
      <w:r w:rsidRPr="005613AD">
        <w:rPr>
          <w:rFonts w:ascii="Times New Roman" w:hAnsi="Times New Roman"/>
          <w:b/>
        </w:rPr>
        <w:t>Unsecured Covered Entity</w:t>
      </w:r>
      <w:r>
        <w:rPr>
          <w:rFonts w:ascii="Times New Roman" w:hAnsi="Times New Roman"/>
        </w:rPr>
        <w:t xml:space="preserve"> is, collectively, an Unsecured Municipal Market Participant and an Unsecured Non-Municipal Covered Entity.</w:t>
      </w:r>
    </w:p>
    <w:p w14:paraId="63E54F72" w14:textId="77777777" w:rsidR="008B4530" w:rsidRDefault="008B4530" w:rsidP="008B4530">
      <w:pPr>
        <w:spacing w:after="0" w:line="360" w:lineRule="auto"/>
        <w:rPr>
          <w:rFonts w:ascii="Times New Roman" w:hAnsi="Times New Roman"/>
        </w:rPr>
      </w:pPr>
    </w:p>
    <w:p w14:paraId="63E54F73" w14:textId="77777777" w:rsidR="008B4530" w:rsidRDefault="008369D8" w:rsidP="008B4530">
      <w:pPr>
        <w:spacing w:after="0" w:line="360" w:lineRule="auto"/>
        <w:rPr>
          <w:rFonts w:ascii="Times New Roman" w:hAnsi="Times New Roman"/>
        </w:rPr>
      </w:pPr>
      <w:r w:rsidRPr="005613AD">
        <w:rPr>
          <w:rFonts w:ascii="Times New Roman" w:hAnsi="Times New Roman"/>
          <w:b/>
        </w:rPr>
        <w:t>Unsecured Municipal Default Amount</w:t>
      </w:r>
      <w:r>
        <w:rPr>
          <w:rFonts w:ascii="Times New Roman" w:hAnsi="Times New Roman"/>
        </w:rPr>
        <w:t xml:space="preserve"> is defined in Section 3.3(i) of the ISO New England Billing Policy.</w:t>
      </w:r>
    </w:p>
    <w:p w14:paraId="63E54F74" w14:textId="77777777" w:rsidR="008B4530" w:rsidRDefault="008B4530" w:rsidP="008B4530">
      <w:pPr>
        <w:spacing w:after="0" w:line="360" w:lineRule="auto"/>
        <w:rPr>
          <w:rFonts w:ascii="Times New Roman" w:hAnsi="Times New Roman"/>
        </w:rPr>
      </w:pPr>
    </w:p>
    <w:p w14:paraId="63E54F75" w14:textId="77777777" w:rsidR="008B4530" w:rsidRDefault="008369D8" w:rsidP="008B4530">
      <w:pPr>
        <w:spacing w:after="0" w:line="360" w:lineRule="auto"/>
        <w:rPr>
          <w:rFonts w:ascii="Times New Roman" w:hAnsi="Times New Roman"/>
        </w:rPr>
      </w:pPr>
      <w:r w:rsidRPr="005613AD">
        <w:rPr>
          <w:rFonts w:ascii="Times New Roman" w:hAnsi="Times New Roman"/>
          <w:b/>
        </w:rPr>
        <w:t>Unsecured Municipal Market Participant</w:t>
      </w:r>
      <w:r>
        <w:rPr>
          <w:rFonts w:ascii="Times New Roman" w:hAnsi="Times New Roman"/>
        </w:rPr>
        <w:t xml:space="preserve"> is defined in Section 3.3(h) of the ISO New England Billing Policy.</w:t>
      </w:r>
    </w:p>
    <w:p w14:paraId="63E54F76" w14:textId="77777777" w:rsidR="008B4530" w:rsidRDefault="008B4530" w:rsidP="008B4530">
      <w:pPr>
        <w:spacing w:after="0" w:line="360" w:lineRule="auto"/>
        <w:rPr>
          <w:rFonts w:ascii="Times New Roman" w:hAnsi="Times New Roman"/>
        </w:rPr>
      </w:pPr>
    </w:p>
    <w:p w14:paraId="63E54F77" w14:textId="77777777" w:rsidR="008B4530" w:rsidRDefault="008369D8" w:rsidP="008B4530">
      <w:pPr>
        <w:spacing w:after="0" w:line="360" w:lineRule="auto"/>
        <w:rPr>
          <w:rFonts w:ascii="Times New Roman" w:hAnsi="Times New Roman"/>
        </w:rPr>
      </w:pPr>
      <w:r w:rsidRPr="00230861">
        <w:rPr>
          <w:rFonts w:ascii="Times New Roman" w:hAnsi="Times New Roman"/>
          <w:b/>
        </w:rPr>
        <w:t>Unsecured Municipal Transmission Default Amount</w:t>
      </w:r>
      <w:r>
        <w:rPr>
          <w:rFonts w:ascii="Times New Roman" w:hAnsi="Times New Roman"/>
        </w:rPr>
        <w:t xml:space="preserve"> is defined in Section 3.4.f of the ISO New England Billing Policy.</w:t>
      </w:r>
    </w:p>
    <w:p w14:paraId="63E54F78" w14:textId="77777777" w:rsidR="008B4530" w:rsidRDefault="008B4530" w:rsidP="008B4530">
      <w:pPr>
        <w:spacing w:after="0" w:line="360" w:lineRule="auto"/>
        <w:rPr>
          <w:rFonts w:ascii="Times New Roman" w:hAnsi="Times New Roman"/>
        </w:rPr>
      </w:pPr>
    </w:p>
    <w:p w14:paraId="63E54F79" w14:textId="77777777" w:rsidR="008B4530" w:rsidRDefault="008369D8" w:rsidP="008B4530">
      <w:pPr>
        <w:spacing w:after="0" w:line="360" w:lineRule="auto"/>
        <w:rPr>
          <w:rFonts w:ascii="Times New Roman" w:hAnsi="Times New Roman"/>
        </w:rPr>
      </w:pPr>
      <w:r w:rsidRPr="00230861">
        <w:rPr>
          <w:rFonts w:ascii="Times New Roman" w:hAnsi="Times New Roman"/>
          <w:b/>
        </w:rPr>
        <w:lastRenderedPageBreak/>
        <w:t>Unsecured Non-Municipal Covered Entity</w:t>
      </w:r>
      <w:r>
        <w:rPr>
          <w:rFonts w:ascii="Times New Roman" w:hAnsi="Times New Roman"/>
        </w:rPr>
        <w:t xml:space="preserve"> is a Covered Entity that is not a Municipal Market Participant or a Non-Market Participant Transmission Customer and has a Market Credit Limit or Transmission Credit Limit of greater than $0 under the ISO New England Financial Assurance Policy.</w:t>
      </w:r>
    </w:p>
    <w:p w14:paraId="63E54F7A" w14:textId="77777777" w:rsidR="008B4530" w:rsidRDefault="008B4530" w:rsidP="008B4530">
      <w:pPr>
        <w:spacing w:after="0" w:line="360" w:lineRule="auto"/>
        <w:rPr>
          <w:rFonts w:ascii="Times New Roman" w:hAnsi="Times New Roman"/>
        </w:rPr>
      </w:pPr>
    </w:p>
    <w:p w14:paraId="63E54F7B" w14:textId="77777777" w:rsidR="008B4530" w:rsidRDefault="008369D8" w:rsidP="008B4530">
      <w:pPr>
        <w:spacing w:after="0" w:line="360" w:lineRule="auto"/>
        <w:rPr>
          <w:rFonts w:ascii="Times New Roman" w:hAnsi="Times New Roman"/>
        </w:rPr>
      </w:pPr>
      <w:r w:rsidRPr="00230861">
        <w:rPr>
          <w:rFonts w:ascii="Times New Roman" w:hAnsi="Times New Roman"/>
          <w:b/>
        </w:rPr>
        <w:t>Unsecured Non-Municipal Default Amount</w:t>
      </w:r>
      <w:r>
        <w:rPr>
          <w:rFonts w:ascii="Times New Roman" w:hAnsi="Times New Roman"/>
        </w:rPr>
        <w:t xml:space="preserve"> is defined in Section 3.3(i) of the ISO New England Billing Policy.</w:t>
      </w:r>
    </w:p>
    <w:p w14:paraId="63E54F7C" w14:textId="77777777" w:rsidR="008B4530" w:rsidRDefault="008B4530" w:rsidP="008B4530">
      <w:pPr>
        <w:spacing w:after="0" w:line="360" w:lineRule="auto"/>
        <w:rPr>
          <w:rFonts w:ascii="Times New Roman" w:hAnsi="Times New Roman"/>
        </w:rPr>
      </w:pPr>
    </w:p>
    <w:p w14:paraId="63E54F7D" w14:textId="77777777" w:rsidR="008B4530" w:rsidRDefault="008369D8" w:rsidP="008B4530">
      <w:pPr>
        <w:spacing w:after="0" w:line="360" w:lineRule="auto"/>
        <w:rPr>
          <w:rFonts w:ascii="Times New Roman" w:hAnsi="Times New Roman"/>
        </w:rPr>
      </w:pPr>
      <w:r w:rsidRPr="00230861">
        <w:rPr>
          <w:rFonts w:ascii="Times New Roman" w:hAnsi="Times New Roman"/>
          <w:b/>
        </w:rPr>
        <w:t>Unsecured Non-Municipal Transmission Default Amount</w:t>
      </w:r>
      <w:r>
        <w:rPr>
          <w:rFonts w:ascii="Times New Roman" w:hAnsi="Times New Roman"/>
        </w:rPr>
        <w:t xml:space="preserve"> is defined in Section 3.3(i) of the ISO New England Billing Policy. </w:t>
      </w:r>
    </w:p>
    <w:p w14:paraId="63E54F7E" w14:textId="77777777" w:rsidR="008B4530" w:rsidRDefault="008B4530" w:rsidP="008B4530">
      <w:pPr>
        <w:spacing w:after="0" w:line="360" w:lineRule="auto"/>
        <w:rPr>
          <w:rFonts w:ascii="Times New Roman" w:hAnsi="Times New Roman"/>
        </w:rPr>
      </w:pPr>
    </w:p>
    <w:p w14:paraId="1F75125B" w14:textId="7093E0EC" w:rsidR="00455345" w:rsidRDefault="008369D8" w:rsidP="00455345">
      <w:pPr>
        <w:spacing w:after="0" w:line="360" w:lineRule="auto"/>
        <w:rPr>
          <w:rFonts w:ascii="Times New Roman" w:hAnsi="Times New Roman"/>
        </w:rPr>
      </w:pPr>
      <w:r w:rsidRPr="00230861">
        <w:rPr>
          <w:rFonts w:ascii="Times New Roman" w:hAnsi="Times New Roman"/>
          <w:b/>
        </w:rPr>
        <w:t>Unsecured Transmission Default Amounts</w:t>
      </w:r>
      <w:r>
        <w:rPr>
          <w:rFonts w:ascii="Times New Roman" w:hAnsi="Times New Roman"/>
        </w:rPr>
        <w:t xml:space="preserve"> are, collectively, the Unsecured Municipal Transmission Default Amount and the Unsecured Non-Municipal Transmission Default Amount.</w:t>
      </w:r>
      <w:r w:rsidR="001146CB" w:rsidRPr="001146CB">
        <w:rPr>
          <w:rFonts w:ascii="Times New Roman" w:hAnsi="Times New Roman"/>
        </w:rPr>
        <w:t xml:space="preserve"> </w:t>
      </w:r>
    </w:p>
    <w:p w14:paraId="7428BFA8" w14:textId="77777777" w:rsidR="00455345" w:rsidRDefault="00455345" w:rsidP="00455345">
      <w:pPr>
        <w:spacing w:after="0" w:line="360" w:lineRule="auto"/>
        <w:rPr>
          <w:rFonts w:ascii="Times New Roman" w:hAnsi="Times New Roman"/>
        </w:rPr>
      </w:pPr>
    </w:p>
    <w:p w14:paraId="694E0147" w14:textId="77777777" w:rsidR="00455345" w:rsidRDefault="00455345" w:rsidP="00455345">
      <w:pPr>
        <w:spacing w:after="0" w:line="360" w:lineRule="auto"/>
        <w:rPr>
          <w:rFonts w:ascii="Times New Roman" w:hAnsi="Times New Roman"/>
        </w:rPr>
      </w:pPr>
      <w:r w:rsidRPr="00EB1328">
        <w:rPr>
          <w:rFonts w:ascii="Times New Roman" w:hAnsi="Times New Roman"/>
          <w:b/>
        </w:rPr>
        <w:t xml:space="preserve">Unsettled FTR Financial Assurance </w:t>
      </w:r>
      <w:r>
        <w:rPr>
          <w:rFonts w:ascii="Times New Roman" w:hAnsi="Times New Roman"/>
        </w:rPr>
        <w:t>is an amount of financial assurance required from a Designated FTR Participant as calculated pursuant to Section VI.B of the ISO New England Financial Assurance Policy.</w:t>
      </w:r>
    </w:p>
    <w:p w14:paraId="27EA14D4" w14:textId="77777777" w:rsidR="00986A67" w:rsidRDefault="00986A67" w:rsidP="00986A67">
      <w:pPr>
        <w:spacing w:after="0" w:line="360" w:lineRule="auto"/>
        <w:rPr>
          <w:rFonts w:ascii="Times New Roman" w:hAnsi="Times New Roman"/>
        </w:rPr>
      </w:pPr>
    </w:p>
    <w:p w14:paraId="63E54F81" w14:textId="6414810F" w:rsidR="008B4530" w:rsidRDefault="008369D8" w:rsidP="008B4530">
      <w:pPr>
        <w:spacing w:after="0" w:line="360" w:lineRule="auto"/>
        <w:rPr>
          <w:rFonts w:ascii="Times New Roman" w:hAnsi="Times New Roman"/>
        </w:rPr>
      </w:pPr>
      <w:r w:rsidRPr="00041F41">
        <w:rPr>
          <w:rFonts w:ascii="Times New Roman" w:hAnsi="Times New Roman"/>
          <w:b/>
        </w:rPr>
        <w:t>Updated Measurement and Verification Plan</w:t>
      </w:r>
      <w:r w:rsidRPr="00E47933">
        <w:rPr>
          <w:rFonts w:ascii="Times New Roman" w:hAnsi="Times New Roman"/>
        </w:rPr>
        <w:t xml:space="preserve"> is an optional Measurement and Verification Plan that may be submitted as part of a subsequent qualification process for a Forward Capacity Auction prior to the beginning of the Capacity Commitment Period of the </w:t>
      </w:r>
      <w:r w:rsidR="000E279B">
        <w:rPr>
          <w:rFonts w:ascii="Times New Roman" w:hAnsi="Times New Roman"/>
        </w:rPr>
        <w:t xml:space="preserve">On-Peak </w:t>
      </w:r>
      <w:r w:rsidRPr="00E47933">
        <w:rPr>
          <w:rFonts w:ascii="Times New Roman" w:hAnsi="Times New Roman"/>
        </w:rPr>
        <w:t xml:space="preserve">Demand Resource </w:t>
      </w:r>
      <w:r w:rsidR="000E279B">
        <w:rPr>
          <w:rFonts w:ascii="Times New Roman" w:hAnsi="Times New Roman"/>
        </w:rPr>
        <w:t xml:space="preserve">or Seasonal Peak Demand Response </w:t>
      </w:r>
      <w:r w:rsidRPr="00E47933">
        <w:rPr>
          <w:rFonts w:ascii="Times New Roman" w:hAnsi="Times New Roman"/>
        </w:rPr>
        <w:t>project.  The Updated Measurement and Verification Plan may include updated project specifications, measurement and verification protocols, and performance data as described in Section III.13.1.4.</w:t>
      </w:r>
      <w:r>
        <w:rPr>
          <w:rFonts w:ascii="Times New Roman" w:hAnsi="Times New Roman"/>
        </w:rPr>
        <w:t>3.1.2</w:t>
      </w:r>
      <w:r w:rsidRPr="00E47933">
        <w:rPr>
          <w:rFonts w:ascii="Times New Roman" w:hAnsi="Times New Roman"/>
        </w:rPr>
        <w:t xml:space="preserve"> of Market Rule 1 and the ISO New England Manuals. </w:t>
      </w:r>
    </w:p>
    <w:p w14:paraId="63E54F82" w14:textId="77777777" w:rsidR="008B4530" w:rsidRDefault="008B4530" w:rsidP="008B4530">
      <w:pPr>
        <w:spacing w:after="0" w:line="360" w:lineRule="auto"/>
        <w:rPr>
          <w:rFonts w:ascii="Times New Roman" w:hAnsi="Times New Roman"/>
        </w:rPr>
      </w:pPr>
    </w:p>
    <w:p w14:paraId="63E54F83" w14:textId="77777777" w:rsidR="008B4530" w:rsidRDefault="008369D8" w:rsidP="008B4530">
      <w:pPr>
        <w:spacing w:after="0" w:line="360" w:lineRule="auto"/>
        <w:rPr>
          <w:rFonts w:ascii="Times New Roman" w:hAnsi="Times New Roman"/>
        </w:rPr>
      </w:pPr>
      <w:r w:rsidRPr="00DE6075">
        <w:rPr>
          <w:rFonts w:ascii="Times New Roman" w:hAnsi="Times New Roman"/>
          <w:b/>
        </w:rPr>
        <w:t>VAR CC Rate</w:t>
      </w:r>
      <w:r>
        <w:rPr>
          <w:rFonts w:ascii="Times New Roman" w:hAnsi="Times New Roman"/>
        </w:rPr>
        <w:t xml:space="preserve"> is the CC rate paid to Qualified Reactive Resources for VAR Service capability under Section IV.A of Schedule 2 of the OATT.</w:t>
      </w:r>
    </w:p>
    <w:p w14:paraId="63E54F84" w14:textId="77777777" w:rsidR="008B4530" w:rsidRDefault="008B4530" w:rsidP="008B4530">
      <w:pPr>
        <w:spacing w:after="0" w:line="360" w:lineRule="auto"/>
        <w:rPr>
          <w:rFonts w:ascii="Times New Roman" w:hAnsi="Times New Roman"/>
        </w:rPr>
      </w:pPr>
    </w:p>
    <w:p w14:paraId="63E54F85" w14:textId="77777777" w:rsidR="008B4530" w:rsidRDefault="008369D8" w:rsidP="008B4530">
      <w:pPr>
        <w:spacing w:after="0" w:line="360" w:lineRule="auto"/>
        <w:rPr>
          <w:rFonts w:ascii="Times New Roman" w:hAnsi="Times New Roman"/>
        </w:rPr>
      </w:pPr>
      <w:r w:rsidRPr="00DE6075">
        <w:rPr>
          <w:rFonts w:ascii="Times New Roman" w:hAnsi="Times New Roman"/>
          <w:b/>
        </w:rPr>
        <w:t>VAR Payment</w:t>
      </w:r>
      <w:r>
        <w:rPr>
          <w:rFonts w:ascii="Times New Roman" w:hAnsi="Times New Roman"/>
        </w:rPr>
        <w:t xml:space="preserve"> is the payment made to Qualified Reactive Resources for VAR Service capability under Section IV.A of Schedule 2 of the OATT.</w:t>
      </w:r>
    </w:p>
    <w:p w14:paraId="63E54F86" w14:textId="77777777" w:rsidR="008B4530" w:rsidRDefault="008B4530" w:rsidP="008B4530">
      <w:pPr>
        <w:spacing w:after="0" w:line="360" w:lineRule="auto"/>
        <w:rPr>
          <w:rFonts w:ascii="Times New Roman" w:hAnsi="Times New Roman"/>
        </w:rPr>
      </w:pPr>
    </w:p>
    <w:p w14:paraId="63E54F87" w14:textId="796B3408" w:rsidR="008B4530" w:rsidRDefault="008369D8" w:rsidP="008B4530">
      <w:pPr>
        <w:spacing w:after="0" w:line="360" w:lineRule="auto"/>
        <w:rPr>
          <w:rFonts w:ascii="Times New Roman" w:hAnsi="Times New Roman"/>
        </w:rPr>
      </w:pPr>
      <w:r w:rsidRPr="00DE6075">
        <w:rPr>
          <w:rFonts w:ascii="Times New Roman" w:hAnsi="Times New Roman"/>
          <w:b/>
        </w:rPr>
        <w:t>VAR Service</w:t>
      </w:r>
      <w:r>
        <w:rPr>
          <w:rFonts w:ascii="Times New Roman" w:hAnsi="Times New Roman"/>
        </w:rPr>
        <w:t xml:space="preserve"> is the provision of reactive power voltage support to the New England Transmission System by a Qualified Reactive Resource or by other generators that are dispatched by the ISO to provide dynamic reactive power as described in Schedule 2 of the OATT.</w:t>
      </w:r>
    </w:p>
    <w:p w14:paraId="20B80341" w14:textId="4E61A144" w:rsidR="002A3565" w:rsidRDefault="002A3565" w:rsidP="008B4530">
      <w:pPr>
        <w:spacing w:after="0" w:line="360" w:lineRule="auto"/>
        <w:rPr>
          <w:rFonts w:ascii="Times New Roman" w:hAnsi="Times New Roman"/>
        </w:rPr>
      </w:pPr>
    </w:p>
    <w:p w14:paraId="1A755D33" w14:textId="77777777" w:rsidR="002A3565" w:rsidRPr="002405A0" w:rsidRDefault="002A3565" w:rsidP="002A3565">
      <w:pPr>
        <w:spacing w:after="0" w:line="360" w:lineRule="auto"/>
        <w:rPr>
          <w:rFonts w:ascii="Times New Roman" w:hAnsi="Times New Roman"/>
        </w:rPr>
      </w:pPr>
      <w:r w:rsidRPr="002405A0">
        <w:rPr>
          <w:rFonts w:ascii="Times New Roman" w:hAnsi="Times New Roman"/>
          <w:b/>
        </w:rPr>
        <w:lastRenderedPageBreak/>
        <w:t>Virtual Cap</w:t>
      </w:r>
      <w:r w:rsidRPr="002405A0">
        <w:rPr>
          <w:rFonts w:ascii="Times New Roman" w:hAnsi="Times New Roman"/>
        </w:rPr>
        <w:t xml:space="preserve"> is $2</w:t>
      </w:r>
      <w:r>
        <w:rPr>
          <w:rFonts w:ascii="Times New Roman" w:hAnsi="Times New Roman"/>
        </w:rPr>
        <w:t>,</w:t>
      </w:r>
      <w:r w:rsidRPr="002405A0">
        <w:rPr>
          <w:rFonts w:ascii="Times New Roman" w:hAnsi="Times New Roman"/>
        </w:rPr>
        <w:t>000/MWh.</w:t>
      </w:r>
    </w:p>
    <w:p w14:paraId="2385202E" w14:textId="77777777" w:rsidR="002A3565" w:rsidRDefault="002A3565" w:rsidP="002A3565">
      <w:pPr>
        <w:spacing w:after="0" w:line="360" w:lineRule="auto"/>
        <w:rPr>
          <w:rFonts w:ascii="Times New Roman" w:hAnsi="Times New Roman"/>
          <w:b/>
        </w:rPr>
      </w:pPr>
    </w:p>
    <w:p w14:paraId="63E54F89" w14:textId="77777777" w:rsidR="008B4530" w:rsidRDefault="008369D8" w:rsidP="008B4530">
      <w:pPr>
        <w:spacing w:after="0" w:line="360" w:lineRule="auto"/>
        <w:rPr>
          <w:rFonts w:ascii="Times New Roman" w:hAnsi="Times New Roman"/>
        </w:rPr>
      </w:pPr>
      <w:r w:rsidRPr="003F14AF">
        <w:rPr>
          <w:rFonts w:ascii="Times New Roman" w:hAnsi="Times New Roman"/>
          <w:b/>
        </w:rPr>
        <w:t>Virtual Requirements</w:t>
      </w:r>
      <w:r>
        <w:rPr>
          <w:rFonts w:ascii="Times New Roman" w:hAnsi="Times New Roman"/>
        </w:rPr>
        <w:t xml:space="preserve"> are determined in accordance with Section </w:t>
      </w:r>
      <w:proofErr w:type="gramStart"/>
      <w:r>
        <w:rPr>
          <w:rFonts w:ascii="Times New Roman" w:hAnsi="Times New Roman"/>
        </w:rPr>
        <w:t>III.A(</w:t>
      </w:r>
      <w:proofErr w:type="gramEnd"/>
      <w:r>
        <w:rPr>
          <w:rFonts w:ascii="Times New Roman" w:hAnsi="Times New Roman"/>
        </w:rPr>
        <w:t>iv) of the ISO New England Financial Assurance Policy.</w:t>
      </w:r>
    </w:p>
    <w:p w14:paraId="63E54F8A" w14:textId="77777777" w:rsidR="008B4530" w:rsidRDefault="008B4530" w:rsidP="008B4530">
      <w:pPr>
        <w:spacing w:after="0" w:line="360" w:lineRule="auto"/>
        <w:rPr>
          <w:rFonts w:ascii="Times New Roman" w:hAnsi="Times New Roman"/>
        </w:rPr>
      </w:pPr>
    </w:p>
    <w:p w14:paraId="63E54F8B" w14:textId="77777777" w:rsidR="008B4530" w:rsidRDefault="008369D8" w:rsidP="008B4530">
      <w:pPr>
        <w:spacing w:after="0" w:line="360" w:lineRule="auto"/>
        <w:rPr>
          <w:rFonts w:ascii="Times New Roman" w:hAnsi="Times New Roman"/>
        </w:rPr>
      </w:pPr>
      <w:r w:rsidRPr="00DE6075">
        <w:rPr>
          <w:rFonts w:ascii="Times New Roman" w:hAnsi="Times New Roman"/>
          <w:b/>
        </w:rPr>
        <w:t>Volt Ampere Reactive (VAR)</w:t>
      </w:r>
      <w:r>
        <w:rPr>
          <w:rFonts w:ascii="Times New Roman" w:hAnsi="Times New Roman"/>
        </w:rPr>
        <w:t xml:space="preserve"> is a measurement of reactive power.</w:t>
      </w:r>
    </w:p>
    <w:p w14:paraId="63E54F8C" w14:textId="77777777" w:rsidR="008B4530" w:rsidRPr="00E47933" w:rsidRDefault="008B4530" w:rsidP="008B4530">
      <w:pPr>
        <w:spacing w:after="0" w:line="360" w:lineRule="auto"/>
        <w:rPr>
          <w:rFonts w:ascii="Times New Roman" w:hAnsi="Times New Roman"/>
        </w:rPr>
      </w:pPr>
    </w:p>
    <w:p w14:paraId="63E54F8D" w14:textId="77777777" w:rsidR="008B4530" w:rsidRDefault="008369D8" w:rsidP="008B4530">
      <w:pPr>
        <w:spacing w:after="0" w:line="360" w:lineRule="auto"/>
        <w:rPr>
          <w:rFonts w:ascii="Times New Roman" w:hAnsi="Times New Roman"/>
        </w:rPr>
      </w:pPr>
      <w:r w:rsidRPr="00041F41">
        <w:rPr>
          <w:rFonts w:ascii="Times New Roman" w:hAnsi="Times New Roman"/>
          <w:b/>
        </w:rPr>
        <w:t>Volumetric Measure (VM)</w:t>
      </w:r>
      <w:r w:rsidRPr="00E47933">
        <w:rPr>
          <w:rFonts w:ascii="Times New Roman" w:hAnsi="Times New Roman"/>
        </w:rPr>
        <w:t xml:space="preserve"> is a type of billing determinant under Schedule 2 of Section IV.A of the Tariff used to assess charges to Customers under Section IV.A of the Tariff. </w:t>
      </w:r>
    </w:p>
    <w:p w14:paraId="63E54F8E" w14:textId="77777777" w:rsidR="008B4530" w:rsidRDefault="008B4530" w:rsidP="008B4530">
      <w:pPr>
        <w:spacing w:after="0" w:line="360" w:lineRule="auto"/>
        <w:rPr>
          <w:rFonts w:ascii="Times New Roman" w:hAnsi="Times New Roman"/>
        </w:rPr>
      </w:pPr>
    </w:p>
    <w:p w14:paraId="63E54F8F" w14:textId="77777777" w:rsidR="008B4530" w:rsidRDefault="008369D8" w:rsidP="008B4530">
      <w:pPr>
        <w:spacing w:after="0" w:line="360" w:lineRule="auto"/>
        <w:rPr>
          <w:rFonts w:ascii="Times New Roman" w:hAnsi="Times New Roman"/>
        </w:rPr>
      </w:pPr>
      <w:r w:rsidRPr="001C5A11">
        <w:rPr>
          <w:rFonts w:ascii="Times New Roman" w:hAnsi="Times New Roman"/>
          <w:b/>
        </w:rPr>
        <w:t>Winter ARA Qualified Capacity</w:t>
      </w:r>
      <w:r>
        <w:rPr>
          <w:rFonts w:ascii="Times New Roman" w:hAnsi="Times New Roman"/>
        </w:rPr>
        <w:t xml:space="preserve"> is described in Section III.13.4.2.1.2.1.1.2 of Market Rule 1.</w:t>
      </w:r>
    </w:p>
    <w:p w14:paraId="63E54F90" w14:textId="77777777" w:rsidR="008B4530" w:rsidRPr="00E47933" w:rsidRDefault="008B4530" w:rsidP="008B4530">
      <w:pPr>
        <w:spacing w:after="0" w:line="360" w:lineRule="auto"/>
        <w:rPr>
          <w:rFonts w:ascii="Times New Roman" w:hAnsi="Times New Roman"/>
        </w:rPr>
      </w:pPr>
    </w:p>
    <w:p w14:paraId="63E54F91" w14:textId="6A0EFE44" w:rsidR="008B4530" w:rsidRDefault="008369D8" w:rsidP="008B4530">
      <w:pPr>
        <w:spacing w:after="0" w:line="360" w:lineRule="auto"/>
        <w:rPr>
          <w:rFonts w:ascii="Times New Roman" w:hAnsi="Times New Roman"/>
        </w:rPr>
      </w:pPr>
      <w:r w:rsidRPr="00041F41">
        <w:rPr>
          <w:rFonts w:ascii="Times New Roman" w:hAnsi="Times New Roman"/>
          <w:b/>
        </w:rPr>
        <w:t>Winter Capability Period</w:t>
      </w:r>
      <w:r w:rsidRPr="00E47933">
        <w:rPr>
          <w:rFonts w:ascii="Times New Roman" w:hAnsi="Times New Roman"/>
        </w:rPr>
        <w:t xml:space="preserve"> means one of two time periods defined by the ISO for the purposes of rating and auditing resources</w:t>
      </w:r>
      <w:r w:rsidR="000E279B">
        <w:rPr>
          <w:rFonts w:ascii="Times New Roman" w:hAnsi="Times New Roman"/>
        </w:rPr>
        <w:t xml:space="preserve"> pursuant to Section III.9</w:t>
      </w:r>
      <w:r w:rsidRPr="00E47933">
        <w:rPr>
          <w:rFonts w:ascii="Times New Roman" w:hAnsi="Times New Roman"/>
        </w:rPr>
        <w:t xml:space="preserve">.  The time period associated with the Winter Capability Period is </w:t>
      </w:r>
      <w:r>
        <w:rPr>
          <w:rFonts w:ascii="Times New Roman" w:hAnsi="Times New Roman"/>
        </w:rPr>
        <w:t>the period October 1 through May 31</w:t>
      </w:r>
      <w:r w:rsidRPr="00E47933">
        <w:rPr>
          <w:rFonts w:ascii="Times New Roman" w:hAnsi="Times New Roman"/>
        </w:rPr>
        <w:t xml:space="preserve">. </w:t>
      </w:r>
    </w:p>
    <w:p w14:paraId="63E54F92" w14:textId="77777777" w:rsidR="008B4530" w:rsidRPr="00E47933" w:rsidRDefault="008B4530" w:rsidP="008B4530">
      <w:pPr>
        <w:spacing w:after="0" w:line="360" w:lineRule="auto"/>
        <w:rPr>
          <w:rFonts w:ascii="Times New Roman" w:hAnsi="Times New Roman"/>
        </w:rPr>
      </w:pPr>
    </w:p>
    <w:p w14:paraId="63E54F93" w14:textId="77777777" w:rsidR="008B4530" w:rsidRDefault="008369D8" w:rsidP="008B4530">
      <w:pPr>
        <w:spacing w:after="0" w:line="360" w:lineRule="auto"/>
        <w:rPr>
          <w:rFonts w:ascii="Times New Roman" w:hAnsi="Times New Roman"/>
        </w:rPr>
      </w:pPr>
      <w:r w:rsidRPr="00041F41">
        <w:rPr>
          <w:rFonts w:ascii="Times New Roman" w:hAnsi="Times New Roman"/>
          <w:b/>
        </w:rPr>
        <w:t>Winter Intermittent Reliability Hours</w:t>
      </w:r>
      <w:r w:rsidRPr="00E47933">
        <w:rPr>
          <w:rFonts w:ascii="Times New Roman" w:hAnsi="Times New Roman"/>
        </w:rPr>
        <w:t xml:space="preserve"> are defined in Section III.13.1.2.2.2.2(c) of Market Rule 1. </w:t>
      </w:r>
    </w:p>
    <w:p w14:paraId="63E54F94" w14:textId="77777777" w:rsidR="008B4530" w:rsidRPr="00E47933" w:rsidRDefault="008B4530" w:rsidP="008B4530">
      <w:pPr>
        <w:spacing w:after="0" w:line="360" w:lineRule="auto"/>
        <w:rPr>
          <w:rFonts w:ascii="Times New Roman" w:hAnsi="Times New Roman"/>
        </w:rPr>
      </w:pPr>
    </w:p>
    <w:p w14:paraId="63E54F95" w14:textId="77777777" w:rsidR="008B4530" w:rsidRDefault="008369D8" w:rsidP="008B4530">
      <w:pPr>
        <w:spacing w:after="0" w:line="360" w:lineRule="auto"/>
        <w:rPr>
          <w:rFonts w:ascii="Times New Roman" w:hAnsi="Times New Roman"/>
        </w:rPr>
      </w:pPr>
      <w:r w:rsidRPr="00041F41">
        <w:rPr>
          <w:rFonts w:ascii="Times New Roman" w:hAnsi="Times New Roman"/>
          <w:b/>
        </w:rPr>
        <w:t>Year</w:t>
      </w:r>
      <w:r w:rsidRPr="00E47933">
        <w:rPr>
          <w:rFonts w:ascii="Times New Roman" w:hAnsi="Times New Roman"/>
        </w:rPr>
        <w:t xml:space="preserve"> means a period of 365 or 366 days, whichever is appropriate, commencing on, or on the anniversary of March 1, 1997.  Year One is the Year commencing on March 1, 1997, and Years Two and higher </w:t>
      </w:r>
      <w:r>
        <w:rPr>
          <w:rFonts w:ascii="Times New Roman" w:hAnsi="Times New Roman"/>
        </w:rPr>
        <w:t>f</w:t>
      </w:r>
      <w:r w:rsidRPr="00E47933">
        <w:rPr>
          <w:rFonts w:ascii="Times New Roman" w:hAnsi="Times New Roman"/>
        </w:rPr>
        <w:t xml:space="preserve">ollow it in sequence. </w:t>
      </w:r>
    </w:p>
    <w:p w14:paraId="63E54F96" w14:textId="77777777" w:rsidR="008B4530" w:rsidRPr="00E47933" w:rsidRDefault="008B4530" w:rsidP="008B4530">
      <w:pPr>
        <w:spacing w:after="0" w:line="360" w:lineRule="auto"/>
        <w:rPr>
          <w:rFonts w:ascii="Times New Roman" w:hAnsi="Times New Roman"/>
        </w:rPr>
      </w:pPr>
    </w:p>
    <w:p w14:paraId="63E54F97" w14:textId="77777777" w:rsidR="008B4530" w:rsidRDefault="008369D8" w:rsidP="007B5010">
      <w:pPr>
        <w:spacing w:after="0" w:line="360" w:lineRule="auto"/>
        <w:rPr>
          <w:rFonts w:ascii="Times New Roman" w:hAnsi="Times New Roman"/>
        </w:rPr>
      </w:pPr>
      <w:r w:rsidRPr="00041F41">
        <w:rPr>
          <w:rFonts w:ascii="Times New Roman" w:hAnsi="Times New Roman"/>
          <w:b/>
        </w:rPr>
        <w:t>Zonal Price</w:t>
      </w:r>
      <w:r w:rsidRPr="00E47933">
        <w:rPr>
          <w:rFonts w:ascii="Times New Roman" w:hAnsi="Times New Roman"/>
        </w:rPr>
        <w:t xml:space="preserve"> is calculated in accordance with Section III.2.7</w:t>
      </w:r>
      <w:r>
        <w:rPr>
          <w:rFonts w:ascii="Times New Roman" w:hAnsi="Times New Roman"/>
        </w:rPr>
        <w:t xml:space="preserve"> of Market Rule 1</w:t>
      </w:r>
      <w:r w:rsidR="007B5010">
        <w:rPr>
          <w:rFonts w:ascii="Times New Roman" w:hAnsi="Times New Roman"/>
        </w:rPr>
        <w:t>.</w:t>
      </w:r>
    </w:p>
    <w:p w14:paraId="0BEB7D2F" w14:textId="77777777" w:rsidR="0088392E" w:rsidRDefault="0088392E" w:rsidP="0088392E">
      <w:pPr>
        <w:spacing w:after="0" w:line="360" w:lineRule="auto"/>
        <w:rPr>
          <w:rFonts w:ascii="Times New Roman" w:hAnsi="Times New Roman"/>
        </w:rPr>
      </w:pPr>
    </w:p>
    <w:p w14:paraId="642E2B38" w14:textId="77777777" w:rsidR="0088392E" w:rsidRDefault="0088392E" w:rsidP="0088392E">
      <w:pPr>
        <w:spacing w:after="0" w:line="360" w:lineRule="auto"/>
        <w:rPr>
          <w:rFonts w:ascii="Times New Roman" w:hAnsi="Times New Roman"/>
        </w:rPr>
      </w:pPr>
      <w:bookmarkStart w:id="28" w:name="DefZonalCapReq"/>
      <w:r w:rsidRPr="007F5536">
        <w:rPr>
          <w:rFonts w:ascii="Times New Roman" w:hAnsi="Times New Roman"/>
          <w:b/>
        </w:rPr>
        <w:t xml:space="preserve">Zonal Capacity </w:t>
      </w:r>
      <w:r>
        <w:rPr>
          <w:rFonts w:ascii="Times New Roman" w:hAnsi="Times New Roman"/>
          <w:b/>
        </w:rPr>
        <w:t>Obligation</w:t>
      </w:r>
      <w:r>
        <w:rPr>
          <w:rFonts w:ascii="Times New Roman" w:hAnsi="Times New Roman"/>
        </w:rPr>
        <w:t xml:space="preserve"> is calculated in accordance with </w:t>
      </w:r>
      <w:r w:rsidRPr="007F5536">
        <w:rPr>
          <w:rFonts w:ascii="Times New Roman" w:hAnsi="Times New Roman"/>
        </w:rPr>
        <w:t>Section III.13</w:t>
      </w:r>
      <w:r w:rsidRPr="003A769F">
        <w:rPr>
          <w:rFonts w:ascii="Times New Roman" w:hAnsi="Times New Roman"/>
        </w:rPr>
        <w:t>.7.5.2</w:t>
      </w:r>
      <w:r>
        <w:rPr>
          <w:rFonts w:ascii="Times New Roman" w:hAnsi="Times New Roman"/>
        </w:rPr>
        <w:t xml:space="preserve"> </w:t>
      </w:r>
      <w:r w:rsidRPr="003A769F">
        <w:rPr>
          <w:rFonts w:ascii="Times New Roman" w:hAnsi="Times New Roman"/>
        </w:rPr>
        <w:t>of</w:t>
      </w:r>
      <w:r w:rsidRPr="007F5536">
        <w:rPr>
          <w:rFonts w:ascii="Times New Roman" w:hAnsi="Times New Roman"/>
        </w:rPr>
        <w:t xml:space="preserve"> Market Rule 1.</w:t>
      </w:r>
    </w:p>
    <w:bookmarkEnd w:id="28"/>
    <w:p w14:paraId="729CB9CC" w14:textId="77777777" w:rsidR="00217FD3" w:rsidRDefault="00217FD3" w:rsidP="00217FD3">
      <w:pPr>
        <w:pStyle w:val="Normal72"/>
        <w:spacing w:after="0" w:line="360" w:lineRule="auto"/>
        <w:rPr>
          <w:rFonts w:ascii="Times New Roman" w:hAnsi="Times New Roman"/>
          <w:b/>
        </w:rPr>
      </w:pPr>
    </w:p>
    <w:p w14:paraId="0F380176" w14:textId="0190AE37" w:rsidR="00217FD3" w:rsidRPr="003638AE" w:rsidRDefault="00217FD3" w:rsidP="00217FD3">
      <w:pPr>
        <w:spacing w:after="0" w:line="360" w:lineRule="auto"/>
        <w:rPr>
          <w:rFonts w:ascii="Times New Roman" w:hAnsi="Times New Roman"/>
        </w:rPr>
      </w:pPr>
      <w:r w:rsidRPr="0077547C">
        <w:rPr>
          <w:rFonts w:ascii="Times New Roman" w:hAnsi="Times New Roman"/>
          <w:b/>
        </w:rPr>
        <w:t>Zonal Reserve Requirement</w:t>
      </w:r>
      <w:r w:rsidRPr="0077547C">
        <w:rPr>
          <w:rFonts w:ascii="Times New Roman" w:hAnsi="Times New Roman"/>
        </w:rPr>
        <w:t xml:space="preserve"> is the combined amount of TMSR, TMNSR, and TMOR required for a Reserve Zone as described in Section III.2.7A and ISO New En</w:t>
      </w:r>
      <w:r>
        <w:rPr>
          <w:rFonts w:ascii="Times New Roman" w:hAnsi="Times New Roman"/>
        </w:rPr>
        <w:t>gland Operating Procedure No. 8.</w:t>
      </w:r>
    </w:p>
    <w:p w14:paraId="63E54F98" w14:textId="77777777" w:rsidR="008B4530" w:rsidRPr="00DA54D3" w:rsidRDefault="008B4530" w:rsidP="00851972">
      <w:pPr>
        <w:pStyle w:val="Normal72"/>
        <w:spacing w:after="0" w:line="360" w:lineRule="auto"/>
        <w:jc w:val="center"/>
        <w:rPr>
          <w:rFonts w:ascii="Times New Roman" w:hAnsi="Times New Roman"/>
          <w:b/>
        </w:rPr>
      </w:pPr>
    </w:p>
    <w:sectPr w:rsidR="008B4530" w:rsidRPr="00DA54D3" w:rsidSect="007B5010">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78FB4" w14:textId="77777777" w:rsidR="00BB22DD" w:rsidRDefault="00BB22DD" w:rsidP="00714DC0">
      <w:pPr>
        <w:spacing w:after="0" w:line="240" w:lineRule="auto"/>
      </w:pPr>
      <w:r>
        <w:separator/>
      </w:r>
    </w:p>
  </w:endnote>
  <w:endnote w:type="continuationSeparator" w:id="0">
    <w:p w14:paraId="31B95D3E" w14:textId="77777777" w:rsidR="00BB22DD" w:rsidRDefault="00BB22DD" w:rsidP="00714DC0">
      <w:pPr>
        <w:spacing w:after="0" w:line="240" w:lineRule="auto"/>
      </w:pPr>
      <w:r>
        <w:continuationSeparator/>
      </w:r>
    </w:p>
  </w:endnote>
  <w:endnote w:type="continuationNotice" w:id="1">
    <w:p w14:paraId="02F2F77D" w14:textId="77777777" w:rsidR="00BB22DD" w:rsidRDefault="00BB22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72DBD" w14:textId="77777777" w:rsidR="00D86B72" w:rsidRDefault="00D86B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54F9D" w14:textId="77777777" w:rsidR="00BF23B0" w:rsidRPr="003839C8" w:rsidRDefault="00BF23B0" w:rsidP="003839C8">
    <w:pPr>
      <w:pStyle w:val="Footer20"/>
      <w:jc w:val="center"/>
      <w:rPr>
        <w:rFonts w:ascii="Times New Roman" w:eastAsia="Calibri"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02823" w14:textId="77777777" w:rsidR="00D86B72" w:rsidRDefault="00D86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57746" w14:textId="77777777" w:rsidR="00BB22DD" w:rsidRDefault="00BB22DD" w:rsidP="00714DC0">
      <w:pPr>
        <w:spacing w:after="0" w:line="240" w:lineRule="auto"/>
      </w:pPr>
      <w:r>
        <w:separator/>
      </w:r>
    </w:p>
  </w:footnote>
  <w:footnote w:type="continuationSeparator" w:id="0">
    <w:p w14:paraId="7EE6DDAC" w14:textId="77777777" w:rsidR="00BB22DD" w:rsidRDefault="00BB22DD" w:rsidP="00714DC0">
      <w:pPr>
        <w:spacing w:after="0" w:line="240" w:lineRule="auto"/>
      </w:pPr>
      <w:r>
        <w:continuationSeparator/>
      </w:r>
    </w:p>
  </w:footnote>
  <w:footnote w:type="continuationNotice" w:id="1">
    <w:p w14:paraId="2F0DFBB5" w14:textId="77777777" w:rsidR="00BB22DD" w:rsidRDefault="00BB22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51913" w14:textId="77777777" w:rsidR="00D86B72" w:rsidRDefault="00D86B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D5D7" w14:textId="77777777" w:rsidR="00D86B72" w:rsidRDefault="00D86B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9C64F" w14:textId="77777777" w:rsidR="00D86B72" w:rsidRDefault="00D86B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F826F3"/>
    <w:multiLevelType w:val="hybridMultilevel"/>
    <w:tmpl w:val="2CB69192"/>
    <w:lvl w:ilvl="0" w:tplc="CA0A558C">
      <w:start w:val="1"/>
      <w:numFmt w:val="lowerLetter"/>
      <w:lvlText w:val="(%1)"/>
      <w:lvlJc w:val="left"/>
      <w:pPr>
        <w:ind w:left="360" w:hanging="360"/>
      </w:pPr>
      <w:rPr>
        <w:rFonts w:hint="default"/>
        <w:b w:val="0"/>
      </w:rPr>
    </w:lvl>
    <w:lvl w:ilvl="1" w:tplc="4726F372">
      <w:start w:val="1"/>
      <w:numFmt w:val="lowerRoman"/>
      <w:lvlText w:val="(%2)"/>
      <w:lvlJc w:val="left"/>
      <w:pPr>
        <w:ind w:left="1080" w:hanging="360"/>
      </w:pPr>
      <w:rPr>
        <w:rFonts w:hint="default"/>
      </w:rPr>
    </w:lvl>
    <w:lvl w:ilvl="2" w:tplc="15B05AB0">
      <w:start w:val="1"/>
      <w:numFmt w:val="lowerRoman"/>
      <w:lvlText w:val="%3."/>
      <w:lvlJc w:val="right"/>
      <w:pPr>
        <w:ind w:left="1800" w:hanging="180"/>
      </w:pPr>
    </w:lvl>
    <w:lvl w:ilvl="3" w:tplc="A5FAD9FC" w:tentative="1">
      <w:start w:val="1"/>
      <w:numFmt w:val="decimal"/>
      <w:lvlText w:val="%4."/>
      <w:lvlJc w:val="left"/>
      <w:pPr>
        <w:ind w:left="2520" w:hanging="360"/>
      </w:pPr>
    </w:lvl>
    <w:lvl w:ilvl="4" w:tplc="432E8804" w:tentative="1">
      <w:start w:val="1"/>
      <w:numFmt w:val="lowerLetter"/>
      <w:lvlText w:val="%5."/>
      <w:lvlJc w:val="left"/>
      <w:pPr>
        <w:ind w:left="3240" w:hanging="360"/>
      </w:pPr>
    </w:lvl>
    <w:lvl w:ilvl="5" w:tplc="612669D4" w:tentative="1">
      <w:start w:val="1"/>
      <w:numFmt w:val="lowerRoman"/>
      <w:lvlText w:val="%6."/>
      <w:lvlJc w:val="right"/>
      <w:pPr>
        <w:ind w:left="3960" w:hanging="180"/>
      </w:pPr>
    </w:lvl>
    <w:lvl w:ilvl="6" w:tplc="6BF02D02" w:tentative="1">
      <w:start w:val="1"/>
      <w:numFmt w:val="decimal"/>
      <w:lvlText w:val="%7."/>
      <w:lvlJc w:val="left"/>
      <w:pPr>
        <w:ind w:left="4680" w:hanging="360"/>
      </w:pPr>
    </w:lvl>
    <w:lvl w:ilvl="7" w:tplc="26085B76" w:tentative="1">
      <w:start w:val="1"/>
      <w:numFmt w:val="lowerLetter"/>
      <w:lvlText w:val="%8."/>
      <w:lvlJc w:val="left"/>
      <w:pPr>
        <w:ind w:left="5400" w:hanging="360"/>
      </w:pPr>
    </w:lvl>
    <w:lvl w:ilvl="8" w:tplc="3A1C9094" w:tentative="1">
      <w:start w:val="1"/>
      <w:numFmt w:val="lowerRoman"/>
      <w:lvlText w:val="%9."/>
      <w:lvlJc w:val="right"/>
      <w:pPr>
        <w:ind w:left="6120" w:hanging="180"/>
      </w:pPr>
    </w:lvl>
  </w:abstractNum>
  <w:abstractNum w:abstractNumId="1" w15:restartNumberingAfterBreak="0">
    <w:nsid w:val="7AF826F4"/>
    <w:multiLevelType w:val="hybridMultilevel"/>
    <w:tmpl w:val="B3680C7E"/>
    <w:lvl w:ilvl="0" w:tplc="85B602C8">
      <w:start w:val="1"/>
      <w:numFmt w:val="lowerLetter"/>
      <w:lvlText w:val="(%1)"/>
      <w:lvlJc w:val="left"/>
      <w:pPr>
        <w:ind w:left="360" w:hanging="360"/>
      </w:pPr>
      <w:rPr>
        <w:rFonts w:hint="default"/>
      </w:rPr>
    </w:lvl>
    <w:lvl w:ilvl="1" w:tplc="F60271E2">
      <w:start w:val="1"/>
      <w:numFmt w:val="lowerRoman"/>
      <w:lvlText w:val="(%2)"/>
      <w:lvlJc w:val="left"/>
      <w:pPr>
        <w:ind w:left="1080" w:hanging="360"/>
      </w:pPr>
      <w:rPr>
        <w:rFonts w:hint="default"/>
      </w:rPr>
    </w:lvl>
    <w:lvl w:ilvl="2" w:tplc="55E22874">
      <w:start w:val="1"/>
      <w:numFmt w:val="decimal"/>
      <w:lvlText w:val="%3."/>
      <w:lvlJc w:val="left"/>
      <w:pPr>
        <w:ind w:left="1800" w:hanging="180"/>
      </w:pPr>
    </w:lvl>
    <w:lvl w:ilvl="3" w:tplc="7298A8FC" w:tentative="1">
      <w:start w:val="1"/>
      <w:numFmt w:val="decimal"/>
      <w:lvlText w:val="%4."/>
      <w:lvlJc w:val="left"/>
      <w:pPr>
        <w:ind w:left="2520" w:hanging="360"/>
      </w:pPr>
    </w:lvl>
    <w:lvl w:ilvl="4" w:tplc="5B5426C8" w:tentative="1">
      <w:start w:val="1"/>
      <w:numFmt w:val="lowerLetter"/>
      <w:lvlText w:val="%5."/>
      <w:lvlJc w:val="left"/>
      <w:pPr>
        <w:ind w:left="3240" w:hanging="360"/>
      </w:pPr>
    </w:lvl>
    <w:lvl w:ilvl="5" w:tplc="34201AC4" w:tentative="1">
      <w:start w:val="1"/>
      <w:numFmt w:val="lowerRoman"/>
      <w:lvlText w:val="%6."/>
      <w:lvlJc w:val="right"/>
      <w:pPr>
        <w:ind w:left="3960" w:hanging="180"/>
      </w:pPr>
    </w:lvl>
    <w:lvl w:ilvl="6" w:tplc="30CC7374" w:tentative="1">
      <w:start w:val="1"/>
      <w:numFmt w:val="decimal"/>
      <w:lvlText w:val="%7."/>
      <w:lvlJc w:val="left"/>
      <w:pPr>
        <w:ind w:left="4680" w:hanging="360"/>
      </w:pPr>
    </w:lvl>
    <w:lvl w:ilvl="7" w:tplc="870EB016" w:tentative="1">
      <w:start w:val="1"/>
      <w:numFmt w:val="lowerLetter"/>
      <w:lvlText w:val="%8."/>
      <w:lvlJc w:val="left"/>
      <w:pPr>
        <w:ind w:left="5400" w:hanging="360"/>
      </w:pPr>
    </w:lvl>
    <w:lvl w:ilvl="8" w:tplc="AC444B30" w:tentative="1">
      <w:start w:val="1"/>
      <w:numFmt w:val="lowerRoman"/>
      <w:lvlText w:val="%9."/>
      <w:lvlJc w:val="right"/>
      <w:pPr>
        <w:ind w:left="6120" w:hanging="180"/>
      </w:pPr>
    </w:lvl>
  </w:abstractNum>
  <w:abstractNum w:abstractNumId="2" w15:restartNumberingAfterBreak="0">
    <w:nsid w:val="7AF826F5"/>
    <w:multiLevelType w:val="hybridMultilevel"/>
    <w:tmpl w:val="28BE85C2"/>
    <w:lvl w:ilvl="0" w:tplc="DA684A72">
      <w:start w:val="8"/>
      <w:numFmt w:val="lowerLetter"/>
      <w:lvlText w:val="(%1)"/>
      <w:lvlJc w:val="left"/>
      <w:pPr>
        <w:ind w:left="360" w:hanging="360"/>
      </w:pPr>
      <w:rPr>
        <w:rFonts w:hint="default"/>
        <w:b w:val="0"/>
      </w:rPr>
    </w:lvl>
    <w:lvl w:ilvl="1" w:tplc="62F02012" w:tentative="1">
      <w:start w:val="1"/>
      <w:numFmt w:val="lowerLetter"/>
      <w:lvlText w:val="%2."/>
      <w:lvlJc w:val="left"/>
      <w:pPr>
        <w:ind w:left="1440" w:hanging="360"/>
      </w:pPr>
    </w:lvl>
    <w:lvl w:ilvl="2" w:tplc="9C8EA2D2" w:tentative="1">
      <w:start w:val="1"/>
      <w:numFmt w:val="lowerRoman"/>
      <w:lvlText w:val="%3."/>
      <w:lvlJc w:val="right"/>
      <w:pPr>
        <w:ind w:left="2160" w:hanging="180"/>
      </w:pPr>
    </w:lvl>
    <w:lvl w:ilvl="3" w:tplc="DAEAF1DA" w:tentative="1">
      <w:start w:val="1"/>
      <w:numFmt w:val="decimal"/>
      <w:lvlText w:val="%4."/>
      <w:lvlJc w:val="left"/>
      <w:pPr>
        <w:ind w:left="2880" w:hanging="360"/>
      </w:pPr>
    </w:lvl>
    <w:lvl w:ilvl="4" w:tplc="F154CF3A" w:tentative="1">
      <w:start w:val="1"/>
      <w:numFmt w:val="lowerLetter"/>
      <w:lvlText w:val="%5."/>
      <w:lvlJc w:val="left"/>
      <w:pPr>
        <w:ind w:left="3600" w:hanging="360"/>
      </w:pPr>
    </w:lvl>
    <w:lvl w:ilvl="5" w:tplc="92EAB208" w:tentative="1">
      <w:start w:val="1"/>
      <w:numFmt w:val="lowerRoman"/>
      <w:lvlText w:val="%6."/>
      <w:lvlJc w:val="right"/>
      <w:pPr>
        <w:ind w:left="4320" w:hanging="180"/>
      </w:pPr>
    </w:lvl>
    <w:lvl w:ilvl="6" w:tplc="6D245B7C" w:tentative="1">
      <w:start w:val="1"/>
      <w:numFmt w:val="decimal"/>
      <w:lvlText w:val="%7."/>
      <w:lvlJc w:val="left"/>
      <w:pPr>
        <w:ind w:left="5040" w:hanging="360"/>
      </w:pPr>
    </w:lvl>
    <w:lvl w:ilvl="7" w:tplc="0D9A1DBC" w:tentative="1">
      <w:start w:val="1"/>
      <w:numFmt w:val="lowerLetter"/>
      <w:lvlText w:val="%8."/>
      <w:lvlJc w:val="left"/>
      <w:pPr>
        <w:ind w:left="5760" w:hanging="360"/>
      </w:pPr>
    </w:lvl>
    <w:lvl w:ilvl="8" w:tplc="4058E580" w:tentative="1">
      <w:start w:val="1"/>
      <w:numFmt w:val="lowerRoman"/>
      <w:lvlText w:val="%9."/>
      <w:lvlJc w:val="right"/>
      <w:pPr>
        <w:ind w:left="6480" w:hanging="180"/>
      </w:pPr>
    </w:lvl>
  </w:abstractNum>
  <w:abstractNum w:abstractNumId="3" w15:restartNumberingAfterBreak="0">
    <w:nsid w:val="7AF826F6"/>
    <w:multiLevelType w:val="hybridMultilevel"/>
    <w:tmpl w:val="67B02E0E"/>
    <w:lvl w:ilvl="0" w:tplc="9B744864">
      <w:start w:val="1"/>
      <w:numFmt w:val="lowerLetter"/>
      <w:lvlText w:val="(%1)"/>
      <w:lvlJc w:val="left"/>
      <w:pPr>
        <w:ind w:left="360" w:hanging="360"/>
      </w:pPr>
      <w:rPr>
        <w:rFonts w:hint="default"/>
        <w:b w:val="0"/>
      </w:rPr>
    </w:lvl>
    <w:lvl w:ilvl="1" w:tplc="A6162904">
      <w:start w:val="1"/>
      <w:numFmt w:val="lowerRoman"/>
      <w:lvlText w:val="(%2)"/>
      <w:lvlJc w:val="left"/>
      <w:pPr>
        <w:ind w:left="1080" w:hanging="360"/>
      </w:pPr>
      <w:rPr>
        <w:rFonts w:hint="default"/>
      </w:rPr>
    </w:lvl>
    <w:lvl w:ilvl="2" w:tplc="EA28C6B8">
      <w:start w:val="1"/>
      <w:numFmt w:val="decimal"/>
      <w:lvlText w:val="(%3)"/>
      <w:lvlJc w:val="left"/>
      <w:pPr>
        <w:ind w:left="1800" w:hanging="180"/>
      </w:pPr>
      <w:rPr>
        <w:rFonts w:ascii="Times New Roman" w:eastAsia="Times New Roman" w:hAnsi="Times New Roman" w:cs="Times New Roman"/>
      </w:rPr>
    </w:lvl>
    <w:lvl w:ilvl="3" w:tplc="38CC52E0" w:tentative="1">
      <w:start w:val="1"/>
      <w:numFmt w:val="decimal"/>
      <w:lvlText w:val="%4."/>
      <w:lvlJc w:val="left"/>
      <w:pPr>
        <w:ind w:left="2520" w:hanging="360"/>
      </w:pPr>
    </w:lvl>
    <w:lvl w:ilvl="4" w:tplc="C78E10EE" w:tentative="1">
      <w:start w:val="1"/>
      <w:numFmt w:val="lowerLetter"/>
      <w:lvlText w:val="%5."/>
      <w:lvlJc w:val="left"/>
      <w:pPr>
        <w:ind w:left="3240" w:hanging="360"/>
      </w:pPr>
    </w:lvl>
    <w:lvl w:ilvl="5" w:tplc="CF1A9CF4" w:tentative="1">
      <w:start w:val="1"/>
      <w:numFmt w:val="lowerRoman"/>
      <w:lvlText w:val="%6."/>
      <w:lvlJc w:val="right"/>
      <w:pPr>
        <w:ind w:left="3960" w:hanging="180"/>
      </w:pPr>
    </w:lvl>
    <w:lvl w:ilvl="6" w:tplc="E0B29CEE" w:tentative="1">
      <w:start w:val="1"/>
      <w:numFmt w:val="decimal"/>
      <w:lvlText w:val="%7."/>
      <w:lvlJc w:val="left"/>
      <w:pPr>
        <w:ind w:left="4680" w:hanging="360"/>
      </w:pPr>
    </w:lvl>
    <w:lvl w:ilvl="7" w:tplc="E6CE28DE" w:tentative="1">
      <w:start w:val="1"/>
      <w:numFmt w:val="lowerLetter"/>
      <w:lvlText w:val="%8."/>
      <w:lvlJc w:val="left"/>
      <w:pPr>
        <w:ind w:left="5400" w:hanging="360"/>
      </w:pPr>
    </w:lvl>
    <w:lvl w:ilvl="8" w:tplc="32F07740" w:tentative="1">
      <w:start w:val="1"/>
      <w:numFmt w:val="lowerRoman"/>
      <w:lvlText w:val="%9."/>
      <w:lvlJc w:val="right"/>
      <w:pPr>
        <w:ind w:left="6120" w:hanging="180"/>
      </w:pPr>
    </w:lvl>
  </w:abstractNum>
  <w:abstractNum w:abstractNumId="4" w15:restartNumberingAfterBreak="0">
    <w:nsid w:val="7AF826F7"/>
    <w:multiLevelType w:val="hybridMultilevel"/>
    <w:tmpl w:val="FBAC8870"/>
    <w:lvl w:ilvl="0" w:tplc="59EE7312">
      <w:start w:val="1"/>
      <w:numFmt w:val="lowerLetter"/>
      <w:lvlText w:val="(%1)"/>
      <w:lvlJc w:val="left"/>
      <w:pPr>
        <w:ind w:left="360" w:hanging="360"/>
      </w:pPr>
      <w:rPr>
        <w:rFonts w:hint="default"/>
      </w:rPr>
    </w:lvl>
    <w:lvl w:ilvl="1" w:tplc="F71CB2A6">
      <w:start w:val="1"/>
      <w:numFmt w:val="lowerRoman"/>
      <w:lvlText w:val="(%2)"/>
      <w:lvlJc w:val="left"/>
      <w:pPr>
        <w:ind w:left="1080" w:hanging="360"/>
      </w:pPr>
      <w:rPr>
        <w:rFonts w:hint="default"/>
      </w:rPr>
    </w:lvl>
    <w:lvl w:ilvl="2" w:tplc="F896291A" w:tentative="1">
      <w:start w:val="1"/>
      <w:numFmt w:val="lowerRoman"/>
      <w:lvlText w:val="%3."/>
      <w:lvlJc w:val="right"/>
      <w:pPr>
        <w:ind w:left="1800" w:hanging="180"/>
      </w:pPr>
    </w:lvl>
    <w:lvl w:ilvl="3" w:tplc="184A507C" w:tentative="1">
      <w:start w:val="1"/>
      <w:numFmt w:val="decimal"/>
      <w:lvlText w:val="%4."/>
      <w:lvlJc w:val="left"/>
      <w:pPr>
        <w:ind w:left="2520" w:hanging="360"/>
      </w:pPr>
    </w:lvl>
    <w:lvl w:ilvl="4" w:tplc="0A4E9494" w:tentative="1">
      <w:start w:val="1"/>
      <w:numFmt w:val="lowerLetter"/>
      <w:lvlText w:val="%5."/>
      <w:lvlJc w:val="left"/>
      <w:pPr>
        <w:ind w:left="3240" w:hanging="360"/>
      </w:pPr>
    </w:lvl>
    <w:lvl w:ilvl="5" w:tplc="7332CF62" w:tentative="1">
      <w:start w:val="1"/>
      <w:numFmt w:val="lowerRoman"/>
      <w:lvlText w:val="%6."/>
      <w:lvlJc w:val="right"/>
      <w:pPr>
        <w:ind w:left="3960" w:hanging="180"/>
      </w:pPr>
    </w:lvl>
    <w:lvl w:ilvl="6" w:tplc="72BE5FC2" w:tentative="1">
      <w:start w:val="1"/>
      <w:numFmt w:val="decimal"/>
      <w:lvlText w:val="%7."/>
      <w:lvlJc w:val="left"/>
      <w:pPr>
        <w:ind w:left="4680" w:hanging="360"/>
      </w:pPr>
    </w:lvl>
    <w:lvl w:ilvl="7" w:tplc="25F0D666" w:tentative="1">
      <w:start w:val="1"/>
      <w:numFmt w:val="lowerLetter"/>
      <w:lvlText w:val="%8."/>
      <w:lvlJc w:val="left"/>
      <w:pPr>
        <w:ind w:left="5400" w:hanging="360"/>
      </w:pPr>
    </w:lvl>
    <w:lvl w:ilvl="8" w:tplc="AF5C0B00" w:tentative="1">
      <w:start w:val="1"/>
      <w:numFmt w:val="lowerRoman"/>
      <w:lvlText w:val="%9."/>
      <w:lvlJc w:val="right"/>
      <w:pPr>
        <w:ind w:left="6120" w:hanging="180"/>
      </w:pPr>
    </w:lvl>
  </w:abstractNum>
  <w:abstractNum w:abstractNumId="5" w15:restartNumberingAfterBreak="0">
    <w:nsid w:val="7AF826F8"/>
    <w:multiLevelType w:val="hybridMultilevel"/>
    <w:tmpl w:val="8F924CA8"/>
    <w:lvl w:ilvl="0" w:tplc="5FDC11EA">
      <w:start w:val="7"/>
      <w:numFmt w:val="lowerLetter"/>
      <w:lvlText w:val="(%1)"/>
      <w:lvlJc w:val="left"/>
      <w:pPr>
        <w:ind w:left="360" w:hanging="360"/>
      </w:pPr>
      <w:rPr>
        <w:rFonts w:hint="default"/>
        <w:b w:val="0"/>
      </w:rPr>
    </w:lvl>
    <w:lvl w:ilvl="1" w:tplc="94F61722" w:tentative="1">
      <w:start w:val="1"/>
      <w:numFmt w:val="lowerLetter"/>
      <w:lvlText w:val="%2."/>
      <w:lvlJc w:val="left"/>
      <w:pPr>
        <w:ind w:left="1440" w:hanging="360"/>
      </w:pPr>
    </w:lvl>
    <w:lvl w:ilvl="2" w:tplc="E2A0CBF0" w:tentative="1">
      <w:start w:val="1"/>
      <w:numFmt w:val="lowerRoman"/>
      <w:lvlText w:val="%3."/>
      <w:lvlJc w:val="right"/>
      <w:pPr>
        <w:ind w:left="2160" w:hanging="180"/>
      </w:pPr>
    </w:lvl>
    <w:lvl w:ilvl="3" w:tplc="37F29860" w:tentative="1">
      <w:start w:val="1"/>
      <w:numFmt w:val="decimal"/>
      <w:lvlText w:val="%4."/>
      <w:lvlJc w:val="left"/>
      <w:pPr>
        <w:ind w:left="2880" w:hanging="360"/>
      </w:pPr>
    </w:lvl>
    <w:lvl w:ilvl="4" w:tplc="1FE60C18" w:tentative="1">
      <w:start w:val="1"/>
      <w:numFmt w:val="lowerLetter"/>
      <w:lvlText w:val="%5."/>
      <w:lvlJc w:val="left"/>
      <w:pPr>
        <w:ind w:left="3600" w:hanging="360"/>
      </w:pPr>
    </w:lvl>
    <w:lvl w:ilvl="5" w:tplc="507AEA1A" w:tentative="1">
      <w:start w:val="1"/>
      <w:numFmt w:val="lowerRoman"/>
      <w:lvlText w:val="%6."/>
      <w:lvlJc w:val="right"/>
      <w:pPr>
        <w:ind w:left="4320" w:hanging="180"/>
      </w:pPr>
    </w:lvl>
    <w:lvl w:ilvl="6" w:tplc="90D84B4C" w:tentative="1">
      <w:start w:val="1"/>
      <w:numFmt w:val="decimal"/>
      <w:lvlText w:val="%7."/>
      <w:lvlJc w:val="left"/>
      <w:pPr>
        <w:ind w:left="5040" w:hanging="360"/>
      </w:pPr>
    </w:lvl>
    <w:lvl w:ilvl="7" w:tplc="2A4A9BAA" w:tentative="1">
      <w:start w:val="1"/>
      <w:numFmt w:val="lowerLetter"/>
      <w:lvlText w:val="%8."/>
      <w:lvlJc w:val="left"/>
      <w:pPr>
        <w:ind w:left="5760" w:hanging="360"/>
      </w:pPr>
    </w:lvl>
    <w:lvl w:ilvl="8" w:tplc="2D9E6470" w:tentative="1">
      <w:start w:val="1"/>
      <w:numFmt w:val="lowerRoman"/>
      <w:lvlText w:val="%9."/>
      <w:lvlJc w:val="right"/>
      <w:pPr>
        <w:ind w:left="6480" w:hanging="180"/>
      </w:pPr>
    </w:lvl>
  </w:abstractNum>
  <w:abstractNum w:abstractNumId="6" w15:restartNumberingAfterBreak="0">
    <w:nsid w:val="7AF826F9"/>
    <w:multiLevelType w:val="hybridMultilevel"/>
    <w:tmpl w:val="83165472"/>
    <w:lvl w:ilvl="0" w:tplc="D1F89B74">
      <w:start w:val="1"/>
      <w:numFmt w:val="lowerLetter"/>
      <w:lvlText w:val="(%1)"/>
      <w:lvlJc w:val="left"/>
      <w:pPr>
        <w:ind w:left="630" w:hanging="360"/>
      </w:pPr>
      <w:rPr>
        <w:rFonts w:hint="default"/>
      </w:rPr>
    </w:lvl>
    <w:lvl w:ilvl="1" w:tplc="1D84B4D6">
      <w:start w:val="1"/>
      <w:numFmt w:val="lowerRoman"/>
      <w:lvlText w:val="(%2)"/>
      <w:lvlJc w:val="left"/>
      <w:pPr>
        <w:ind w:left="1080" w:hanging="360"/>
      </w:pPr>
      <w:rPr>
        <w:rFonts w:hint="default"/>
      </w:rPr>
    </w:lvl>
    <w:lvl w:ilvl="2" w:tplc="0952E5AE">
      <w:start w:val="1"/>
      <w:numFmt w:val="decimal"/>
      <w:lvlText w:val="%3."/>
      <w:lvlJc w:val="left"/>
      <w:pPr>
        <w:ind w:left="1800" w:hanging="180"/>
      </w:pPr>
    </w:lvl>
    <w:lvl w:ilvl="3" w:tplc="D79C25BE" w:tentative="1">
      <w:start w:val="1"/>
      <w:numFmt w:val="decimal"/>
      <w:lvlText w:val="%4."/>
      <w:lvlJc w:val="left"/>
      <w:pPr>
        <w:ind w:left="2520" w:hanging="360"/>
      </w:pPr>
    </w:lvl>
    <w:lvl w:ilvl="4" w:tplc="5D005120" w:tentative="1">
      <w:start w:val="1"/>
      <w:numFmt w:val="lowerLetter"/>
      <w:lvlText w:val="%5."/>
      <w:lvlJc w:val="left"/>
      <w:pPr>
        <w:ind w:left="3240" w:hanging="360"/>
      </w:pPr>
    </w:lvl>
    <w:lvl w:ilvl="5" w:tplc="AD0670EA" w:tentative="1">
      <w:start w:val="1"/>
      <w:numFmt w:val="lowerRoman"/>
      <w:lvlText w:val="%6."/>
      <w:lvlJc w:val="right"/>
      <w:pPr>
        <w:ind w:left="3960" w:hanging="180"/>
      </w:pPr>
    </w:lvl>
    <w:lvl w:ilvl="6" w:tplc="1D161EDC" w:tentative="1">
      <w:start w:val="1"/>
      <w:numFmt w:val="decimal"/>
      <w:lvlText w:val="%7."/>
      <w:lvlJc w:val="left"/>
      <w:pPr>
        <w:ind w:left="4680" w:hanging="360"/>
      </w:pPr>
    </w:lvl>
    <w:lvl w:ilvl="7" w:tplc="426EF312" w:tentative="1">
      <w:start w:val="1"/>
      <w:numFmt w:val="lowerLetter"/>
      <w:lvlText w:val="%8."/>
      <w:lvlJc w:val="left"/>
      <w:pPr>
        <w:ind w:left="5400" w:hanging="360"/>
      </w:pPr>
    </w:lvl>
    <w:lvl w:ilvl="8" w:tplc="BDCE41C2" w:tentative="1">
      <w:start w:val="1"/>
      <w:numFmt w:val="lowerRoman"/>
      <w:lvlText w:val="%9."/>
      <w:lvlJc w:val="right"/>
      <w:pPr>
        <w:ind w:left="6120" w:hanging="180"/>
      </w:pPr>
    </w:lvl>
  </w:abstractNum>
  <w:abstractNum w:abstractNumId="7" w15:restartNumberingAfterBreak="0">
    <w:nsid w:val="7AF826FA"/>
    <w:multiLevelType w:val="hybridMultilevel"/>
    <w:tmpl w:val="D4B85232"/>
    <w:lvl w:ilvl="0" w:tplc="87065F74">
      <w:start w:val="1"/>
      <w:numFmt w:val="lowerLetter"/>
      <w:lvlText w:val="(%1)"/>
      <w:lvlJc w:val="left"/>
      <w:pPr>
        <w:ind w:left="360" w:hanging="360"/>
      </w:pPr>
      <w:rPr>
        <w:rFonts w:hint="default"/>
        <w:b w:val="0"/>
      </w:rPr>
    </w:lvl>
    <w:lvl w:ilvl="1" w:tplc="56205D06">
      <w:start w:val="1"/>
      <w:numFmt w:val="lowerLetter"/>
      <w:lvlText w:val="%2."/>
      <w:lvlJc w:val="left"/>
      <w:pPr>
        <w:ind w:left="1080" w:hanging="360"/>
      </w:pPr>
    </w:lvl>
    <w:lvl w:ilvl="2" w:tplc="1EFABF9A" w:tentative="1">
      <w:start w:val="1"/>
      <w:numFmt w:val="lowerRoman"/>
      <w:lvlText w:val="%3."/>
      <w:lvlJc w:val="right"/>
      <w:pPr>
        <w:ind w:left="1800" w:hanging="180"/>
      </w:pPr>
    </w:lvl>
    <w:lvl w:ilvl="3" w:tplc="20AE1314" w:tentative="1">
      <w:start w:val="1"/>
      <w:numFmt w:val="decimal"/>
      <w:lvlText w:val="%4."/>
      <w:lvlJc w:val="left"/>
      <w:pPr>
        <w:ind w:left="2520" w:hanging="360"/>
      </w:pPr>
    </w:lvl>
    <w:lvl w:ilvl="4" w:tplc="369209B6" w:tentative="1">
      <w:start w:val="1"/>
      <w:numFmt w:val="lowerLetter"/>
      <w:lvlText w:val="%5."/>
      <w:lvlJc w:val="left"/>
      <w:pPr>
        <w:ind w:left="3240" w:hanging="360"/>
      </w:pPr>
    </w:lvl>
    <w:lvl w:ilvl="5" w:tplc="EF0423B0" w:tentative="1">
      <w:start w:val="1"/>
      <w:numFmt w:val="lowerRoman"/>
      <w:lvlText w:val="%6."/>
      <w:lvlJc w:val="right"/>
      <w:pPr>
        <w:ind w:left="3960" w:hanging="180"/>
      </w:pPr>
    </w:lvl>
    <w:lvl w:ilvl="6" w:tplc="771AC508" w:tentative="1">
      <w:start w:val="1"/>
      <w:numFmt w:val="decimal"/>
      <w:lvlText w:val="%7."/>
      <w:lvlJc w:val="left"/>
      <w:pPr>
        <w:ind w:left="4680" w:hanging="360"/>
      </w:pPr>
    </w:lvl>
    <w:lvl w:ilvl="7" w:tplc="762E2C1E" w:tentative="1">
      <w:start w:val="1"/>
      <w:numFmt w:val="lowerLetter"/>
      <w:lvlText w:val="%8."/>
      <w:lvlJc w:val="left"/>
      <w:pPr>
        <w:ind w:left="5400" w:hanging="360"/>
      </w:pPr>
    </w:lvl>
    <w:lvl w:ilvl="8" w:tplc="D68444CE" w:tentative="1">
      <w:start w:val="1"/>
      <w:numFmt w:val="lowerRoman"/>
      <w:lvlText w:val="%9."/>
      <w:lvlJc w:val="right"/>
      <w:pPr>
        <w:ind w:left="6120" w:hanging="180"/>
      </w:pPr>
    </w:lvl>
  </w:abstractNum>
  <w:abstractNum w:abstractNumId="8" w15:restartNumberingAfterBreak="0">
    <w:nsid w:val="7AF826FB"/>
    <w:multiLevelType w:val="hybridMultilevel"/>
    <w:tmpl w:val="11AE962C"/>
    <w:lvl w:ilvl="0" w:tplc="83CED688">
      <w:start w:val="1"/>
      <w:numFmt w:val="lowerRoman"/>
      <w:lvlText w:val="(%1)"/>
      <w:lvlJc w:val="left"/>
      <w:pPr>
        <w:ind w:left="1080" w:hanging="720"/>
      </w:pPr>
      <w:rPr>
        <w:rFonts w:hint="default"/>
      </w:rPr>
    </w:lvl>
    <w:lvl w:ilvl="1" w:tplc="DD0A59D6">
      <w:start w:val="1"/>
      <w:numFmt w:val="lowerLetter"/>
      <w:lvlText w:val="%2."/>
      <w:lvlJc w:val="left"/>
      <w:pPr>
        <w:ind w:left="1440" w:hanging="360"/>
      </w:pPr>
    </w:lvl>
    <w:lvl w:ilvl="2" w:tplc="B95A65A4" w:tentative="1">
      <w:start w:val="1"/>
      <w:numFmt w:val="lowerRoman"/>
      <w:lvlText w:val="%3."/>
      <w:lvlJc w:val="right"/>
      <w:pPr>
        <w:ind w:left="2160" w:hanging="180"/>
      </w:pPr>
    </w:lvl>
    <w:lvl w:ilvl="3" w:tplc="AAA031A6" w:tentative="1">
      <w:start w:val="1"/>
      <w:numFmt w:val="decimal"/>
      <w:lvlText w:val="%4."/>
      <w:lvlJc w:val="left"/>
      <w:pPr>
        <w:ind w:left="2880" w:hanging="360"/>
      </w:pPr>
    </w:lvl>
    <w:lvl w:ilvl="4" w:tplc="09FC643C" w:tentative="1">
      <w:start w:val="1"/>
      <w:numFmt w:val="lowerLetter"/>
      <w:lvlText w:val="%5."/>
      <w:lvlJc w:val="left"/>
      <w:pPr>
        <w:ind w:left="3600" w:hanging="360"/>
      </w:pPr>
    </w:lvl>
    <w:lvl w:ilvl="5" w:tplc="EBCEF868" w:tentative="1">
      <w:start w:val="1"/>
      <w:numFmt w:val="lowerRoman"/>
      <w:lvlText w:val="%6."/>
      <w:lvlJc w:val="right"/>
      <w:pPr>
        <w:ind w:left="4320" w:hanging="180"/>
      </w:pPr>
    </w:lvl>
    <w:lvl w:ilvl="6" w:tplc="722A4FE6" w:tentative="1">
      <w:start w:val="1"/>
      <w:numFmt w:val="decimal"/>
      <w:lvlText w:val="%7."/>
      <w:lvlJc w:val="left"/>
      <w:pPr>
        <w:ind w:left="5040" w:hanging="360"/>
      </w:pPr>
    </w:lvl>
    <w:lvl w:ilvl="7" w:tplc="88E8CBC2" w:tentative="1">
      <w:start w:val="1"/>
      <w:numFmt w:val="lowerLetter"/>
      <w:lvlText w:val="%8."/>
      <w:lvlJc w:val="left"/>
      <w:pPr>
        <w:ind w:left="5760" w:hanging="360"/>
      </w:pPr>
    </w:lvl>
    <w:lvl w:ilvl="8" w:tplc="57525BA6" w:tentative="1">
      <w:start w:val="1"/>
      <w:numFmt w:val="lowerRoman"/>
      <w:lvlText w:val="%9."/>
      <w:lvlJc w:val="right"/>
      <w:pPr>
        <w:ind w:left="6480" w:hanging="180"/>
      </w:pPr>
    </w:lvl>
  </w:abstractNum>
  <w:abstractNum w:abstractNumId="9" w15:restartNumberingAfterBreak="0">
    <w:nsid w:val="7AF826FC"/>
    <w:multiLevelType w:val="hybridMultilevel"/>
    <w:tmpl w:val="861C6720"/>
    <w:lvl w:ilvl="0" w:tplc="219A7D7C">
      <w:start w:val="4"/>
      <w:numFmt w:val="lowerRoman"/>
      <w:lvlText w:val="(%1)"/>
      <w:lvlJc w:val="left"/>
      <w:pPr>
        <w:ind w:left="1440" w:hanging="720"/>
      </w:pPr>
      <w:rPr>
        <w:rFonts w:hint="default"/>
      </w:rPr>
    </w:lvl>
    <w:lvl w:ilvl="1" w:tplc="8806F6A0" w:tentative="1">
      <w:start w:val="1"/>
      <w:numFmt w:val="lowerLetter"/>
      <w:lvlText w:val="%2."/>
      <w:lvlJc w:val="left"/>
      <w:pPr>
        <w:ind w:left="1800" w:hanging="360"/>
      </w:pPr>
    </w:lvl>
    <w:lvl w:ilvl="2" w:tplc="1E702DC4" w:tentative="1">
      <w:start w:val="1"/>
      <w:numFmt w:val="lowerRoman"/>
      <w:lvlText w:val="%3."/>
      <w:lvlJc w:val="right"/>
      <w:pPr>
        <w:ind w:left="2520" w:hanging="180"/>
      </w:pPr>
    </w:lvl>
    <w:lvl w:ilvl="3" w:tplc="23E6A88A" w:tentative="1">
      <w:start w:val="1"/>
      <w:numFmt w:val="decimal"/>
      <w:lvlText w:val="%4."/>
      <w:lvlJc w:val="left"/>
      <w:pPr>
        <w:ind w:left="3240" w:hanging="360"/>
      </w:pPr>
    </w:lvl>
    <w:lvl w:ilvl="4" w:tplc="5652FB7E" w:tentative="1">
      <w:start w:val="1"/>
      <w:numFmt w:val="lowerLetter"/>
      <w:lvlText w:val="%5."/>
      <w:lvlJc w:val="left"/>
      <w:pPr>
        <w:ind w:left="3960" w:hanging="360"/>
      </w:pPr>
    </w:lvl>
    <w:lvl w:ilvl="5" w:tplc="AB7EA074" w:tentative="1">
      <w:start w:val="1"/>
      <w:numFmt w:val="lowerRoman"/>
      <w:lvlText w:val="%6."/>
      <w:lvlJc w:val="right"/>
      <w:pPr>
        <w:ind w:left="4680" w:hanging="180"/>
      </w:pPr>
    </w:lvl>
    <w:lvl w:ilvl="6" w:tplc="19A64406" w:tentative="1">
      <w:start w:val="1"/>
      <w:numFmt w:val="decimal"/>
      <w:lvlText w:val="%7."/>
      <w:lvlJc w:val="left"/>
      <w:pPr>
        <w:ind w:left="5400" w:hanging="360"/>
      </w:pPr>
    </w:lvl>
    <w:lvl w:ilvl="7" w:tplc="1B088A18" w:tentative="1">
      <w:start w:val="1"/>
      <w:numFmt w:val="lowerLetter"/>
      <w:lvlText w:val="%8."/>
      <w:lvlJc w:val="left"/>
      <w:pPr>
        <w:ind w:left="6120" w:hanging="360"/>
      </w:pPr>
    </w:lvl>
    <w:lvl w:ilvl="8" w:tplc="2F94AA20" w:tentative="1">
      <w:start w:val="1"/>
      <w:numFmt w:val="lowerRoman"/>
      <w:lvlText w:val="%9."/>
      <w:lvlJc w:val="right"/>
      <w:pPr>
        <w:ind w:left="6840" w:hanging="180"/>
      </w:pPr>
    </w:lvl>
  </w:abstractNum>
  <w:abstractNum w:abstractNumId="10" w15:restartNumberingAfterBreak="0">
    <w:nsid w:val="7AF826FD"/>
    <w:multiLevelType w:val="hybridMultilevel"/>
    <w:tmpl w:val="9C2E1AE8"/>
    <w:lvl w:ilvl="0" w:tplc="BDFADA0A">
      <w:start w:val="1"/>
      <w:numFmt w:val="bullet"/>
      <w:lvlText w:val=""/>
      <w:lvlJc w:val="left"/>
      <w:pPr>
        <w:ind w:left="720" w:hanging="360"/>
      </w:pPr>
      <w:rPr>
        <w:rFonts w:ascii="Symbol" w:hAnsi="Symbol" w:hint="default"/>
      </w:rPr>
    </w:lvl>
    <w:lvl w:ilvl="1" w:tplc="3C9E0776" w:tentative="1">
      <w:start w:val="1"/>
      <w:numFmt w:val="bullet"/>
      <w:lvlText w:val="o"/>
      <w:lvlJc w:val="left"/>
      <w:pPr>
        <w:ind w:left="1440" w:hanging="360"/>
      </w:pPr>
      <w:rPr>
        <w:rFonts w:ascii="Courier New" w:hAnsi="Courier New" w:cs="Courier New" w:hint="default"/>
      </w:rPr>
    </w:lvl>
    <w:lvl w:ilvl="2" w:tplc="7556E7E2">
      <w:start w:val="1"/>
      <w:numFmt w:val="bullet"/>
      <w:lvlText w:val=""/>
      <w:lvlJc w:val="left"/>
      <w:pPr>
        <w:ind w:left="2160" w:hanging="360"/>
      </w:pPr>
      <w:rPr>
        <w:rFonts w:ascii="Wingdings" w:hAnsi="Wingdings" w:hint="default"/>
      </w:rPr>
    </w:lvl>
    <w:lvl w:ilvl="3" w:tplc="5DECBB14" w:tentative="1">
      <w:start w:val="1"/>
      <w:numFmt w:val="bullet"/>
      <w:lvlText w:val=""/>
      <w:lvlJc w:val="left"/>
      <w:pPr>
        <w:ind w:left="2880" w:hanging="360"/>
      </w:pPr>
      <w:rPr>
        <w:rFonts w:ascii="Symbol" w:hAnsi="Symbol" w:hint="default"/>
      </w:rPr>
    </w:lvl>
    <w:lvl w:ilvl="4" w:tplc="8FCE7C1E" w:tentative="1">
      <w:start w:val="1"/>
      <w:numFmt w:val="bullet"/>
      <w:lvlText w:val="o"/>
      <w:lvlJc w:val="left"/>
      <w:pPr>
        <w:ind w:left="3600" w:hanging="360"/>
      </w:pPr>
      <w:rPr>
        <w:rFonts w:ascii="Courier New" w:hAnsi="Courier New" w:cs="Courier New" w:hint="default"/>
      </w:rPr>
    </w:lvl>
    <w:lvl w:ilvl="5" w:tplc="F982B196" w:tentative="1">
      <w:start w:val="1"/>
      <w:numFmt w:val="bullet"/>
      <w:lvlText w:val=""/>
      <w:lvlJc w:val="left"/>
      <w:pPr>
        <w:ind w:left="4320" w:hanging="360"/>
      </w:pPr>
      <w:rPr>
        <w:rFonts w:ascii="Wingdings" w:hAnsi="Wingdings" w:hint="default"/>
      </w:rPr>
    </w:lvl>
    <w:lvl w:ilvl="6" w:tplc="35AC8928" w:tentative="1">
      <w:start w:val="1"/>
      <w:numFmt w:val="bullet"/>
      <w:lvlText w:val=""/>
      <w:lvlJc w:val="left"/>
      <w:pPr>
        <w:ind w:left="5040" w:hanging="360"/>
      </w:pPr>
      <w:rPr>
        <w:rFonts w:ascii="Symbol" w:hAnsi="Symbol" w:hint="default"/>
      </w:rPr>
    </w:lvl>
    <w:lvl w:ilvl="7" w:tplc="30C08E02" w:tentative="1">
      <w:start w:val="1"/>
      <w:numFmt w:val="bullet"/>
      <w:lvlText w:val="o"/>
      <w:lvlJc w:val="left"/>
      <w:pPr>
        <w:ind w:left="5760" w:hanging="360"/>
      </w:pPr>
      <w:rPr>
        <w:rFonts w:ascii="Courier New" w:hAnsi="Courier New" w:cs="Courier New" w:hint="default"/>
      </w:rPr>
    </w:lvl>
    <w:lvl w:ilvl="8" w:tplc="4E56A78A" w:tentative="1">
      <w:start w:val="1"/>
      <w:numFmt w:val="bullet"/>
      <w:lvlText w:val=""/>
      <w:lvlJc w:val="left"/>
      <w:pPr>
        <w:ind w:left="6480" w:hanging="360"/>
      </w:pPr>
      <w:rPr>
        <w:rFonts w:ascii="Wingdings" w:hAnsi="Wingdings" w:hint="default"/>
      </w:rPr>
    </w:lvl>
  </w:abstractNum>
  <w:abstractNum w:abstractNumId="11" w15:restartNumberingAfterBreak="0">
    <w:nsid w:val="7AF826FE"/>
    <w:multiLevelType w:val="hybridMultilevel"/>
    <w:tmpl w:val="95D8F684"/>
    <w:lvl w:ilvl="0" w:tplc="31B68D62">
      <w:start w:val="1"/>
      <w:numFmt w:val="lowerRoman"/>
      <w:lvlText w:val="(%1)"/>
      <w:lvlJc w:val="left"/>
      <w:pPr>
        <w:ind w:left="1440" w:hanging="720"/>
      </w:pPr>
      <w:rPr>
        <w:rFonts w:hint="default"/>
      </w:rPr>
    </w:lvl>
    <w:lvl w:ilvl="1" w:tplc="6916FDCE" w:tentative="1">
      <w:start w:val="1"/>
      <w:numFmt w:val="lowerLetter"/>
      <w:lvlText w:val="%2."/>
      <w:lvlJc w:val="left"/>
      <w:pPr>
        <w:ind w:left="1440" w:hanging="360"/>
      </w:pPr>
    </w:lvl>
    <w:lvl w:ilvl="2" w:tplc="77964FA6" w:tentative="1">
      <w:start w:val="1"/>
      <w:numFmt w:val="lowerRoman"/>
      <w:lvlText w:val="%3."/>
      <w:lvlJc w:val="right"/>
      <w:pPr>
        <w:ind w:left="2160" w:hanging="180"/>
      </w:pPr>
    </w:lvl>
    <w:lvl w:ilvl="3" w:tplc="040467CA" w:tentative="1">
      <w:start w:val="1"/>
      <w:numFmt w:val="decimal"/>
      <w:lvlText w:val="%4."/>
      <w:lvlJc w:val="left"/>
      <w:pPr>
        <w:ind w:left="2880" w:hanging="360"/>
      </w:pPr>
    </w:lvl>
    <w:lvl w:ilvl="4" w:tplc="33A6C0BE" w:tentative="1">
      <w:start w:val="1"/>
      <w:numFmt w:val="lowerLetter"/>
      <w:lvlText w:val="%5."/>
      <w:lvlJc w:val="left"/>
      <w:pPr>
        <w:ind w:left="3600" w:hanging="360"/>
      </w:pPr>
    </w:lvl>
    <w:lvl w:ilvl="5" w:tplc="EBF0EC6E" w:tentative="1">
      <w:start w:val="1"/>
      <w:numFmt w:val="lowerRoman"/>
      <w:lvlText w:val="%6."/>
      <w:lvlJc w:val="right"/>
      <w:pPr>
        <w:ind w:left="4320" w:hanging="180"/>
      </w:pPr>
    </w:lvl>
    <w:lvl w:ilvl="6" w:tplc="CA083050" w:tentative="1">
      <w:start w:val="1"/>
      <w:numFmt w:val="decimal"/>
      <w:lvlText w:val="%7."/>
      <w:lvlJc w:val="left"/>
      <w:pPr>
        <w:ind w:left="5040" w:hanging="360"/>
      </w:pPr>
    </w:lvl>
    <w:lvl w:ilvl="7" w:tplc="E988B34E" w:tentative="1">
      <w:start w:val="1"/>
      <w:numFmt w:val="lowerLetter"/>
      <w:lvlText w:val="%8."/>
      <w:lvlJc w:val="left"/>
      <w:pPr>
        <w:ind w:left="5760" w:hanging="360"/>
      </w:pPr>
    </w:lvl>
    <w:lvl w:ilvl="8" w:tplc="3C1EAFAC" w:tentative="1">
      <w:start w:val="1"/>
      <w:numFmt w:val="lowerRoman"/>
      <w:lvlText w:val="%9."/>
      <w:lvlJc w:val="right"/>
      <w:pPr>
        <w:ind w:left="6480" w:hanging="180"/>
      </w:pPr>
    </w:lvl>
  </w:abstractNum>
  <w:abstractNum w:abstractNumId="12" w15:restartNumberingAfterBreak="0">
    <w:nsid w:val="7AF826FF"/>
    <w:multiLevelType w:val="hybridMultilevel"/>
    <w:tmpl w:val="FAB6D7DE"/>
    <w:lvl w:ilvl="0" w:tplc="02304FF0">
      <w:start w:val="1"/>
      <w:numFmt w:val="decimal"/>
      <w:lvlText w:val="%1."/>
      <w:lvlJc w:val="left"/>
      <w:pPr>
        <w:ind w:left="720" w:hanging="360"/>
      </w:pPr>
      <w:rPr>
        <w:rFonts w:hint="default"/>
      </w:rPr>
    </w:lvl>
    <w:lvl w:ilvl="1" w:tplc="1E68D0E4" w:tentative="1">
      <w:start w:val="1"/>
      <w:numFmt w:val="lowerLetter"/>
      <w:lvlText w:val="%2."/>
      <w:lvlJc w:val="left"/>
      <w:pPr>
        <w:ind w:left="1440" w:hanging="360"/>
      </w:pPr>
    </w:lvl>
    <w:lvl w:ilvl="2" w:tplc="697A0BFE" w:tentative="1">
      <w:start w:val="1"/>
      <w:numFmt w:val="lowerRoman"/>
      <w:lvlText w:val="%3."/>
      <w:lvlJc w:val="right"/>
      <w:pPr>
        <w:ind w:left="2160" w:hanging="180"/>
      </w:pPr>
    </w:lvl>
    <w:lvl w:ilvl="3" w:tplc="8F6EFB54" w:tentative="1">
      <w:start w:val="1"/>
      <w:numFmt w:val="decimal"/>
      <w:lvlText w:val="%4."/>
      <w:lvlJc w:val="left"/>
      <w:pPr>
        <w:ind w:left="2880" w:hanging="360"/>
      </w:pPr>
    </w:lvl>
    <w:lvl w:ilvl="4" w:tplc="7F008684" w:tentative="1">
      <w:start w:val="1"/>
      <w:numFmt w:val="lowerLetter"/>
      <w:lvlText w:val="%5."/>
      <w:lvlJc w:val="left"/>
      <w:pPr>
        <w:ind w:left="3600" w:hanging="360"/>
      </w:pPr>
    </w:lvl>
    <w:lvl w:ilvl="5" w:tplc="FAEE2F6E" w:tentative="1">
      <w:start w:val="1"/>
      <w:numFmt w:val="lowerRoman"/>
      <w:lvlText w:val="%6."/>
      <w:lvlJc w:val="right"/>
      <w:pPr>
        <w:ind w:left="4320" w:hanging="180"/>
      </w:pPr>
    </w:lvl>
    <w:lvl w:ilvl="6" w:tplc="00EA685E" w:tentative="1">
      <w:start w:val="1"/>
      <w:numFmt w:val="decimal"/>
      <w:lvlText w:val="%7."/>
      <w:lvlJc w:val="left"/>
      <w:pPr>
        <w:ind w:left="5040" w:hanging="360"/>
      </w:pPr>
    </w:lvl>
    <w:lvl w:ilvl="7" w:tplc="7542D41C" w:tentative="1">
      <w:start w:val="1"/>
      <w:numFmt w:val="lowerLetter"/>
      <w:lvlText w:val="%8."/>
      <w:lvlJc w:val="left"/>
      <w:pPr>
        <w:ind w:left="5760" w:hanging="360"/>
      </w:pPr>
    </w:lvl>
    <w:lvl w:ilvl="8" w:tplc="EDFCA1D4" w:tentative="1">
      <w:start w:val="1"/>
      <w:numFmt w:val="lowerRoman"/>
      <w:lvlText w:val="%9."/>
      <w:lvlJc w:val="right"/>
      <w:pPr>
        <w:ind w:left="6480" w:hanging="180"/>
      </w:pPr>
    </w:lvl>
  </w:abstractNum>
  <w:abstractNum w:abstractNumId="13" w15:restartNumberingAfterBreak="0">
    <w:nsid w:val="7AF82700"/>
    <w:multiLevelType w:val="hybridMultilevel"/>
    <w:tmpl w:val="A908072E"/>
    <w:lvl w:ilvl="0" w:tplc="385C7146">
      <w:start w:val="1"/>
      <w:numFmt w:val="lowerLetter"/>
      <w:lvlText w:val="(%1)"/>
      <w:lvlJc w:val="left"/>
      <w:pPr>
        <w:ind w:left="1080" w:hanging="720"/>
      </w:pPr>
      <w:rPr>
        <w:rFonts w:hint="default"/>
      </w:rPr>
    </w:lvl>
    <w:lvl w:ilvl="1" w:tplc="EB3604BA" w:tentative="1">
      <w:start w:val="1"/>
      <w:numFmt w:val="lowerLetter"/>
      <w:lvlText w:val="%2."/>
      <w:lvlJc w:val="left"/>
      <w:pPr>
        <w:ind w:left="1440" w:hanging="360"/>
      </w:pPr>
    </w:lvl>
    <w:lvl w:ilvl="2" w:tplc="8B40B51C" w:tentative="1">
      <w:start w:val="1"/>
      <w:numFmt w:val="lowerRoman"/>
      <w:lvlText w:val="%3."/>
      <w:lvlJc w:val="right"/>
      <w:pPr>
        <w:ind w:left="2160" w:hanging="180"/>
      </w:pPr>
    </w:lvl>
    <w:lvl w:ilvl="3" w:tplc="A46AE142" w:tentative="1">
      <w:start w:val="1"/>
      <w:numFmt w:val="decimal"/>
      <w:lvlText w:val="%4."/>
      <w:lvlJc w:val="left"/>
      <w:pPr>
        <w:ind w:left="2880" w:hanging="360"/>
      </w:pPr>
    </w:lvl>
    <w:lvl w:ilvl="4" w:tplc="56D47328" w:tentative="1">
      <w:start w:val="1"/>
      <w:numFmt w:val="lowerLetter"/>
      <w:lvlText w:val="%5."/>
      <w:lvlJc w:val="left"/>
      <w:pPr>
        <w:ind w:left="3600" w:hanging="360"/>
      </w:pPr>
    </w:lvl>
    <w:lvl w:ilvl="5" w:tplc="45146FE6" w:tentative="1">
      <w:start w:val="1"/>
      <w:numFmt w:val="lowerRoman"/>
      <w:lvlText w:val="%6."/>
      <w:lvlJc w:val="right"/>
      <w:pPr>
        <w:ind w:left="4320" w:hanging="180"/>
      </w:pPr>
    </w:lvl>
    <w:lvl w:ilvl="6" w:tplc="5E5EB480" w:tentative="1">
      <w:start w:val="1"/>
      <w:numFmt w:val="decimal"/>
      <w:lvlText w:val="%7."/>
      <w:lvlJc w:val="left"/>
      <w:pPr>
        <w:ind w:left="5040" w:hanging="360"/>
      </w:pPr>
    </w:lvl>
    <w:lvl w:ilvl="7" w:tplc="2368B332" w:tentative="1">
      <w:start w:val="1"/>
      <w:numFmt w:val="lowerLetter"/>
      <w:lvlText w:val="%8."/>
      <w:lvlJc w:val="left"/>
      <w:pPr>
        <w:ind w:left="5760" w:hanging="360"/>
      </w:pPr>
    </w:lvl>
    <w:lvl w:ilvl="8" w:tplc="273CA254" w:tentative="1">
      <w:start w:val="1"/>
      <w:numFmt w:val="lowerRoman"/>
      <w:lvlText w:val="%9."/>
      <w:lvlJc w:val="right"/>
      <w:pPr>
        <w:ind w:left="6480" w:hanging="180"/>
      </w:pPr>
    </w:lvl>
  </w:abstractNum>
  <w:abstractNum w:abstractNumId="14" w15:restartNumberingAfterBreak="0">
    <w:nsid w:val="7AF82701"/>
    <w:multiLevelType w:val="hybridMultilevel"/>
    <w:tmpl w:val="0E04F33A"/>
    <w:lvl w:ilvl="0" w:tplc="53AC492E">
      <w:start w:val="1"/>
      <w:numFmt w:val="lowerLetter"/>
      <w:lvlText w:val="(%1)"/>
      <w:lvlJc w:val="left"/>
      <w:pPr>
        <w:ind w:left="720" w:hanging="360"/>
      </w:pPr>
      <w:rPr>
        <w:rFonts w:ascii="Times New Roman" w:eastAsia="Times New Roman" w:hAnsi="Times New Roman" w:cs="Times New Roman"/>
      </w:rPr>
    </w:lvl>
    <w:lvl w:ilvl="1" w:tplc="0110371A" w:tentative="1">
      <w:start w:val="1"/>
      <w:numFmt w:val="lowerLetter"/>
      <w:lvlText w:val="%2."/>
      <w:lvlJc w:val="left"/>
      <w:pPr>
        <w:ind w:left="1440" w:hanging="360"/>
      </w:pPr>
    </w:lvl>
    <w:lvl w:ilvl="2" w:tplc="651E9002" w:tentative="1">
      <w:start w:val="1"/>
      <w:numFmt w:val="lowerRoman"/>
      <w:lvlText w:val="%3."/>
      <w:lvlJc w:val="right"/>
      <w:pPr>
        <w:ind w:left="2160" w:hanging="180"/>
      </w:pPr>
    </w:lvl>
    <w:lvl w:ilvl="3" w:tplc="295ACBBC" w:tentative="1">
      <w:start w:val="1"/>
      <w:numFmt w:val="decimal"/>
      <w:lvlText w:val="%4."/>
      <w:lvlJc w:val="left"/>
      <w:pPr>
        <w:ind w:left="2880" w:hanging="360"/>
      </w:pPr>
    </w:lvl>
    <w:lvl w:ilvl="4" w:tplc="9CD4E40C" w:tentative="1">
      <w:start w:val="1"/>
      <w:numFmt w:val="lowerLetter"/>
      <w:lvlText w:val="%5."/>
      <w:lvlJc w:val="left"/>
      <w:pPr>
        <w:ind w:left="3600" w:hanging="360"/>
      </w:pPr>
    </w:lvl>
    <w:lvl w:ilvl="5" w:tplc="5C1C0982" w:tentative="1">
      <w:start w:val="1"/>
      <w:numFmt w:val="lowerRoman"/>
      <w:lvlText w:val="%6."/>
      <w:lvlJc w:val="right"/>
      <w:pPr>
        <w:ind w:left="4320" w:hanging="180"/>
      </w:pPr>
    </w:lvl>
    <w:lvl w:ilvl="6" w:tplc="FB36E20C" w:tentative="1">
      <w:start w:val="1"/>
      <w:numFmt w:val="decimal"/>
      <w:lvlText w:val="%7."/>
      <w:lvlJc w:val="left"/>
      <w:pPr>
        <w:ind w:left="5040" w:hanging="360"/>
      </w:pPr>
    </w:lvl>
    <w:lvl w:ilvl="7" w:tplc="66347256" w:tentative="1">
      <w:start w:val="1"/>
      <w:numFmt w:val="lowerLetter"/>
      <w:lvlText w:val="%8."/>
      <w:lvlJc w:val="left"/>
      <w:pPr>
        <w:ind w:left="5760" w:hanging="360"/>
      </w:pPr>
    </w:lvl>
    <w:lvl w:ilvl="8" w:tplc="B9B26EBC" w:tentative="1">
      <w:start w:val="1"/>
      <w:numFmt w:val="lowerRoman"/>
      <w:lvlText w:val="%9."/>
      <w:lvlJc w:val="right"/>
      <w:pPr>
        <w:ind w:left="6480" w:hanging="180"/>
      </w:pPr>
    </w:lvl>
  </w:abstractNum>
  <w:abstractNum w:abstractNumId="15" w15:restartNumberingAfterBreak="0">
    <w:nsid w:val="7AF82702"/>
    <w:multiLevelType w:val="hybridMultilevel"/>
    <w:tmpl w:val="5FA241AC"/>
    <w:lvl w:ilvl="0" w:tplc="F3721AD2">
      <w:start w:val="1"/>
      <w:numFmt w:val="lowerLetter"/>
      <w:lvlText w:val="(%1)"/>
      <w:lvlJc w:val="left"/>
      <w:pPr>
        <w:ind w:left="720" w:hanging="360"/>
      </w:pPr>
      <w:rPr>
        <w:rFonts w:hint="default"/>
        <w:b w:val="0"/>
      </w:rPr>
    </w:lvl>
    <w:lvl w:ilvl="1" w:tplc="47A61DFE">
      <w:start w:val="1"/>
      <w:numFmt w:val="lowerRoman"/>
      <w:lvlText w:val="%2."/>
      <w:lvlJc w:val="right"/>
      <w:pPr>
        <w:ind w:left="1440" w:hanging="360"/>
      </w:pPr>
      <w:rPr>
        <w:rFonts w:hint="default"/>
      </w:rPr>
    </w:lvl>
    <w:lvl w:ilvl="2" w:tplc="D8D85400" w:tentative="1">
      <w:start w:val="1"/>
      <w:numFmt w:val="lowerRoman"/>
      <w:lvlText w:val="%3."/>
      <w:lvlJc w:val="right"/>
      <w:pPr>
        <w:ind w:left="2160" w:hanging="180"/>
      </w:pPr>
    </w:lvl>
    <w:lvl w:ilvl="3" w:tplc="FB466884" w:tentative="1">
      <w:start w:val="1"/>
      <w:numFmt w:val="decimal"/>
      <w:lvlText w:val="%4."/>
      <w:lvlJc w:val="left"/>
      <w:pPr>
        <w:ind w:left="2880" w:hanging="360"/>
      </w:pPr>
    </w:lvl>
    <w:lvl w:ilvl="4" w:tplc="06F2CB38" w:tentative="1">
      <w:start w:val="1"/>
      <w:numFmt w:val="lowerLetter"/>
      <w:lvlText w:val="%5."/>
      <w:lvlJc w:val="left"/>
      <w:pPr>
        <w:ind w:left="3600" w:hanging="360"/>
      </w:pPr>
    </w:lvl>
    <w:lvl w:ilvl="5" w:tplc="DC261DC2" w:tentative="1">
      <w:start w:val="1"/>
      <w:numFmt w:val="lowerRoman"/>
      <w:lvlText w:val="%6."/>
      <w:lvlJc w:val="right"/>
      <w:pPr>
        <w:ind w:left="4320" w:hanging="180"/>
      </w:pPr>
    </w:lvl>
    <w:lvl w:ilvl="6" w:tplc="0EF07EA6" w:tentative="1">
      <w:start w:val="1"/>
      <w:numFmt w:val="decimal"/>
      <w:lvlText w:val="%7."/>
      <w:lvlJc w:val="left"/>
      <w:pPr>
        <w:ind w:left="5040" w:hanging="360"/>
      </w:pPr>
    </w:lvl>
    <w:lvl w:ilvl="7" w:tplc="1A929A8E" w:tentative="1">
      <w:start w:val="1"/>
      <w:numFmt w:val="lowerLetter"/>
      <w:lvlText w:val="%8."/>
      <w:lvlJc w:val="left"/>
      <w:pPr>
        <w:ind w:left="5760" w:hanging="360"/>
      </w:pPr>
    </w:lvl>
    <w:lvl w:ilvl="8" w:tplc="A768C2E4" w:tentative="1">
      <w:start w:val="1"/>
      <w:numFmt w:val="lowerRoman"/>
      <w:lvlText w:val="%9."/>
      <w:lvlJc w:val="right"/>
      <w:pPr>
        <w:ind w:left="6480" w:hanging="180"/>
      </w:pPr>
    </w:lvl>
  </w:abstractNum>
  <w:abstractNum w:abstractNumId="16" w15:restartNumberingAfterBreak="0">
    <w:nsid w:val="7AF82703"/>
    <w:multiLevelType w:val="hybridMultilevel"/>
    <w:tmpl w:val="5D920DB4"/>
    <w:lvl w:ilvl="0" w:tplc="A518FEC6">
      <w:start w:val="1"/>
      <w:numFmt w:val="lowerLetter"/>
      <w:lvlText w:val="(%1)"/>
      <w:lvlJc w:val="left"/>
      <w:pPr>
        <w:ind w:left="720" w:hanging="360"/>
      </w:pPr>
      <w:rPr>
        <w:rFonts w:hint="default"/>
        <w:b w:val="0"/>
      </w:rPr>
    </w:lvl>
    <w:lvl w:ilvl="1" w:tplc="93E8C092">
      <w:start w:val="1"/>
      <w:numFmt w:val="lowerRoman"/>
      <w:lvlText w:val="(%2)"/>
      <w:lvlJc w:val="left"/>
      <w:pPr>
        <w:ind w:left="1440" w:hanging="360"/>
      </w:pPr>
      <w:rPr>
        <w:rFonts w:hint="default"/>
      </w:rPr>
    </w:lvl>
    <w:lvl w:ilvl="2" w:tplc="318C3B80" w:tentative="1">
      <w:start w:val="1"/>
      <w:numFmt w:val="lowerRoman"/>
      <w:lvlText w:val="%3."/>
      <w:lvlJc w:val="right"/>
      <w:pPr>
        <w:ind w:left="2160" w:hanging="180"/>
      </w:pPr>
    </w:lvl>
    <w:lvl w:ilvl="3" w:tplc="F12E308A" w:tentative="1">
      <w:start w:val="1"/>
      <w:numFmt w:val="decimal"/>
      <w:lvlText w:val="%4."/>
      <w:lvlJc w:val="left"/>
      <w:pPr>
        <w:ind w:left="2880" w:hanging="360"/>
      </w:pPr>
    </w:lvl>
    <w:lvl w:ilvl="4" w:tplc="A44EE734" w:tentative="1">
      <w:start w:val="1"/>
      <w:numFmt w:val="lowerLetter"/>
      <w:lvlText w:val="%5."/>
      <w:lvlJc w:val="left"/>
      <w:pPr>
        <w:ind w:left="3600" w:hanging="360"/>
      </w:pPr>
    </w:lvl>
    <w:lvl w:ilvl="5" w:tplc="474A481A" w:tentative="1">
      <w:start w:val="1"/>
      <w:numFmt w:val="lowerRoman"/>
      <w:lvlText w:val="%6."/>
      <w:lvlJc w:val="right"/>
      <w:pPr>
        <w:ind w:left="4320" w:hanging="180"/>
      </w:pPr>
    </w:lvl>
    <w:lvl w:ilvl="6" w:tplc="940C319C" w:tentative="1">
      <w:start w:val="1"/>
      <w:numFmt w:val="decimal"/>
      <w:lvlText w:val="%7."/>
      <w:lvlJc w:val="left"/>
      <w:pPr>
        <w:ind w:left="5040" w:hanging="360"/>
      </w:pPr>
    </w:lvl>
    <w:lvl w:ilvl="7" w:tplc="BDA87104" w:tentative="1">
      <w:start w:val="1"/>
      <w:numFmt w:val="lowerLetter"/>
      <w:lvlText w:val="%8."/>
      <w:lvlJc w:val="left"/>
      <w:pPr>
        <w:ind w:left="5760" w:hanging="360"/>
      </w:pPr>
    </w:lvl>
    <w:lvl w:ilvl="8" w:tplc="34306776" w:tentative="1">
      <w:start w:val="1"/>
      <w:numFmt w:val="lowerRoman"/>
      <w:lvlText w:val="%9."/>
      <w:lvlJc w:val="right"/>
      <w:pPr>
        <w:ind w:left="6480" w:hanging="180"/>
      </w:pPr>
    </w:lvl>
  </w:abstractNum>
  <w:abstractNum w:abstractNumId="17" w15:restartNumberingAfterBreak="0">
    <w:nsid w:val="7AF82704"/>
    <w:multiLevelType w:val="hybridMultilevel"/>
    <w:tmpl w:val="E72C3828"/>
    <w:lvl w:ilvl="0" w:tplc="5CB88DB6">
      <w:start w:val="1"/>
      <w:numFmt w:val="lowerLetter"/>
      <w:lvlText w:val="(%1)"/>
      <w:lvlJc w:val="left"/>
      <w:pPr>
        <w:ind w:left="720" w:hanging="360"/>
      </w:pPr>
      <w:rPr>
        <w:rFonts w:cs="Times New Roman" w:hint="cs"/>
        <w:rtl w:val="0"/>
        <w:cs w:val="0"/>
      </w:rPr>
    </w:lvl>
    <w:lvl w:ilvl="1" w:tplc="285CD54C">
      <w:start w:val="1"/>
      <w:numFmt w:val="lowerLetter"/>
      <w:lvlText w:val="%2."/>
      <w:lvlJc w:val="left"/>
      <w:pPr>
        <w:ind w:left="1440" w:hanging="360"/>
      </w:pPr>
      <w:rPr>
        <w:rFonts w:cs="Times New Roman" w:hint="cs"/>
        <w:rtl w:val="0"/>
        <w:cs w:val="0"/>
      </w:rPr>
    </w:lvl>
    <w:lvl w:ilvl="2" w:tplc="6F42C9B8">
      <w:start w:val="1"/>
      <w:numFmt w:val="lowerRoman"/>
      <w:lvlText w:val="%3."/>
      <w:lvlJc w:val="right"/>
      <w:pPr>
        <w:ind w:left="2160" w:hanging="180"/>
      </w:pPr>
      <w:rPr>
        <w:rFonts w:cs="Times New Roman" w:hint="cs"/>
        <w:rtl w:val="0"/>
        <w:cs w:val="0"/>
      </w:rPr>
    </w:lvl>
    <w:lvl w:ilvl="3" w:tplc="2E46AA3A">
      <w:start w:val="1"/>
      <w:numFmt w:val="decimal"/>
      <w:lvlText w:val="%4."/>
      <w:lvlJc w:val="left"/>
      <w:pPr>
        <w:ind w:left="2880" w:hanging="360"/>
      </w:pPr>
      <w:rPr>
        <w:rFonts w:cs="Times New Roman" w:hint="cs"/>
        <w:rtl w:val="0"/>
        <w:cs w:val="0"/>
      </w:rPr>
    </w:lvl>
    <w:lvl w:ilvl="4" w:tplc="1D06F504">
      <w:start w:val="1"/>
      <w:numFmt w:val="lowerLetter"/>
      <w:lvlText w:val="%5."/>
      <w:lvlJc w:val="left"/>
      <w:pPr>
        <w:ind w:left="3600" w:hanging="360"/>
      </w:pPr>
      <w:rPr>
        <w:rFonts w:cs="Times New Roman" w:hint="cs"/>
        <w:rtl w:val="0"/>
        <w:cs w:val="0"/>
      </w:rPr>
    </w:lvl>
    <w:lvl w:ilvl="5" w:tplc="4FDE79BE">
      <w:start w:val="1"/>
      <w:numFmt w:val="lowerRoman"/>
      <w:lvlText w:val="%6."/>
      <w:lvlJc w:val="right"/>
      <w:pPr>
        <w:ind w:left="4320" w:hanging="180"/>
      </w:pPr>
      <w:rPr>
        <w:rFonts w:cs="Times New Roman" w:hint="cs"/>
        <w:rtl w:val="0"/>
        <w:cs w:val="0"/>
      </w:rPr>
    </w:lvl>
    <w:lvl w:ilvl="6" w:tplc="1406A0A8">
      <w:start w:val="1"/>
      <w:numFmt w:val="decimal"/>
      <w:lvlText w:val="%7."/>
      <w:lvlJc w:val="left"/>
      <w:pPr>
        <w:ind w:left="5040" w:hanging="360"/>
      </w:pPr>
      <w:rPr>
        <w:rFonts w:cs="Times New Roman" w:hint="cs"/>
        <w:rtl w:val="0"/>
        <w:cs w:val="0"/>
      </w:rPr>
    </w:lvl>
    <w:lvl w:ilvl="7" w:tplc="C5026E50">
      <w:start w:val="1"/>
      <w:numFmt w:val="lowerLetter"/>
      <w:lvlText w:val="%8."/>
      <w:lvlJc w:val="left"/>
      <w:pPr>
        <w:ind w:left="5760" w:hanging="360"/>
      </w:pPr>
      <w:rPr>
        <w:rFonts w:cs="Times New Roman" w:hint="cs"/>
        <w:rtl w:val="0"/>
        <w:cs w:val="0"/>
      </w:rPr>
    </w:lvl>
    <w:lvl w:ilvl="8" w:tplc="6B2012B0">
      <w:start w:val="1"/>
      <w:numFmt w:val="lowerRoman"/>
      <w:lvlText w:val="%9."/>
      <w:lvlJc w:val="right"/>
      <w:pPr>
        <w:ind w:left="6480" w:hanging="180"/>
      </w:pPr>
      <w:rPr>
        <w:rFonts w:cs="Times New Roman" w:hint="cs"/>
        <w:rtl w:val="0"/>
        <w:cs w:val="0"/>
      </w:rPr>
    </w:lvl>
  </w:abstractNum>
  <w:abstractNum w:abstractNumId="18" w15:restartNumberingAfterBreak="0">
    <w:nsid w:val="7AF82705"/>
    <w:multiLevelType w:val="hybridMultilevel"/>
    <w:tmpl w:val="5FA241AC"/>
    <w:lvl w:ilvl="0" w:tplc="C34CCCA6">
      <w:start w:val="1"/>
      <w:numFmt w:val="lowerLetter"/>
      <w:lvlText w:val="(%1)"/>
      <w:lvlJc w:val="left"/>
      <w:pPr>
        <w:ind w:left="720" w:hanging="360"/>
      </w:pPr>
      <w:rPr>
        <w:rFonts w:hint="default"/>
        <w:b w:val="0"/>
      </w:rPr>
    </w:lvl>
    <w:lvl w:ilvl="1" w:tplc="8E32ACD8">
      <w:start w:val="1"/>
      <w:numFmt w:val="lowerRoman"/>
      <w:lvlText w:val="%2."/>
      <w:lvlJc w:val="right"/>
      <w:pPr>
        <w:ind w:left="1440" w:hanging="360"/>
      </w:pPr>
      <w:rPr>
        <w:rFonts w:hint="default"/>
      </w:rPr>
    </w:lvl>
    <w:lvl w:ilvl="2" w:tplc="879287F0" w:tentative="1">
      <w:start w:val="1"/>
      <w:numFmt w:val="lowerRoman"/>
      <w:lvlText w:val="%3."/>
      <w:lvlJc w:val="right"/>
      <w:pPr>
        <w:ind w:left="2160" w:hanging="180"/>
      </w:pPr>
    </w:lvl>
    <w:lvl w:ilvl="3" w:tplc="6556FAB4" w:tentative="1">
      <w:start w:val="1"/>
      <w:numFmt w:val="decimal"/>
      <w:lvlText w:val="%4."/>
      <w:lvlJc w:val="left"/>
      <w:pPr>
        <w:ind w:left="2880" w:hanging="360"/>
      </w:pPr>
    </w:lvl>
    <w:lvl w:ilvl="4" w:tplc="8C6A4734" w:tentative="1">
      <w:start w:val="1"/>
      <w:numFmt w:val="lowerLetter"/>
      <w:lvlText w:val="%5."/>
      <w:lvlJc w:val="left"/>
      <w:pPr>
        <w:ind w:left="3600" w:hanging="360"/>
      </w:pPr>
    </w:lvl>
    <w:lvl w:ilvl="5" w:tplc="2A7C2174" w:tentative="1">
      <w:start w:val="1"/>
      <w:numFmt w:val="lowerRoman"/>
      <w:lvlText w:val="%6."/>
      <w:lvlJc w:val="right"/>
      <w:pPr>
        <w:ind w:left="4320" w:hanging="180"/>
      </w:pPr>
    </w:lvl>
    <w:lvl w:ilvl="6" w:tplc="D7CE7CEE" w:tentative="1">
      <w:start w:val="1"/>
      <w:numFmt w:val="decimal"/>
      <w:lvlText w:val="%7."/>
      <w:lvlJc w:val="left"/>
      <w:pPr>
        <w:ind w:left="5040" w:hanging="360"/>
      </w:pPr>
    </w:lvl>
    <w:lvl w:ilvl="7" w:tplc="2812C44E" w:tentative="1">
      <w:start w:val="1"/>
      <w:numFmt w:val="lowerLetter"/>
      <w:lvlText w:val="%8."/>
      <w:lvlJc w:val="left"/>
      <w:pPr>
        <w:ind w:left="5760" w:hanging="360"/>
      </w:pPr>
    </w:lvl>
    <w:lvl w:ilvl="8" w:tplc="59AEF518" w:tentative="1">
      <w:start w:val="1"/>
      <w:numFmt w:val="lowerRoman"/>
      <w:lvlText w:val="%9."/>
      <w:lvlJc w:val="right"/>
      <w:pPr>
        <w:ind w:left="6480" w:hanging="180"/>
      </w:pPr>
    </w:lvl>
  </w:abstractNum>
  <w:abstractNum w:abstractNumId="19" w15:restartNumberingAfterBreak="0">
    <w:nsid w:val="7AF82706"/>
    <w:multiLevelType w:val="hybridMultilevel"/>
    <w:tmpl w:val="17F44E0E"/>
    <w:lvl w:ilvl="0" w:tplc="7466F780">
      <w:start w:val="1"/>
      <w:numFmt w:val="lowerLetter"/>
      <w:lvlText w:val="(%1)"/>
      <w:lvlJc w:val="left"/>
      <w:pPr>
        <w:ind w:left="1080" w:hanging="360"/>
      </w:pPr>
      <w:rPr>
        <w:rFonts w:hint="default"/>
      </w:rPr>
    </w:lvl>
    <w:lvl w:ilvl="1" w:tplc="7A92D9FC" w:tentative="1">
      <w:start w:val="1"/>
      <w:numFmt w:val="lowerLetter"/>
      <w:lvlText w:val="%2."/>
      <w:lvlJc w:val="left"/>
      <w:pPr>
        <w:ind w:left="1800" w:hanging="360"/>
      </w:pPr>
    </w:lvl>
    <w:lvl w:ilvl="2" w:tplc="184A12CA" w:tentative="1">
      <w:start w:val="1"/>
      <w:numFmt w:val="lowerRoman"/>
      <w:lvlText w:val="%3."/>
      <w:lvlJc w:val="right"/>
      <w:pPr>
        <w:ind w:left="2520" w:hanging="180"/>
      </w:pPr>
    </w:lvl>
    <w:lvl w:ilvl="3" w:tplc="1486B098" w:tentative="1">
      <w:start w:val="1"/>
      <w:numFmt w:val="decimal"/>
      <w:lvlText w:val="%4."/>
      <w:lvlJc w:val="left"/>
      <w:pPr>
        <w:ind w:left="3240" w:hanging="360"/>
      </w:pPr>
    </w:lvl>
    <w:lvl w:ilvl="4" w:tplc="35240D3C" w:tentative="1">
      <w:start w:val="1"/>
      <w:numFmt w:val="lowerLetter"/>
      <w:lvlText w:val="%5."/>
      <w:lvlJc w:val="left"/>
      <w:pPr>
        <w:ind w:left="3960" w:hanging="360"/>
      </w:pPr>
    </w:lvl>
    <w:lvl w:ilvl="5" w:tplc="2AFE970E" w:tentative="1">
      <w:start w:val="1"/>
      <w:numFmt w:val="lowerRoman"/>
      <w:lvlText w:val="%6."/>
      <w:lvlJc w:val="right"/>
      <w:pPr>
        <w:ind w:left="4680" w:hanging="180"/>
      </w:pPr>
    </w:lvl>
    <w:lvl w:ilvl="6" w:tplc="86001624" w:tentative="1">
      <w:start w:val="1"/>
      <w:numFmt w:val="decimal"/>
      <w:lvlText w:val="%7."/>
      <w:lvlJc w:val="left"/>
      <w:pPr>
        <w:ind w:left="5400" w:hanging="360"/>
      </w:pPr>
    </w:lvl>
    <w:lvl w:ilvl="7" w:tplc="BCDE04E4" w:tentative="1">
      <w:start w:val="1"/>
      <w:numFmt w:val="lowerLetter"/>
      <w:lvlText w:val="%8."/>
      <w:lvlJc w:val="left"/>
      <w:pPr>
        <w:ind w:left="6120" w:hanging="360"/>
      </w:pPr>
    </w:lvl>
    <w:lvl w:ilvl="8" w:tplc="FAC4FC80" w:tentative="1">
      <w:start w:val="1"/>
      <w:numFmt w:val="lowerRoman"/>
      <w:lvlText w:val="%9."/>
      <w:lvlJc w:val="right"/>
      <w:pPr>
        <w:ind w:left="6840" w:hanging="180"/>
      </w:pPr>
    </w:lvl>
  </w:abstractNum>
  <w:abstractNum w:abstractNumId="20" w15:restartNumberingAfterBreak="0">
    <w:nsid w:val="7AF82707"/>
    <w:multiLevelType w:val="hybridMultilevel"/>
    <w:tmpl w:val="17F44E0E"/>
    <w:lvl w:ilvl="0" w:tplc="AA16BB20">
      <w:start w:val="1"/>
      <w:numFmt w:val="lowerLetter"/>
      <w:lvlText w:val="(%1)"/>
      <w:lvlJc w:val="left"/>
      <w:pPr>
        <w:ind w:left="1080" w:hanging="360"/>
      </w:pPr>
      <w:rPr>
        <w:rFonts w:hint="default"/>
      </w:rPr>
    </w:lvl>
    <w:lvl w:ilvl="1" w:tplc="2C8A2D28" w:tentative="1">
      <w:start w:val="1"/>
      <w:numFmt w:val="lowerLetter"/>
      <w:lvlText w:val="%2."/>
      <w:lvlJc w:val="left"/>
      <w:pPr>
        <w:ind w:left="1800" w:hanging="360"/>
      </w:pPr>
    </w:lvl>
    <w:lvl w:ilvl="2" w:tplc="A3AC6A9A" w:tentative="1">
      <w:start w:val="1"/>
      <w:numFmt w:val="lowerRoman"/>
      <w:lvlText w:val="%3."/>
      <w:lvlJc w:val="right"/>
      <w:pPr>
        <w:ind w:left="2520" w:hanging="180"/>
      </w:pPr>
    </w:lvl>
    <w:lvl w:ilvl="3" w:tplc="0316B8FA" w:tentative="1">
      <w:start w:val="1"/>
      <w:numFmt w:val="decimal"/>
      <w:lvlText w:val="%4."/>
      <w:lvlJc w:val="left"/>
      <w:pPr>
        <w:ind w:left="3240" w:hanging="360"/>
      </w:pPr>
    </w:lvl>
    <w:lvl w:ilvl="4" w:tplc="EF0EA3B6" w:tentative="1">
      <w:start w:val="1"/>
      <w:numFmt w:val="lowerLetter"/>
      <w:lvlText w:val="%5."/>
      <w:lvlJc w:val="left"/>
      <w:pPr>
        <w:ind w:left="3960" w:hanging="360"/>
      </w:pPr>
    </w:lvl>
    <w:lvl w:ilvl="5" w:tplc="FDD20D04" w:tentative="1">
      <w:start w:val="1"/>
      <w:numFmt w:val="lowerRoman"/>
      <w:lvlText w:val="%6."/>
      <w:lvlJc w:val="right"/>
      <w:pPr>
        <w:ind w:left="4680" w:hanging="180"/>
      </w:pPr>
    </w:lvl>
    <w:lvl w:ilvl="6" w:tplc="AA1EBBE0" w:tentative="1">
      <w:start w:val="1"/>
      <w:numFmt w:val="decimal"/>
      <w:lvlText w:val="%7."/>
      <w:lvlJc w:val="left"/>
      <w:pPr>
        <w:ind w:left="5400" w:hanging="360"/>
      </w:pPr>
    </w:lvl>
    <w:lvl w:ilvl="7" w:tplc="37F04AE0" w:tentative="1">
      <w:start w:val="1"/>
      <w:numFmt w:val="lowerLetter"/>
      <w:lvlText w:val="%8."/>
      <w:lvlJc w:val="left"/>
      <w:pPr>
        <w:ind w:left="6120" w:hanging="360"/>
      </w:pPr>
    </w:lvl>
    <w:lvl w:ilvl="8" w:tplc="D8C22F46" w:tentative="1">
      <w:start w:val="1"/>
      <w:numFmt w:val="lowerRoman"/>
      <w:lvlText w:val="%9."/>
      <w:lvlJc w:val="right"/>
      <w:pPr>
        <w:ind w:left="6840" w:hanging="180"/>
      </w:pPr>
    </w:lvl>
  </w:abstractNum>
  <w:abstractNum w:abstractNumId="21" w15:restartNumberingAfterBreak="0">
    <w:nsid w:val="7AF82708"/>
    <w:multiLevelType w:val="hybridMultilevel"/>
    <w:tmpl w:val="50A65888"/>
    <w:lvl w:ilvl="0" w:tplc="700E4C00">
      <w:start w:val="1"/>
      <w:numFmt w:val="lowerLetter"/>
      <w:lvlText w:val="(%1)"/>
      <w:lvlJc w:val="left"/>
      <w:pPr>
        <w:ind w:left="720" w:hanging="360"/>
      </w:pPr>
      <w:rPr>
        <w:rFonts w:hint="default"/>
      </w:rPr>
    </w:lvl>
    <w:lvl w:ilvl="1" w:tplc="F93C121E" w:tentative="1">
      <w:start w:val="1"/>
      <w:numFmt w:val="lowerLetter"/>
      <w:lvlText w:val="%2."/>
      <w:lvlJc w:val="left"/>
      <w:pPr>
        <w:ind w:left="1440" w:hanging="360"/>
      </w:pPr>
    </w:lvl>
    <w:lvl w:ilvl="2" w:tplc="643CAA0E" w:tentative="1">
      <w:start w:val="1"/>
      <w:numFmt w:val="lowerRoman"/>
      <w:lvlText w:val="%3."/>
      <w:lvlJc w:val="right"/>
      <w:pPr>
        <w:ind w:left="2160" w:hanging="180"/>
      </w:pPr>
    </w:lvl>
    <w:lvl w:ilvl="3" w:tplc="7124D0AA" w:tentative="1">
      <w:start w:val="1"/>
      <w:numFmt w:val="decimal"/>
      <w:lvlText w:val="%4."/>
      <w:lvlJc w:val="left"/>
      <w:pPr>
        <w:ind w:left="2880" w:hanging="360"/>
      </w:pPr>
    </w:lvl>
    <w:lvl w:ilvl="4" w:tplc="A1DE51EA" w:tentative="1">
      <w:start w:val="1"/>
      <w:numFmt w:val="lowerLetter"/>
      <w:lvlText w:val="%5."/>
      <w:lvlJc w:val="left"/>
      <w:pPr>
        <w:ind w:left="3600" w:hanging="360"/>
      </w:pPr>
    </w:lvl>
    <w:lvl w:ilvl="5" w:tplc="FEC468F4" w:tentative="1">
      <w:start w:val="1"/>
      <w:numFmt w:val="lowerRoman"/>
      <w:lvlText w:val="%6."/>
      <w:lvlJc w:val="right"/>
      <w:pPr>
        <w:ind w:left="4320" w:hanging="180"/>
      </w:pPr>
    </w:lvl>
    <w:lvl w:ilvl="6" w:tplc="BA18ACE2" w:tentative="1">
      <w:start w:val="1"/>
      <w:numFmt w:val="decimal"/>
      <w:lvlText w:val="%7."/>
      <w:lvlJc w:val="left"/>
      <w:pPr>
        <w:ind w:left="5040" w:hanging="360"/>
      </w:pPr>
    </w:lvl>
    <w:lvl w:ilvl="7" w:tplc="D1B21A80" w:tentative="1">
      <w:start w:val="1"/>
      <w:numFmt w:val="lowerLetter"/>
      <w:lvlText w:val="%8."/>
      <w:lvlJc w:val="left"/>
      <w:pPr>
        <w:ind w:left="5760" w:hanging="360"/>
      </w:pPr>
    </w:lvl>
    <w:lvl w:ilvl="8" w:tplc="E318AC46" w:tentative="1">
      <w:start w:val="1"/>
      <w:numFmt w:val="lowerRoman"/>
      <w:lvlText w:val="%9."/>
      <w:lvlJc w:val="right"/>
      <w:pPr>
        <w:ind w:left="6480" w:hanging="180"/>
      </w:pPr>
    </w:lvl>
  </w:abstractNum>
  <w:abstractNum w:abstractNumId="22" w15:restartNumberingAfterBreak="0">
    <w:nsid w:val="7AF82709"/>
    <w:multiLevelType w:val="hybridMultilevel"/>
    <w:tmpl w:val="A5286FE8"/>
    <w:lvl w:ilvl="0" w:tplc="EB582C2C">
      <w:start w:val="1"/>
      <w:numFmt w:val="lowerLetter"/>
      <w:lvlText w:val="(%1)"/>
      <w:lvlJc w:val="left"/>
      <w:pPr>
        <w:ind w:left="720" w:hanging="360"/>
      </w:pPr>
      <w:rPr>
        <w:rFonts w:hint="default"/>
        <w:b w:val="0"/>
      </w:rPr>
    </w:lvl>
    <w:lvl w:ilvl="1" w:tplc="E56842EC" w:tentative="1">
      <w:start w:val="1"/>
      <w:numFmt w:val="lowerLetter"/>
      <w:lvlText w:val="%2."/>
      <w:lvlJc w:val="left"/>
      <w:pPr>
        <w:ind w:left="1440" w:hanging="360"/>
      </w:pPr>
    </w:lvl>
    <w:lvl w:ilvl="2" w:tplc="EC50673A" w:tentative="1">
      <w:start w:val="1"/>
      <w:numFmt w:val="lowerRoman"/>
      <w:lvlText w:val="%3."/>
      <w:lvlJc w:val="right"/>
      <w:pPr>
        <w:ind w:left="2160" w:hanging="180"/>
      </w:pPr>
    </w:lvl>
    <w:lvl w:ilvl="3" w:tplc="9B186AB0" w:tentative="1">
      <w:start w:val="1"/>
      <w:numFmt w:val="decimal"/>
      <w:lvlText w:val="%4."/>
      <w:lvlJc w:val="left"/>
      <w:pPr>
        <w:ind w:left="2880" w:hanging="360"/>
      </w:pPr>
    </w:lvl>
    <w:lvl w:ilvl="4" w:tplc="3A0E803C" w:tentative="1">
      <w:start w:val="1"/>
      <w:numFmt w:val="lowerLetter"/>
      <w:lvlText w:val="%5."/>
      <w:lvlJc w:val="left"/>
      <w:pPr>
        <w:ind w:left="3600" w:hanging="360"/>
      </w:pPr>
    </w:lvl>
    <w:lvl w:ilvl="5" w:tplc="E81E8002" w:tentative="1">
      <w:start w:val="1"/>
      <w:numFmt w:val="lowerRoman"/>
      <w:lvlText w:val="%6."/>
      <w:lvlJc w:val="right"/>
      <w:pPr>
        <w:ind w:left="4320" w:hanging="180"/>
      </w:pPr>
    </w:lvl>
    <w:lvl w:ilvl="6" w:tplc="31DC1EB2" w:tentative="1">
      <w:start w:val="1"/>
      <w:numFmt w:val="decimal"/>
      <w:lvlText w:val="%7."/>
      <w:lvlJc w:val="left"/>
      <w:pPr>
        <w:ind w:left="5040" w:hanging="360"/>
      </w:pPr>
    </w:lvl>
    <w:lvl w:ilvl="7" w:tplc="E132FADC" w:tentative="1">
      <w:start w:val="1"/>
      <w:numFmt w:val="lowerLetter"/>
      <w:lvlText w:val="%8."/>
      <w:lvlJc w:val="left"/>
      <w:pPr>
        <w:ind w:left="5760" w:hanging="360"/>
      </w:pPr>
    </w:lvl>
    <w:lvl w:ilvl="8" w:tplc="52E46F86" w:tentative="1">
      <w:start w:val="1"/>
      <w:numFmt w:val="lowerRoman"/>
      <w:lvlText w:val="%9."/>
      <w:lvlJc w:val="right"/>
      <w:pPr>
        <w:ind w:left="6480" w:hanging="180"/>
      </w:pPr>
    </w:lvl>
  </w:abstractNum>
  <w:abstractNum w:abstractNumId="23" w15:restartNumberingAfterBreak="0">
    <w:nsid w:val="7AF8270A"/>
    <w:multiLevelType w:val="hybridMultilevel"/>
    <w:tmpl w:val="29EC99F6"/>
    <w:lvl w:ilvl="0" w:tplc="1870F49A">
      <w:start w:val="1"/>
      <w:numFmt w:val="lowerLetter"/>
      <w:lvlText w:val="(%1)"/>
      <w:lvlJc w:val="left"/>
      <w:pPr>
        <w:ind w:left="770" w:hanging="360"/>
      </w:pPr>
      <w:rPr>
        <w:rFonts w:cs="Times New Roman" w:hint="cs"/>
        <w:rtl w:val="0"/>
        <w:cs w:val="0"/>
      </w:rPr>
    </w:lvl>
    <w:lvl w:ilvl="1" w:tplc="55D42ED6" w:tentative="1">
      <w:start w:val="1"/>
      <w:numFmt w:val="lowerLetter"/>
      <w:lvlText w:val="%2."/>
      <w:lvlJc w:val="left"/>
      <w:pPr>
        <w:ind w:left="1490" w:hanging="360"/>
      </w:pPr>
    </w:lvl>
    <w:lvl w:ilvl="2" w:tplc="2E385EBA" w:tentative="1">
      <w:start w:val="1"/>
      <w:numFmt w:val="lowerRoman"/>
      <w:lvlText w:val="%3."/>
      <w:lvlJc w:val="right"/>
      <w:pPr>
        <w:ind w:left="2210" w:hanging="180"/>
      </w:pPr>
    </w:lvl>
    <w:lvl w:ilvl="3" w:tplc="8C7E3ADC" w:tentative="1">
      <w:start w:val="1"/>
      <w:numFmt w:val="decimal"/>
      <w:lvlText w:val="%4."/>
      <w:lvlJc w:val="left"/>
      <w:pPr>
        <w:ind w:left="2930" w:hanging="360"/>
      </w:pPr>
    </w:lvl>
    <w:lvl w:ilvl="4" w:tplc="640A2920" w:tentative="1">
      <w:start w:val="1"/>
      <w:numFmt w:val="lowerLetter"/>
      <w:lvlText w:val="%5."/>
      <w:lvlJc w:val="left"/>
      <w:pPr>
        <w:ind w:left="3650" w:hanging="360"/>
      </w:pPr>
    </w:lvl>
    <w:lvl w:ilvl="5" w:tplc="1BEA1F1A" w:tentative="1">
      <w:start w:val="1"/>
      <w:numFmt w:val="lowerRoman"/>
      <w:lvlText w:val="%6."/>
      <w:lvlJc w:val="right"/>
      <w:pPr>
        <w:ind w:left="4370" w:hanging="180"/>
      </w:pPr>
    </w:lvl>
    <w:lvl w:ilvl="6" w:tplc="6E9CE386" w:tentative="1">
      <w:start w:val="1"/>
      <w:numFmt w:val="decimal"/>
      <w:lvlText w:val="%7."/>
      <w:lvlJc w:val="left"/>
      <w:pPr>
        <w:ind w:left="5090" w:hanging="360"/>
      </w:pPr>
    </w:lvl>
    <w:lvl w:ilvl="7" w:tplc="193C6AEC" w:tentative="1">
      <w:start w:val="1"/>
      <w:numFmt w:val="lowerLetter"/>
      <w:lvlText w:val="%8."/>
      <w:lvlJc w:val="left"/>
      <w:pPr>
        <w:ind w:left="5810" w:hanging="360"/>
      </w:pPr>
    </w:lvl>
    <w:lvl w:ilvl="8" w:tplc="5D3EAD1C" w:tentative="1">
      <w:start w:val="1"/>
      <w:numFmt w:val="lowerRoman"/>
      <w:lvlText w:val="%9."/>
      <w:lvlJc w:val="right"/>
      <w:pPr>
        <w:ind w:left="6530" w:hanging="180"/>
      </w:pPr>
    </w:lvl>
  </w:abstractNum>
  <w:abstractNum w:abstractNumId="24" w15:restartNumberingAfterBreak="0">
    <w:nsid w:val="7AF8270B"/>
    <w:multiLevelType w:val="hybridMultilevel"/>
    <w:tmpl w:val="5D2262F2"/>
    <w:lvl w:ilvl="0" w:tplc="0FE04EDA">
      <w:start w:val="1"/>
      <w:numFmt w:val="lowerRoman"/>
      <w:lvlText w:val="(%1)"/>
      <w:lvlJc w:val="left"/>
      <w:pPr>
        <w:ind w:left="1080" w:hanging="720"/>
      </w:pPr>
      <w:rPr>
        <w:rFonts w:hint="default"/>
      </w:rPr>
    </w:lvl>
    <w:lvl w:ilvl="1" w:tplc="6640FADC" w:tentative="1">
      <w:start w:val="1"/>
      <w:numFmt w:val="lowerLetter"/>
      <w:lvlText w:val="%2."/>
      <w:lvlJc w:val="left"/>
      <w:pPr>
        <w:ind w:left="1440" w:hanging="360"/>
      </w:pPr>
    </w:lvl>
    <w:lvl w:ilvl="2" w:tplc="76B6A738" w:tentative="1">
      <w:start w:val="1"/>
      <w:numFmt w:val="lowerRoman"/>
      <w:lvlText w:val="%3."/>
      <w:lvlJc w:val="right"/>
      <w:pPr>
        <w:ind w:left="2160" w:hanging="180"/>
      </w:pPr>
    </w:lvl>
    <w:lvl w:ilvl="3" w:tplc="A0623820" w:tentative="1">
      <w:start w:val="1"/>
      <w:numFmt w:val="decimal"/>
      <w:lvlText w:val="%4."/>
      <w:lvlJc w:val="left"/>
      <w:pPr>
        <w:ind w:left="2880" w:hanging="360"/>
      </w:pPr>
    </w:lvl>
    <w:lvl w:ilvl="4" w:tplc="A7D2CEEE" w:tentative="1">
      <w:start w:val="1"/>
      <w:numFmt w:val="lowerLetter"/>
      <w:lvlText w:val="%5."/>
      <w:lvlJc w:val="left"/>
      <w:pPr>
        <w:ind w:left="3600" w:hanging="360"/>
      </w:pPr>
    </w:lvl>
    <w:lvl w:ilvl="5" w:tplc="403A6D7A" w:tentative="1">
      <w:start w:val="1"/>
      <w:numFmt w:val="lowerRoman"/>
      <w:lvlText w:val="%6."/>
      <w:lvlJc w:val="right"/>
      <w:pPr>
        <w:ind w:left="4320" w:hanging="180"/>
      </w:pPr>
    </w:lvl>
    <w:lvl w:ilvl="6" w:tplc="5BEA8362" w:tentative="1">
      <w:start w:val="1"/>
      <w:numFmt w:val="decimal"/>
      <w:lvlText w:val="%7."/>
      <w:lvlJc w:val="left"/>
      <w:pPr>
        <w:ind w:left="5040" w:hanging="360"/>
      </w:pPr>
    </w:lvl>
    <w:lvl w:ilvl="7" w:tplc="D6562080" w:tentative="1">
      <w:start w:val="1"/>
      <w:numFmt w:val="lowerLetter"/>
      <w:lvlText w:val="%8."/>
      <w:lvlJc w:val="left"/>
      <w:pPr>
        <w:ind w:left="5760" w:hanging="360"/>
      </w:pPr>
    </w:lvl>
    <w:lvl w:ilvl="8" w:tplc="3DFAF0F2" w:tentative="1">
      <w:start w:val="1"/>
      <w:numFmt w:val="lowerRoman"/>
      <w:lvlText w:val="%9."/>
      <w:lvlJc w:val="right"/>
      <w:pPr>
        <w:ind w:left="6480" w:hanging="180"/>
      </w:pPr>
    </w:lvl>
  </w:abstractNum>
  <w:abstractNum w:abstractNumId="25" w15:restartNumberingAfterBreak="0">
    <w:nsid w:val="7AF8270C"/>
    <w:multiLevelType w:val="hybridMultilevel"/>
    <w:tmpl w:val="0CB49F2A"/>
    <w:lvl w:ilvl="0" w:tplc="30F0D02E">
      <w:start w:val="1"/>
      <w:numFmt w:val="lowerRoman"/>
      <w:lvlText w:val="(%1)"/>
      <w:lvlJc w:val="left"/>
      <w:pPr>
        <w:ind w:left="1500" w:hanging="780"/>
      </w:pPr>
      <w:rPr>
        <w:rFonts w:hint="default"/>
      </w:rPr>
    </w:lvl>
    <w:lvl w:ilvl="1" w:tplc="EAA67208" w:tentative="1">
      <w:start w:val="1"/>
      <w:numFmt w:val="lowerLetter"/>
      <w:lvlText w:val="%2."/>
      <w:lvlJc w:val="left"/>
      <w:pPr>
        <w:ind w:left="1800" w:hanging="360"/>
      </w:pPr>
    </w:lvl>
    <w:lvl w:ilvl="2" w:tplc="0BB20F5C" w:tentative="1">
      <w:start w:val="1"/>
      <w:numFmt w:val="lowerRoman"/>
      <w:lvlText w:val="%3."/>
      <w:lvlJc w:val="right"/>
      <w:pPr>
        <w:ind w:left="2520" w:hanging="180"/>
      </w:pPr>
    </w:lvl>
    <w:lvl w:ilvl="3" w:tplc="AD38C0D4" w:tentative="1">
      <w:start w:val="1"/>
      <w:numFmt w:val="decimal"/>
      <w:lvlText w:val="%4."/>
      <w:lvlJc w:val="left"/>
      <w:pPr>
        <w:ind w:left="3240" w:hanging="360"/>
      </w:pPr>
    </w:lvl>
    <w:lvl w:ilvl="4" w:tplc="18A61376" w:tentative="1">
      <w:start w:val="1"/>
      <w:numFmt w:val="lowerLetter"/>
      <w:lvlText w:val="%5."/>
      <w:lvlJc w:val="left"/>
      <w:pPr>
        <w:ind w:left="3960" w:hanging="360"/>
      </w:pPr>
    </w:lvl>
    <w:lvl w:ilvl="5" w:tplc="1458F9A0" w:tentative="1">
      <w:start w:val="1"/>
      <w:numFmt w:val="lowerRoman"/>
      <w:lvlText w:val="%6."/>
      <w:lvlJc w:val="right"/>
      <w:pPr>
        <w:ind w:left="4680" w:hanging="180"/>
      </w:pPr>
    </w:lvl>
    <w:lvl w:ilvl="6" w:tplc="14AA00F4" w:tentative="1">
      <w:start w:val="1"/>
      <w:numFmt w:val="decimal"/>
      <w:lvlText w:val="%7."/>
      <w:lvlJc w:val="left"/>
      <w:pPr>
        <w:ind w:left="5400" w:hanging="360"/>
      </w:pPr>
    </w:lvl>
    <w:lvl w:ilvl="7" w:tplc="FE14CFBC" w:tentative="1">
      <w:start w:val="1"/>
      <w:numFmt w:val="lowerLetter"/>
      <w:lvlText w:val="%8."/>
      <w:lvlJc w:val="left"/>
      <w:pPr>
        <w:ind w:left="6120" w:hanging="360"/>
      </w:pPr>
    </w:lvl>
    <w:lvl w:ilvl="8" w:tplc="114E1AEA" w:tentative="1">
      <w:start w:val="1"/>
      <w:numFmt w:val="lowerRoman"/>
      <w:lvlText w:val="%9."/>
      <w:lvlJc w:val="right"/>
      <w:pPr>
        <w:ind w:left="6840" w:hanging="180"/>
      </w:pPr>
    </w:lvl>
  </w:abstractNum>
  <w:abstractNum w:abstractNumId="26" w15:restartNumberingAfterBreak="0">
    <w:nsid w:val="7AF8270D"/>
    <w:multiLevelType w:val="hybridMultilevel"/>
    <w:tmpl w:val="976CAB04"/>
    <w:lvl w:ilvl="0" w:tplc="BD5863EE">
      <w:start w:val="1"/>
      <w:numFmt w:val="decimal"/>
      <w:lvlText w:val="%1."/>
      <w:lvlJc w:val="left"/>
      <w:pPr>
        <w:ind w:left="360" w:hanging="360"/>
      </w:pPr>
      <w:rPr>
        <w:rFonts w:hint="default"/>
      </w:rPr>
    </w:lvl>
    <w:lvl w:ilvl="1" w:tplc="0C4E5C24">
      <w:start w:val="1"/>
      <w:numFmt w:val="lowerLetter"/>
      <w:lvlText w:val="%2."/>
      <w:lvlJc w:val="left"/>
      <w:pPr>
        <w:ind w:left="1080" w:hanging="360"/>
      </w:pPr>
    </w:lvl>
    <w:lvl w:ilvl="2" w:tplc="2ADE0C2E" w:tentative="1">
      <w:start w:val="1"/>
      <w:numFmt w:val="lowerRoman"/>
      <w:lvlText w:val="%3."/>
      <w:lvlJc w:val="right"/>
      <w:pPr>
        <w:ind w:left="1800" w:hanging="180"/>
      </w:pPr>
    </w:lvl>
    <w:lvl w:ilvl="3" w:tplc="B85AF992" w:tentative="1">
      <w:start w:val="1"/>
      <w:numFmt w:val="decimal"/>
      <w:lvlText w:val="%4."/>
      <w:lvlJc w:val="left"/>
      <w:pPr>
        <w:ind w:left="2520" w:hanging="360"/>
      </w:pPr>
    </w:lvl>
    <w:lvl w:ilvl="4" w:tplc="1BB09E46" w:tentative="1">
      <w:start w:val="1"/>
      <w:numFmt w:val="lowerLetter"/>
      <w:lvlText w:val="%5."/>
      <w:lvlJc w:val="left"/>
      <w:pPr>
        <w:ind w:left="3240" w:hanging="360"/>
      </w:pPr>
    </w:lvl>
    <w:lvl w:ilvl="5" w:tplc="540485D6" w:tentative="1">
      <w:start w:val="1"/>
      <w:numFmt w:val="lowerRoman"/>
      <w:lvlText w:val="%6."/>
      <w:lvlJc w:val="right"/>
      <w:pPr>
        <w:ind w:left="3960" w:hanging="180"/>
      </w:pPr>
    </w:lvl>
    <w:lvl w:ilvl="6" w:tplc="FD02E6DA" w:tentative="1">
      <w:start w:val="1"/>
      <w:numFmt w:val="decimal"/>
      <w:lvlText w:val="%7."/>
      <w:lvlJc w:val="left"/>
      <w:pPr>
        <w:ind w:left="4680" w:hanging="360"/>
      </w:pPr>
    </w:lvl>
    <w:lvl w:ilvl="7" w:tplc="CDFCF7BA" w:tentative="1">
      <w:start w:val="1"/>
      <w:numFmt w:val="lowerLetter"/>
      <w:lvlText w:val="%8."/>
      <w:lvlJc w:val="left"/>
      <w:pPr>
        <w:ind w:left="5400" w:hanging="360"/>
      </w:pPr>
    </w:lvl>
    <w:lvl w:ilvl="8" w:tplc="480EB652" w:tentative="1">
      <w:start w:val="1"/>
      <w:numFmt w:val="lowerRoman"/>
      <w:lvlText w:val="%9."/>
      <w:lvlJc w:val="right"/>
      <w:pPr>
        <w:ind w:left="6120" w:hanging="180"/>
      </w:pPr>
    </w:lvl>
  </w:abstractNum>
  <w:abstractNum w:abstractNumId="27" w15:restartNumberingAfterBreak="0">
    <w:nsid w:val="7AF8270E"/>
    <w:multiLevelType w:val="hybridMultilevel"/>
    <w:tmpl w:val="D80A9E00"/>
    <w:lvl w:ilvl="0" w:tplc="00DA27EA">
      <w:start w:val="1"/>
      <w:numFmt w:val="lowerLetter"/>
      <w:lvlText w:val="(%1)"/>
      <w:lvlJc w:val="left"/>
      <w:pPr>
        <w:ind w:left="1080" w:hanging="360"/>
      </w:pPr>
      <w:rPr>
        <w:rFonts w:ascii="Times New Roman" w:eastAsia="Times New Roman" w:hAnsi="Times New Roman" w:cs="Times New Roman"/>
      </w:rPr>
    </w:lvl>
    <w:lvl w:ilvl="1" w:tplc="C394883A" w:tentative="1">
      <w:start w:val="1"/>
      <w:numFmt w:val="lowerLetter"/>
      <w:lvlText w:val="%2."/>
      <w:lvlJc w:val="left"/>
      <w:pPr>
        <w:ind w:left="1800" w:hanging="360"/>
      </w:pPr>
    </w:lvl>
    <w:lvl w:ilvl="2" w:tplc="B7C2119C" w:tentative="1">
      <w:start w:val="1"/>
      <w:numFmt w:val="lowerRoman"/>
      <w:lvlText w:val="%3."/>
      <w:lvlJc w:val="right"/>
      <w:pPr>
        <w:ind w:left="2520" w:hanging="180"/>
      </w:pPr>
    </w:lvl>
    <w:lvl w:ilvl="3" w:tplc="DD547918" w:tentative="1">
      <w:start w:val="1"/>
      <w:numFmt w:val="decimal"/>
      <w:lvlText w:val="%4."/>
      <w:lvlJc w:val="left"/>
      <w:pPr>
        <w:ind w:left="3240" w:hanging="360"/>
      </w:pPr>
    </w:lvl>
    <w:lvl w:ilvl="4" w:tplc="FED6FC16" w:tentative="1">
      <w:start w:val="1"/>
      <w:numFmt w:val="lowerLetter"/>
      <w:lvlText w:val="%5."/>
      <w:lvlJc w:val="left"/>
      <w:pPr>
        <w:ind w:left="3960" w:hanging="360"/>
      </w:pPr>
    </w:lvl>
    <w:lvl w:ilvl="5" w:tplc="91981E24" w:tentative="1">
      <w:start w:val="1"/>
      <w:numFmt w:val="lowerRoman"/>
      <w:lvlText w:val="%6."/>
      <w:lvlJc w:val="right"/>
      <w:pPr>
        <w:ind w:left="4680" w:hanging="180"/>
      </w:pPr>
    </w:lvl>
    <w:lvl w:ilvl="6" w:tplc="ABB8236C" w:tentative="1">
      <w:start w:val="1"/>
      <w:numFmt w:val="decimal"/>
      <w:lvlText w:val="%7."/>
      <w:lvlJc w:val="left"/>
      <w:pPr>
        <w:ind w:left="5400" w:hanging="360"/>
      </w:pPr>
    </w:lvl>
    <w:lvl w:ilvl="7" w:tplc="5DF4D396" w:tentative="1">
      <w:start w:val="1"/>
      <w:numFmt w:val="lowerLetter"/>
      <w:lvlText w:val="%8."/>
      <w:lvlJc w:val="left"/>
      <w:pPr>
        <w:ind w:left="6120" w:hanging="360"/>
      </w:pPr>
    </w:lvl>
    <w:lvl w:ilvl="8" w:tplc="97089BA6" w:tentative="1">
      <w:start w:val="1"/>
      <w:numFmt w:val="lowerRoman"/>
      <w:lvlText w:val="%9."/>
      <w:lvlJc w:val="right"/>
      <w:pPr>
        <w:ind w:left="6840" w:hanging="180"/>
      </w:pPr>
    </w:lvl>
  </w:abstractNum>
  <w:abstractNum w:abstractNumId="28" w15:restartNumberingAfterBreak="0">
    <w:nsid w:val="7AF8270F"/>
    <w:multiLevelType w:val="hybridMultilevel"/>
    <w:tmpl w:val="C95AF506"/>
    <w:lvl w:ilvl="0" w:tplc="87EE16D4">
      <w:start w:val="1"/>
      <w:numFmt w:val="lowerLetter"/>
      <w:lvlText w:val="(%1)"/>
      <w:lvlJc w:val="left"/>
      <w:pPr>
        <w:ind w:left="1080" w:hanging="360"/>
      </w:pPr>
      <w:rPr>
        <w:rFonts w:hint="default"/>
      </w:rPr>
    </w:lvl>
    <w:lvl w:ilvl="1" w:tplc="080627FC" w:tentative="1">
      <w:start w:val="1"/>
      <w:numFmt w:val="lowerLetter"/>
      <w:lvlText w:val="%2."/>
      <w:lvlJc w:val="left"/>
      <w:pPr>
        <w:ind w:left="1800" w:hanging="360"/>
      </w:pPr>
    </w:lvl>
    <w:lvl w:ilvl="2" w:tplc="7042F920" w:tentative="1">
      <w:start w:val="1"/>
      <w:numFmt w:val="lowerRoman"/>
      <w:lvlText w:val="%3."/>
      <w:lvlJc w:val="right"/>
      <w:pPr>
        <w:ind w:left="2520" w:hanging="180"/>
      </w:pPr>
    </w:lvl>
    <w:lvl w:ilvl="3" w:tplc="E98C3C74" w:tentative="1">
      <w:start w:val="1"/>
      <w:numFmt w:val="decimal"/>
      <w:lvlText w:val="%4."/>
      <w:lvlJc w:val="left"/>
      <w:pPr>
        <w:ind w:left="3240" w:hanging="360"/>
      </w:pPr>
    </w:lvl>
    <w:lvl w:ilvl="4" w:tplc="C2861DBE" w:tentative="1">
      <w:start w:val="1"/>
      <w:numFmt w:val="lowerLetter"/>
      <w:lvlText w:val="%5."/>
      <w:lvlJc w:val="left"/>
      <w:pPr>
        <w:ind w:left="3960" w:hanging="360"/>
      </w:pPr>
    </w:lvl>
    <w:lvl w:ilvl="5" w:tplc="758054B8" w:tentative="1">
      <w:start w:val="1"/>
      <w:numFmt w:val="lowerRoman"/>
      <w:lvlText w:val="%6."/>
      <w:lvlJc w:val="right"/>
      <w:pPr>
        <w:ind w:left="4680" w:hanging="180"/>
      </w:pPr>
    </w:lvl>
    <w:lvl w:ilvl="6" w:tplc="955C6F58" w:tentative="1">
      <w:start w:val="1"/>
      <w:numFmt w:val="decimal"/>
      <w:lvlText w:val="%7."/>
      <w:lvlJc w:val="left"/>
      <w:pPr>
        <w:ind w:left="5400" w:hanging="360"/>
      </w:pPr>
    </w:lvl>
    <w:lvl w:ilvl="7" w:tplc="E6422702" w:tentative="1">
      <w:start w:val="1"/>
      <w:numFmt w:val="lowerLetter"/>
      <w:lvlText w:val="%8."/>
      <w:lvlJc w:val="left"/>
      <w:pPr>
        <w:ind w:left="6120" w:hanging="360"/>
      </w:pPr>
    </w:lvl>
    <w:lvl w:ilvl="8" w:tplc="C8B8C82A" w:tentative="1">
      <w:start w:val="1"/>
      <w:numFmt w:val="lowerRoman"/>
      <w:lvlText w:val="%9."/>
      <w:lvlJc w:val="right"/>
      <w:pPr>
        <w:ind w:left="6840" w:hanging="180"/>
      </w:pPr>
    </w:lvl>
  </w:abstractNum>
  <w:abstractNum w:abstractNumId="29" w15:restartNumberingAfterBreak="0">
    <w:nsid w:val="7AF82710"/>
    <w:multiLevelType w:val="hybridMultilevel"/>
    <w:tmpl w:val="52004524"/>
    <w:lvl w:ilvl="0" w:tplc="1514F0A8">
      <w:start w:val="1"/>
      <w:numFmt w:val="lowerLetter"/>
      <w:lvlText w:val="%1)"/>
      <w:lvlJc w:val="left"/>
      <w:pPr>
        <w:ind w:left="720" w:hanging="360"/>
      </w:pPr>
      <w:rPr>
        <w:rFonts w:hint="default"/>
        <w:b w:val="0"/>
      </w:rPr>
    </w:lvl>
    <w:lvl w:ilvl="1" w:tplc="F8AA1302">
      <w:start w:val="1"/>
      <w:numFmt w:val="lowerRoman"/>
      <w:lvlText w:val="(%2)"/>
      <w:lvlJc w:val="right"/>
      <w:pPr>
        <w:ind w:left="1440" w:hanging="360"/>
      </w:pPr>
      <w:rPr>
        <w:rFonts w:hint="default"/>
      </w:rPr>
    </w:lvl>
    <w:lvl w:ilvl="2" w:tplc="9ABA7428" w:tentative="1">
      <w:start w:val="1"/>
      <w:numFmt w:val="lowerRoman"/>
      <w:lvlText w:val="%3."/>
      <w:lvlJc w:val="right"/>
      <w:pPr>
        <w:ind w:left="2160" w:hanging="180"/>
      </w:pPr>
    </w:lvl>
    <w:lvl w:ilvl="3" w:tplc="9F088A9C" w:tentative="1">
      <w:start w:val="1"/>
      <w:numFmt w:val="decimal"/>
      <w:lvlText w:val="%4."/>
      <w:lvlJc w:val="left"/>
      <w:pPr>
        <w:ind w:left="2880" w:hanging="360"/>
      </w:pPr>
    </w:lvl>
    <w:lvl w:ilvl="4" w:tplc="08A05A86" w:tentative="1">
      <w:start w:val="1"/>
      <w:numFmt w:val="lowerLetter"/>
      <w:lvlText w:val="%5."/>
      <w:lvlJc w:val="left"/>
      <w:pPr>
        <w:ind w:left="3600" w:hanging="360"/>
      </w:pPr>
    </w:lvl>
    <w:lvl w:ilvl="5" w:tplc="47726426" w:tentative="1">
      <w:start w:val="1"/>
      <w:numFmt w:val="lowerRoman"/>
      <w:lvlText w:val="%6."/>
      <w:lvlJc w:val="right"/>
      <w:pPr>
        <w:ind w:left="4320" w:hanging="180"/>
      </w:pPr>
    </w:lvl>
    <w:lvl w:ilvl="6" w:tplc="64800DB2" w:tentative="1">
      <w:start w:val="1"/>
      <w:numFmt w:val="decimal"/>
      <w:lvlText w:val="%7."/>
      <w:lvlJc w:val="left"/>
      <w:pPr>
        <w:ind w:left="5040" w:hanging="360"/>
      </w:pPr>
    </w:lvl>
    <w:lvl w:ilvl="7" w:tplc="A956D5EA" w:tentative="1">
      <w:start w:val="1"/>
      <w:numFmt w:val="lowerLetter"/>
      <w:lvlText w:val="%8."/>
      <w:lvlJc w:val="left"/>
      <w:pPr>
        <w:ind w:left="5760" w:hanging="360"/>
      </w:pPr>
    </w:lvl>
    <w:lvl w:ilvl="8" w:tplc="FBA69FB4" w:tentative="1">
      <w:start w:val="1"/>
      <w:numFmt w:val="lowerRoman"/>
      <w:lvlText w:val="%9."/>
      <w:lvlJc w:val="right"/>
      <w:pPr>
        <w:ind w:left="6480" w:hanging="180"/>
      </w:pPr>
    </w:lvl>
  </w:abstractNum>
  <w:abstractNum w:abstractNumId="30" w15:restartNumberingAfterBreak="0">
    <w:nsid w:val="7AF82711"/>
    <w:multiLevelType w:val="hybridMultilevel"/>
    <w:tmpl w:val="94D63E2E"/>
    <w:lvl w:ilvl="0" w:tplc="7EFE5B6E">
      <w:start w:val="1"/>
      <w:numFmt w:val="lowerLetter"/>
      <w:lvlText w:val="(%1)"/>
      <w:lvlJc w:val="left"/>
      <w:pPr>
        <w:ind w:left="360" w:hanging="360"/>
      </w:pPr>
      <w:rPr>
        <w:rFonts w:hint="default"/>
      </w:rPr>
    </w:lvl>
    <w:lvl w:ilvl="1" w:tplc="1AF22EB4" w:tentative="1">
      <w:start w:val="1"/>
      <w:numFmt w:val="lowerLetter"/>
      <w:lvlText w:val="%2."/>
      <w:lvlJc w:val="left"/>
      <w:pPr>
        <w:ind w:left="1080" w:hanging="360"/>
      </w:pPr>
    </w:lvl>
    <w:lvl w:ilvl="2" w:tplc="FB78CBE4" w:tentative="1">
      <w:start w:val="1"/>
      <w:numFmt w:val="lowerRoman"/>
      <w:lvlText w:val="%3."/>
      <w:lvlJc w:val="right"/>
      <w:pPr>
        <w:ind w:left="1800" w:hanging="180"/>
      </w:pPr>
    </w:lvl>
    <w:lvl w:ilvl="3" w:tplc="9134EC04" w:tentative="1">
      <w:start w:val="1"/>
      <w:numFmt w:val="decimal"/>
      <w:lvlText w:val="%4."/>
      <w:lvlJc w:val="left"/>
      <w:pPr>
        <w:ind w:left="2520" w:hanging="360"/>
      </w:pPr>
    </w:lvl>
    <w:lvl w:ilvl="4" w:tplc="D924FB76" w:tentative="1">
      <w:start w:val="1"/>
      <w:numFmt w:val="lowerLetter"/>
      <w:lvlText w:val="%5."/>
      <w:lvlJc w:val="left"/>
      <w:pPr>
        <w:ind w:left="3240" w:hanging="360"/>
      </w:pPr>
    </w:lvl>
    <w:lvl w:ilvl="5" w:tplc="7D18A758" w:tentative="1">
      <w:start w:val="1"/>
      <w:numFmt w:val="lowerRoman"/>
      <w:lvlText w:val="%6."/>
      <w:lvlJc w:val="right"/>
      <w:pPr>
        <w:ind w:left="3960" w:hanging="180"/>
      </w:pPr>
    </w:lvl>
    <w:lvl w:ilvl="6" w:tplc="53264BC2" w:tentative="1">
      <w:start w:val="1"/>
      <w:numFmt w:val="decimal"/>
      <w:lvlText w:val="%7."/>
      <w:lvlJc w:val="left"/>
      <w:pPr>
        <w:ind w:left="4680" w:hanging="360"/>
      </w:pPr>
    </w:lvl>
    <w:lvl w:ilvl="7" w:tplc="B97A36D2" w:tentative="1">
      <w:start w:val="1"/>
      <w:numFmt w:val="lowerLetter"/>
      <w:lvlText w:val="%8."/>
      <w:lvlJc w:val="left"/>
      <w:pPr>
        <w:ind w:left="5400" w:hanging="360"/>
      </w:pPr>
    </w:lvl>
    <w:lvl w:ilvl="8" w:tplc="673AB198" w:tentative="1">
      <w:start w:val="1"/>
      <w:numFmt w:val="lowerRoman"/>
      <w:lvlText w:val="%9."/>
      <w:lvlJc w:val="right"/>
      <w:pPr>
        <w:ind w:left="6120" w:hanging="180"/>
      </w:pPr>
    </w:lvl>
  </w:abstractNum>
  <w:abstractNum w:abstractNumId="31" w15:restartNumberingAfterBreak="0">
    <w:nsid w:val="7AF82712"/>
    <w:multiLevelType w:val="hybridMultilevel"/>
    <w:tmpl w:val="FF701A0A"/>
    <w:lvl w:ilvl="0" w:tplc="EB188CAE">
      <w:start w:val="1"/>
      <w:numFmt w:val="lowerLetter"/>
      <w:lvlText w:val="(%1)"/>
      <w:lvlJc w:val="left"/>
      <w:pPr>
        <w:ind w:left="360" w:hanging="360"/>
      </w:pPr>
      <w:rPr>
        <w:rFonts w:hint="default"/>
      </w:rPr>
    </w:lvl>
    <w:lvl w:ilvl="1" w:tplc="80C8D6AC">
      <w:start w:val="1"/>
      <w:numFmt w:val="lowerLetter"/>
      <w:lvlText w:val="%2."/>
      <w:lvlJc w:val="left"/>
      <w:pPr>
        <w:ind w:left="1080" w:hanging="360"/>
      </w:pPr>
    </w:lvl>
    <w:lvl w:ilvl="2" w:tplc="1B62D73E" w:tentative="1">
      <w:start w:val="1"/>
      <w:numFmt w:val="lowerRoman"/>
      <w:lvlText w:val="%3."/>
      <w:lvlJc w:val="right"/>
      <w:pPr>
        <w:ind w:left="1800" w:hanging="180"/>
      </w:pPr>
    </w:lvl>
    <w:lvl w:ilvl="3" w:tplc="E8A8F832" w:tentative="1">
      <w:start w:val="1"/>
      <w:numFmt w:val="decimal"/>
      <w:lvlText w:val="%4."/>
      <w:lvlJc w:val="left"/>
      <w:pPr>
        <w:ind w:left="2520" w:hanging="360"/>
      </w:pPr>
    </w:lvl>
    <w:lvl w:ilvl="4" w:tplc="612068AA" w:tentative="1">
      <w:start w:val="1"/>
      <w:numFmt w:val="lowerLetter"/>
      <w:lvlText w:val="%5."/>
      <w:lvlJc w:val="left"/>
      <w:pPr>
        <w:ind w:left="3240" w:hanging="360"/>
      </w:pPr>
    </w:lvl>
    <w:lvl w:ilvl="5" w:tplc="A26ED9B8" w:tentative="1">
      <w:start w:val="1"/>
      <w:numFmt w:val="lowerRoman"/>
      <w:lvlText w:val="%6."/>
      <w:lvlJc w:val="right"/>
      <w:pPr>
        <w:ind w:left="3960" w:hanging="180"/>
      </w:pPr>
    </w:lvl>
    <w:lvl w:ilvl="6" w:tplc="EDE8938A" w:tentative="1">
      <w:start w:val="1"/>
      <w:numFmt w:val="decimal"/>
      <w:lvlText w:val="%7."/>
      <w:lvlJc w:val="left"/>
      <w:pPr>
        <w:ind w:left="4680" w:hanging="360"/>
      </w:pPr>
    </w:lvl>
    <w:lvl w:ilvl="7" w:tplc="9B3AAFE0" w:tentative="1">
      <w:start w:val="1"/>
      <w:numFmt w:val="lowerLetter"/>
      <w:lvlText w:val="%8."/>
      <w:lvlJc w:val="left"/>
      <w:pPr>
        <w:ind w:left="5400" w:hanging="360"/>
      </w:pPr>
    </w:lvl>
    <w:lvl w:ilvl="8" w:tplc="A0349CD2" w:tentative="1">
      <w:start w:val="1"/>
      <w:numFmt w:val="lowerRoman"/>
      <w:lvlText w:val="%9."/>
      <w:lvlJc w:val="right"/>
      <w:pPr>
        <w:ind w:left="6120" w:hanging="180"/>
      </w:pPr>
    </w:lvl>
  </w:abstractNum>
  <w:abstractNum w:abstractNumId="32" w15:restartNumberingAfterBreak="0">
    <w:nsid w:val="7AF82713"/>
    <w:multiLevelType w:val="hybridMultilevel"/>
    <w:tmpl w:val="B5040940"/>
    <w:lvl w:ilvl="0" w:tplc="ACA6F12A">
      <w:start w:val="1"/>
      <w:numFmt w:val="lowerRoman"/>
      <w:lvlText w:val="(%1)"/>
      <w:lvlJc w:val="left"/>
      <w:pPr>
        <w:ind w:left="1440" w:hanging="720"/>
      </w:pPr>
      <w:rPr>
        <w:rFonts w:hint="default"/>
      </w:rPr>
    </w:lvl>
    <w:lvl w:ilvl="1" w:tplc="A002F84C" w:tentative="1">
      <w:start w:val="1"/>
      <w:numFmt w:val="lowerLetter"/>
      <w:lvlText w:val="%2."/>
      <w:lvlJc w:val="left"/>
      <w:pPr>
        <w:ind w:left="1800" w:hanging="360"/>
      </w:pPr>
    </w:lvl>
    <w:lvl w:ilvl="2" w:tplc="21B215D8" w:tentative="1">
      <w:start w:val="1"/>
      <w:numFmt w:val="lowerRoman"/>
      <w:lvlText w:val="%3."/>
      <w:lvlJc w:val="right"/>
      <w:pPr>
        <w:ind w:left="2520" w:hanging="180"/>
      </w:pPr>
    </w:lvl>
    <w:lvl w:ilvl="3" w:tplc="63FC2896" w:tentative="1">
      <w:start w:val="1"/>
      <w:numFmt w:val="decimal"/>
      <w:lvlText w:val="%4."/>
      <w:lvlJc w:val="left"/>
      <w:pPr>
        <w:ind w:left="3240" w:hanging="360"/>
      </w:pPr>
    </w:lvl>
    <w:lvl w:ilvl="4" w:tplc="52C6040E" w:tentative="1">
      <w:start w:val="1"/>
      <w:numFmt w:val="lowerLetter"/>
      <w:lvlText w:val="%5."/>
      <w:lvlJc w:val="left"/>
      <w:pPr>
        <w:ind w:left="3960" w:hanging="360"/>
      </w:pPr>
    </w:lvl>
    <w:lvl w:ilvl="5" w:tplc="F8AEDD9A" w:tentative="1">
      <w:start w:val="1"/>
      <w:numFmt w:val="lowerRoman"/>
      <w:lvlText w:val="%6."/>
      <w:lvlJc w:val="right"/>
      <w:pPr>
        <w:ind w:left="4680" w:hanging="180"/>
      </w:pPr>
    </w:lvl>
    <w:lvl w:ilvl="6" w:tplc="0A1A03BE" w:tentative="1">
      <w:start w:val="1"/>
      <w:numFmt w:val="decimal"/>
      <w:lvlText w:val="%7."/>
      <w:lvlJc w:val="left"/>
      <w:pPr>
        <w:ind w:left="5400" w:hanging="360"/>
      </w:pPr>
    </w:lvl>
    <w:lvl w:ilvl="7" w:tplc="F37EAD74" w:tentative="1">
      <w:start w:val="1"/>
      <w:numFmt w:val="lowerLetter"/>
      <w:lvlText w:val="%8."/>
      <w:lvlJc w:val="left"/>
      <w:pPr>
        <w:ind w:left="6120" w:hanging="360"/>
      </w:pPr>
    </w:lvl>
    <w:lvl w:ilvl="8" w:tplc="C6CE4D20" w:tentative="1">
      <w:start w:val="1"/>
      <w:numFmt w:val="lowerRoman"/>
      <w:lvlText w:val="%9."/>
      <w:lvlJc w:val="right"/>
      <w:pPr>
        <w:ind w:left="6840" w:hanging="180"/>
      </w:pPr>
    </w:lvl>
  </w:abstractNum>
  <w:abstractNum w:abstractNumId="33" w15:restartNumberingAfterBreak="0">
    <w:nsid w:val="7AF82714"/>
    <w:multiLevelType w:val="hybridMultilevel"/>
    <w:tmpl w:val="FE72F150"/>
    <w:lvl w:ilvl="0" w:tplc="856C27EE">
      <w:start w:val="1"/>
      <w:numFmt w:val="bullet"/>
      <w:lvlText w:val=""/>
      <w:lvlJc w:val="left"/>
      <w:pPr>
        <w:ind w:left="1440" w:hanging="360"/>
      </w:pPr>
      <w:rPr>
        <w:rFonts w:ascii="Symbol" w:hAnsi="Symbol" w:hint="default"/>
      </w:rPr>
    </w:lvl>
    <w:lvl w:ilvl="1" w:tplc="4F92029C" w:tentative="1">
      <w:start w:val="1"/>
      <w:numFmt w:val="bullet"/>
      <w:lvlText w:val="o"/>
      <w:lvlJc w:val="left"/>
      <w:pPr>
        <w:ind w:left="2160" w:hanging="360"/>
      </w:pPr>
      <w:rPr>
        <w:rFonts w:ascii="Courier New" w:hAnsi="Courier New" w:cs="Courier New" w:hint="default"/>
      </w:rPr>
    </w:lvl>
    <w:lvl w:ilvl="2" w:tplc="680AC82A" w:tentative="1">
      <w:start w:val="1"/>
      <w:numFmt w:val="bullet"/>
      <w:lvlText w:val=""/>
      <w:lvlJc w:val="left"/>
      <w:pPr>
        <w:ind w:left="2880" w:hanging="360"/>
      </w:pPr>
      <w:rPr>
        <w:rFonts w:ascii="Wingdings" w:hAnsi="Wingdings" w:hint="default"/>
      </w:rPr>
    </w:lvl>
    <w:lvl w:ilvl="3" w:tplc="96A235D0" w:tentative="1">
      <w:start w:val="1"/>
      <w:numFmt w:val="bullet"/>
      <w:lvlText w:val=""/>
      <w:lvlJc w:val="left"/>
      <w:pPr>
        <w:ind w:left="3600" w:hanging="360"/>
      </w:pPr>
      <w:rPr>
        <w:rFonts w:ascii="Symbol" w:hAnsi="Symbol" w:hint="default"/>
      </w:rPr>
    </w:lvl>
    <w:lvl w:ilvl="4" w:tplc="BDE241AC" w:tentative="1">
      <w:start w:val="1"/>
      <w:numFmt w:val="bullet"/>
      <w:lvlText w:val="o"/>
      <w:lvlJc w:val="left"/>
      <w:pPr>
        <w:ind w:left="4320" w:hanging="360"/>
      </w:pPr>
      <w:rPr>
        <w:rFonts w:ascii="Courier New" w:hAnsi="Courier New" w:cs="Courier New" w:hint="default"/>
      </w:rPr>
    </w:lvl>
    <w:lvl w:ilvl="5" w:tplc="D44872CA" w:tentative="1">
      <w:start w:val="1"/>
      <w:numFmt w:val="bullet"/>
      <w:lvlText w:val=""/>
      <w:lvlJc w:val="left"/>
      <w:pPr>
        <w:ind w:left="5040" w:hanging="360"/>
      </w:pPr>
      <w:rPr>
        <w:rFonts w:ascii="Wingdings" w:hAnsi="Wingdings" w:hint="default"/>
      </w:rPr>
    </w:lvl>
    <w:lvl w:ilvl="6" w:tplc="302C5EC2" w:tentative="1">
      <w:start w:val="1"/>
      <w:numFmt w:val="bullet"/>
      <w:lvlText w:val=""/>
      <w:lvlJc w:val="left"/>
      <w:pPr>
        <w:ind w:left="5760" w:hanging="360"/>
      </w:pPr>
      <w:rPr>
        <w:rFonts w:ascii="Symbol" w:hAnsi="Symbol" w:hint="default"/>
      </w:rPr>
    </w:lvl>
    <w:lvl w:ilvl="7" w:tplc="D71ABEA4" w:tentative="1">
      <w:start w:val="1"/>
      <w:numFmt w:val="bullet"/>
      <w:lvlText w:val="o"/>
      <w:lvlJc w:val="left"/>
      <w:pPr>
        <w:ind w:left="6480" w:hanging="360"/>
      </w:pPr>
      <w:rPr>
        <w:rFonts w:ascii="Courier New" w:hAnsi="Courier New" w:cs="Courier New" w:hint="default"/>
      </w:rPr>
    </w:lvl>
    <w:lvl w:ilvl="8" w:tplc="2C80B206" w:tentative="1">
      <w:start w:val="1"/>
      <w:numFmt w:val="bullet"/>
      <w:lvlText w:val=""/>
      <w:lvlJc w:val="left"/>
      <w:pPr>
        <w:ind w:left="7200" w:hanging="360"/>
      </w:pPr>
      <w:rPr>
        <w:rFonts w:ascii="Wingdings" w:hAnsi="Wingdings" w:hint="default"/>
      </w:rPr>
    </w:lvl>
  </w:abstractNum>
  <w:abstractNum w:abstractNumId="34" w15:restartNumberingAfterBreak="0">
    <w:nsid w:val="7AF82715"/>
    <w:multiLevelType w:val="hybridMultilevel"/>
    <w:tmpl w:val="D1AC63B2"/>
    <w:lvl w:ilvl="0" w:tplc="485EBA70">
      <w:start w:val="1"/>
      <w:numFmt w:val="bullet"/>
      <w:lvlText w:val=""/>
      <w:lvlJc w:val="left"/>
      <w:pPr>
        <w:ind w:left="720" w:hanging="360"/>
      </w:pPr>
      <w:rPr>
        <w:rFonts w:ascii="Symbol" w:hAnsi="Symbol" w:hint="default"/>
      </w:rPr>
    </w:lvl>
    <w:lvl w:ilvl="1" w:tplc="E66411C2" w:tentative="1">
      <w:start w:val="1"/>
      <w:numFmt w:val="bullet"/>
      <w:lvlText w:val="o"/>
      <w:lvlJc w:val="left"/>
      <w:pPr>
        <w:ind w:left="1440" w:hanging="360"/>
      </w:pPr>
      <w:rPr>
        <w:rFonts w:ascii="Courier New" w:hAnsi="Courier New" w:cs="Courier New" w:hint="default"/>
      </w:rPr>
    </w:lvl>
    <w:lvl w:ilvl="2" w:tplc="96629E4E" w:tentative="1">
      <w:start w:val="1"/>
      <w:numFmt w:val="bullet"/>
      <w:lvlText w:val=""/>
      <w:lvlJc w:val="left"/>
      <w:pPr>
        <w:ind w:left="2160" w:hanging="360"/>
      </w:pPr>
      <w:rPr>
        <w:rFonts w:ascii="Wingdings" w:hAnsi="Wingdings" w:hint="default"/>
      </w:rPr>
    </w:lvl>
    <w:lvl w:ilvl="3" w:tplc="8CE49116" w:tentative="1">
      <w:start w:val="1"/>
      <w:numFmt w:val="bullet"/>
      <w:lvlText w:val=""/>
      <w:lvlJc w:val="left"/>
      <w:pPr>
        <w:ind w:left="2880" w:hanging="360"/>
      </w:pPr>
      <w:rPr>
        <w:rFonts w:ascii="Symbol" w:hAnsi="Symbol" w:hint="default"/>
      </w:rPr>
    </w:lvl>
    <w:lvl w:ilvl="4" w:tplc="7C7296E6" w:tentative="1">
      <w:start w:val="1"/>
      <w:numFmt w:val="bullet"/>
      <w:lvlText w:val="o"/>
      <w:lvlJc w:val="left"/>
      <w:pPr>
        <w:ind w:left="3600" w:hanging="360"/>
      </w:pPr>
      <w:rPr>
        <w:rFonts w:ascii="Courier New" w:hAnsi="Courier New" w:cs="Courier New" w:hint="default"/>
      </w:rPr>
    </w:lvl>
    <w:lvl w:ilvl="5" w:tplc="5A40B442" w:tentative="1">
      <w:start w:val="1"/>
      <w:numFmt w:val="bullet"/>
      <w:lvlText w:val=""/>
      <w:lvlJc w:val="left"/>
      <w:pPr>
        <w:ind w:left="4320" w:hanging="360"/>
      </w:pPr>
      <w:rPr>
        <w:rFonts w:ascii="Wingdings" w:hAnsi="Wingdings" w:hint="default"/>
      </w:rPr>
    </w:lvl>
    <w:lvl w:ilvl="6" w:tplc="BE404E66" w:tentative="1">
      <w:start w:val="1"/>
      <w:numFmt w:val="bullet"/>
      <w:lvlText w:val=""/>
      <w:lvlJc w:val="left"/>
      <w:pPr>
        <w:ind w:left="5040" w:hanging="360"/>
      </w:pPr>
      <w:rPr>
        <w:rFonts w:ascii="Symbol" w:hAnsi="Symbol" w:hint="default"/>
      </w:rPr>
    </w:lvl>
    <w:lvl w:ilvl="7" w:tplc="FCFC189A" w:tentative="1">
      <w:start w:val="1"/>
      <w:numFmt w:val="bullet"/>
      <w:lvlText w:val="o"/>
      <w:lvlJc w:val="left"/>
      <w:pPr>
        <w:ind w:left="5760" w:hanging="360"/>
      </w:pPr>
      <w:rPr>
        <w:rFonts w:ascii="Courier New" w:hAnsi="Courier New" w:cs="Courier New" w:hint="default"/>
      </w:rPr>
    </w:lvl>
    <w:lvl w:ilvl="8" w:tplc="499E87A4" w:tentative="1">
      <w:start w:val="1"/>
      <w:numFmt w:val="bullet"/>
      <w:lvlText w:val=""/>
      <w:lvlJc w:val="left"/>
      <w:pPr>
        <w:ind w:left="6480" w:hanging="360"/>
      </w:pPr>
      <w:rPr>
        <w:rFonts w:ascii="Wingdings" w:hAnsi="Wingdings" w:hint="default"/>
      </w:rPr>
    </w:lvl>
  </w:abstractNum>
  <w:abstractNum w:abstractNumId="35" w15:restartNumberingAfterBreak="0">
    <w:nsid w:val="7AF82716"/>
    <w:multiLevelType w:val="hybridMultilevel"/>
    <w:tmpl w:val="334E7D70"/>
    <w:lvl w:ilvl="0" w:tplc="6AC69E6C">
      <w:start w:val="1"/>
      <w:numFmt w:val="bullet"/>
      <w:lvlText w:val=""/>
      <w:lvlJc w:val="left"/>
      <w:pPr>
        <w:ind w:left="720" w:hanging="360"/>
      </w:pPr>
      <w:rPr>
        <w:rFonts w:ascii="Symbol" w:hAnsi="Symbol" w:hint="default"/>
      </w:rPr>
    </w:lvl>
    <w:lvl w:ilvl="1" w:tplc="13E222DA" w:tentative="1">
      <w:start w:val="1"/>
      <w:numFmt w:val="bullet"/>
      <w:lvlText w:val="o"/>
      <w:lvlJc w:val="left"/>
      <w:pPr>
        <w:ind w:left="1440" w:hanging="360"/>
      </w:pPr>
      <w:rPr>
        <w:rFonts w:ascii="Courier New" w:hAnsi="Courier New" w:cs="Courier New" w:hint="default"/>
      </w:rPr>
    </w:lvl>
    <w:lvl w:ilvl="2" w:tplc="7EAE5F8A" w:tentative="1">
      <w:start w:val="1"/>
      <w:numFmt w:val="bullet"/>
      <w:lvlText w:val=""/>
      <w:lvlJc w:val="left"/>
      <w:pPr>
        <w:ind w:left="2160" w:hanging="360"/>
      </w:pPr>
      <w:rPr>
        <w:rFonts w:ascii="Wingdings" w:hAnsi="Wingdings" w:hint="default"/>
      </w:rPr>
    </w:lvl>
    <w:lvl w:ilvl="3" w:tplc="95242C20" w:tentative="1">
      <w:start w:val="1"/>
      <w:numFmt w:val="bullet"/>
      <w:lvlText w:val=""/>
      <w:lvlJc w:val="left"/>
      <w:pPr>
        <w:ind w:left="2880" w:hanging="360"/>
      </w:pPr>
      <w:rPr>
        <w:rFonts w:ascii="Symbol" w:hAnsi="Symbol" w:hint="default"/>
      </w:rPr>
    </w:lvl>
    <w:lvl w:ilvl="4" w:tplc="1C1CE252" w:tentative="1">
      <w:start w:val="1"/>
      <w:numFmt w:val="bullet"/>
      <w:lvlText w:val="o"/>
      <w:lvlJc w:val="left"/>
      <w:pPr>
        <w:ind w:left="3600" w:hanging="360"/>
      </w:pPr>
      <w:rPr>
        <w:rFonts w:ascii="Courier New" w:hAnsi="Courier New" w:cs="Courier New" w:hint="default"/>
      </w:rPr>
    </w:lvl>
    <w:lvl w:ilvl="5" w:tplc="09FED9D6" w:tentative="1">
      <w:start w:val="1"/>
      <w:numFmt w:val="bullet"/>
      <w:lvlText w:val=""/>
      <w:lvlJc w:val="left"/>
      <w:pPr>
        <w:ind w:left="4320" w:hanging="360"/>
      </w:pPr>
      <w:rPr>
        <w:rFonts w:ascii="Wingdings" w:hAnsi="Wingdings" w:hint="default"/>
      </w:rPr>
    </w:lvl>
    <w:lvl w:ilvl="6" w:tplc="7FE640EE" w:tentative="1">
      <w:start w:val="1"/>
      <w:numFmt w:val="bullet"/>
      <w:lvlText w:val=""/>
      <w:lvlJc w:val="left"/>
      <w:pPr>
        <w:ind w:left="5040" w:hanging="360"/>
      </w:pPr>
      <w:rPr>
        <w:rFonts w:ascii="Symbol" w:hAnsi="Symbol" w:hint="default"/>
      </w:rPr>
    </w:lvl>
    <w:lvl w:ilvl="7" w:tplc="727674B2" w:tentative="1">
      <w:start w:val="1"/>
      <w:numFmt w:val="bullet"/>
      <w:lvlText w:val="o"/>
      <w:lvlJc w:val="left"/>
      <w:pPr>
        <w:ind w:left="5760" w:hanging="360"/>
      </w:pPr>
      <w:rPr>
        <w:rFonts w:ascii="Courier New" w:hAnsi="Courier New" w:cs="Courier New" w:hint="default"/>
      </w:rPr>
    </w:lvl>
    <w:lvl w:ilvl="8" w:tplc="429E3868" w:tentative="1">
      <w:start w:val="1"/>
      <w:numFmt w:val="bullet"/>
      <w:lvlText w:val=""/>
      <w:lvlJc w:val="left"/>
      <w:pPr>
        <w:ind w:left="6480" w:hanging="360"/>
      </w:pPr>
      <w:rPr>
        <w:rFonts w:ascii="Wingdings" w:hAnsi="Wingdings" w:hint="default"/>
      </w:rPr>
    </w:lvl>
  </w:abstractNum>
  <w:abstractNum w:abstractNumId="36" w15:restartNumberingAfterBreak="0">
    <w:nsid w:val="7AF82717"/>
    <w:multiLevelType w:val="multilevel"/>
    <w:tmpl w:val="F5A67CEE"/>
    <w:lvl w:ilvl="0">
      <w:start w:val="1"/>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AF82718"/>
    <w:multiLevelType w:val="multilevel"/>
    <w:tmpl w:val="E3A83474"/>
    <w:lvl w:ilvl="0">
      <w:start w:val="1"/>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AF82719"/>
    <w:multiLevelType w:val="multilevel"/>
    <w:tmpl w:val="497EE648"/>
    <w:lvl w:ilvl="0">
      <w:start w:val="2"/>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AF8271A"/>
    <w:multiLevelType w:val="multilevel"/>
    <w:tmpl w:val="497EE648"/>
    <w:lvl w:ilvl="0">
      <w:start w:val="2"/>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AF8271B"/>
    <w:multiLevelType w:val="hybridMultilevel"/>
    <w:tmpl w:val="422E6194"/>
    <w:lvl w:ilvl="0" w:tplc="094C0A2A">
      <w:start w:val="1"/>
      <w:numFmt w:val="lowerLetter"/>
      <w:lvlText w:val="(%1)"/>
      <w:lvlJc w:val="left"/>
      <w:pPr>
        <w:ind w:left="720" w:hanging="360"/>
      </w:pPr>
      <w:rPr>
        <w:rFonts w:hint="default"/>
      </w:rPr>
    </w:lvl>
    <w:lvl w:ilvl="1" w:tplc="47F87268" w:tentative="1">
      <w:start w:val="1"/>
      <w:numFmt w:val="lowerLetter"/>
      <w:lvlText w:val="%2."/>
      <w:lvlJc w:val="left"/>
      <w:pPr>
        <w:ind w:left="1440" w:hanging="360"/>
      </w:pPr>
    </w:lvl>
    <w:lvl w:ilvl="2" w:tplc="9588FCB0" w:tentative="1">
      <w:start w:val="1"/>
      <w:numFmt w:val="lowerRoman"/>
      <w:lvlText w:val="%3."/>
      <w:lvlJc w:val="right"/>
      <w:pPr>
        <w:ind w:left="2160" w:hanging="180"/>
      </w:pPr>
    </w:lvl>
    <w:lvl w:ilvl="3" w:tplc="A5DC92F6" w:tentative="1">
      <w:start w:val="1"/>
      <w:numFmt w:val="decimal"/>
      <w:lvlText w:val="%4."/>
      <w:lvlJc w:val="left"/>
      <w:pPr>
        <w:ind w:left="2880" w:hanging="360"/>
      </w:pPr>
    </w:lvl>
    <w:lvl w:ilvl="4" w:tplc="6CF21A16" w:tentative="1">
      <w:start w:val="1"/>
      <w:numFmt w:val="lowerLetter"/>
      <w:lvlText w:val="%5."/>
      <w:lvlJc w:val="left"/>
      <w:pPr>
        <w:ind w:left="3600" w:hanging="360"/>
      </w:pPr>
    </w:lvl>
    <w:lvl w:ilvl="5" w:tplc="28BE8FB0" w:tentative="1">
      <w:start w:val="1"/>
      <w:numFmt w:val="lowerRoman"/>
      <w:lvlText w:val="%6."/>
      <w:lvlJc w:val="right"/>
      <w:pPr>
        <w:ind w:left="4320" w:hanging="180"/>
      </w:pPr>
    </w:lvl>
    <w:lvl w:ilvl="6" w:tplc="C3949416" w:tentative="1">
      <w:start w:val="1"/>
      <w:numFmt w:val="decimal"/>
      <w:lvlText w:val="%7."/>
      <w:lvlJc w:val="left"/>
      <w:pPr>
        <w:ind w:left="5040" w:hanging="360"/>
      </w:pPr>
    </w:lvl>
    <w:lvl w:ilvl="7" w:tplc="9A508CDC" w:tentative="1">
      <w:start w:val="1"/>
      <w:numFmt w:val="lowerLetter"/>
      <w:lvlText w:val="%8."/>
      <w:lvlJc w:val="left"/>
      <w:pPr>
        <w:ind w:left="5760" w:hanging="360"/>
      </w:pPr>
    </w:lvl>
    <w:lvl w:ilvl="8" w:tplc="6436D746" w:tentative="1">
      <w:start w:val="1"/>
      <w:numFmt w:val="lowerRoman"/>
      <w:lvlText w:val="%9."/>
      <w:lvlJc w:val="right"/>
      <w:pPr>
        <w:ind w:left="6480" w:hanging="180"/>
      </w:pPr>
    </w:lvl>
  </w:abstractNum>
  <w:abstractNum w:abstractNumId="41" w15:restartNumberingAfterBreak="0">
    <w:nsid w:val="7AF8271C"/>
    <w:multiLevelType w:val="hybridMultilevel"/>
    <w:tmpl w:val="B33ECCB6"/>
    <w:lvl w:ilvl="0" w:tplc="DCC4CB84">
      <w:start w:val="1"/>
      <w:numFmt w:val="lowerLetter"/>
      <w:lvlText w:val="(%1)"/>
      <w:lvlJc w:val="left"/>
      <w:pPr>
        <w:ind w:left="1080" w:hanging="360"/>
      </w:pPr>
      <w:rPr>
        <w:rFonts w:hint="default"/>
      </w:rPr>
    </w:lvl>
    <w:lvl w:ilvl="1" w:tplc="09CE9F84" w:tentative="1">
      <w:start w:val="1"/>
      <w:numFmt w:val="lowerLetter"/>
      <w:lvlText w:val="%2."/>
      <w:lvlJc w:val="left"/>
      <w:pPr>
        <w:ind w:left="1800" w:hanging="360"/>
      </w:pPr>
    </w:lvl>
    <w:lvl w:ilvl="2" w:tplc="3D4E3424" w:tentative="1">
      <w:start w:val="1"/>
      <w:numFmt w:val="lowerRoman"/>
      <w:lvlText w:val="%3."/>
      <w:lvlJc w:val="right"/>
      <w:pPr>
        <w:ind w:left="2520" w:hanging="180"/>
      </w:pPr>
    </w:lvl>
    <w:lvl w:ilvl="3" w:tplc="D0501E34" w:tentative="1">
      <w:start w:val="1"/>
      <w:numFmt w:val="decimal"/>
      <w:lvlText w:val="%4."/>
      <w:lvlJc w:val="left"/>
      <w:pPr>
        <w:ind w:left="3240" w:hanging="360"/>
      </w:pPr>
    </w:lvl>
    <w:lvl w:ilvl="4" w:tplc="021C63D0" w:tentative="1">
      <w:start w:val="1"/>
      <w:numFmt w:val="lowerLetter"/>
      <w:lvlText w:val="%5."/>
      <w:lvlJc w:val="left"/>
      <w:pPr>
        <w:ind w:left="3960" w:hanging="360"/>
      </w:pPr>
    </w:lvl>
    <w:lvl w:ilvl="5" w:tplc="B5642F0E" w:tentative="1">
      <w:start w:val="1"/>
      <w:numFmt w:val="lowerRoman"/>
      <w:lvlText w:val="%6."/>
      <w:lvlJc w:val="right"/>
      <w:pPr>
        <w:ind w:left="4680" w:hanging="180"/>
      </w:pPr>
    </w:lvl>
    <w:lvl w:ilvl="6" w:tplc="73AE657E" w:tentative="1">
      <w:start w:val="1"/>
      <w:numFmt w:val="decimal"/>
      <w:lvlText w:val="%7."/>
      <w:lvlJc w:val="left"/>
      <w:pPr>
        <w:ind w:left="5400" w:hanging="360"/>
      </w:pPr>
    </w:lvl>
    <w:lvl w:ilvl="7" w:tplc="2DFEF0C8" w:tentative="1">
      <w:start w:val="1"/>
      <w:numFmt w:val="lowerLetter"/>
      <w:lvlText w:val="%8."/>
      <w:lvlJc w:val="left"/>
      <w:pPr>
        <w:ind w:left="6120" w:hanging="360"/>
      </w:pPr>
    </w:lvl>
    <w:lvl w:ilvl="8" w:tplc="B3147D2C" w:tentative="1">
      <w:start w:val="1"/>
      <w:numFmt w:val="lowerRoman"/>
      <w:lvlText w:val="%9."/>
      <w:lvlJc w:val="right"/>
      <w:pPr>
        <w:ind w:left="6840" w:hanging="180"/>
      </w:pPr>
    </w:lvl>
  </w:abstractNum>
  <w:abstractNum w:abstractNumId="42" w15:restartNumberingAfterBreak="0">
    <w:nsid w:val="7AF8271D"/>
    <w:multiLevelType w:val="hybridMultilevel"/>
    <w:tmpl w:val="85CEC76C"/>
    <w:lvl w:ilvl="0" w:tplc="22EE64EC">
      <w:start w:val="1"/>
      <w:numFmt w:val="lowerRoman"/>
      <w:lvlText w:val="(%1)"/>
      <w:lvlJc w:val="left"/>
      <w:pPr>
        <w:ind w:left="1440" w:hanging="720"/>
      </w:pPr>
      <w:rPr>
        <w:rFonts w:hint="default"/>
      </w:rPr>
    </w:lvl>
    <w:lvl w:ilvl="1" w:tplc="369A0DF8" w:tentative="1">
      <w:start w:val="1"/>
      <w:numFmt w:val="lowerLetter"/>
      <w:lvlText w:val="%2."/>
      <w:lvlJc w:val="left"/>
      <w:pPr>
        <w:ind w:left="1800" w:hanging="360"/>
      </w:pPr>
    </w:lvl>
    <w:lvl w:ilvl="2" w:tplc="5E3C9974" w:tentative="1">
      <w:start w:val="1"/>
      <w:numFmt w:val="lowerRoman"/>
      <w:lvlText w:val="%3."/>
      <w:lvlJc w:val="right"/>
      <w:pPr>
        <w:ind w:left="2520" w:hanging="180"/>
      </w:pPr>
    </w:lvl>
    <w:lvl w:ilvl="3" w:tplc="752A2A7C" w:tentative="1">
      <w:start w:val="1"/>
      <w:numFmt w:val="decimal"/>
      <w:lvlText w:val="%4."/>
      <w:lvlJc w:val="left"/>
      <w:pPr>
        <w:ind w:left="3240" w:hanging="360"/>
      </w:pPr>
    </w:lvl>
    <w:lvl w:ilvl="4" w:tplc="25E06618" w:tentative="1">
      <w:start w:val="1"/>
      <w:numFmt w:val="lowerLetter"/>
      <w:lvlText w:val="%5."/>
      <w:lvlJc w:val="left"/>
      <w:pPr>
        <w:ind w:left="3960" w:hanging="360"/>
      </w:pPr>
    </w:lvl>
    <w:lvl w:ilvl="5" w:tplc="117C1258" w:tentative="1">
      <w:start w:val="1"/>
      <w:numFmt w:val="lowerRoman"/>
      <w:lvlText w:val="%6."/>
      <w:lvlJc w:val="right"/>
      <w:pPr>
        <w:ind w:left="4680" w:hanging="180"/>
      </w:pPr>
    </w:lvl>
    <w:lvl w:ilvl="6" w:tplc="26DAF1E4" w:tentative="1">
      <w:start w:val="1"/>
      <w:numFmt w:val="decimal"/>
      <w:lvlText w:val="%7."/>
      <w:lvlJc w:val="left"/>
      <w:pPr>
        <w:ind w:left="5400" w:hanging="360"/>
      </w:pPr>
    </w:lvl>
    <w:lvl w:ilvl="7" w:tplc="78D4C176" w:tentative="1">
      <w:start w:val="1"/>
      <w:numFmt w:val="lowerLetter"/>
      <w:lvlText w:val="%8."/>
      <w:lvlJc w:val="left"/>
      <w:pPr>
        <w:ind w:left="6120" w:hanging="360"/>
      </w:pPr>
    </w:lvl>
    <w:lvl w:ilvl="8" w:tplc="5FF48E5A" w:tentative="1">
      <w:start w:val="1"/>
      <w:numFmt w:val="lowerRoman"/>
      <w:lvlText w:val="%9."/>
      <w:lvlJc w:val="right"/>
      <w:pPr>
        <w:ind w:left="6840" w:hanging="180"/>
      </w:pPr>
    </w:lvl>
  </w:abstractNum>
  <w:abstractNum w:abstractNumId="43" w15:restartNumberingAfterBreak="0">
    <w:nsid w:val="7AF8271E"/>
    <w:multiLevelType w:val="hybridMultilevel"/>
    <w:tmpl w:val="3A6829A8"/>
    <w:lvl w:ilvl="0" w:tplc="2BB07C8C">
      <w:start w:val="1"/>
      <w:numFmt w:val="lowerLetter"/>
      <w:lvlText w:val="(%1)"/>
      <w:lvlJc w:val="left"/>
      <w:pPr>
        <w:ind w:left="720" w:hanging="360"/>
      </w:pPr>
      <w:rPr>
        <w:rFonts w:hint="default"/>
      </w:rPr>
    </w:lvl>
    <w:lvl w:ilvl="1" w:tplc="8D1E3C98" w:tentative="1">
      <w:start w:val="1"/>
      <w:numFmt w:val="lowerLetter"/>
      <w:lvlText w:val="%2."/>
      <w:lvlJc w:val="left"/>
      <w:pPr>
        <w:ind w:left="1440" w:hanging="360"/>
      </w:pPr>
    </w:lvl>
    <w:lvl w:ilvl="2" w:tplc="16A4E356" w:tentative="1">
      <w:start w:val="1"/>
      <w:numFmt w:val="lowerRoman"/>
      <w:lvlText w:val="%3."/>
      <w:lvlJc w:val="right"/>
      <w:pPr>
        <w:ind w:left="2160" w:hanging="180"/>
      </w:pPr>
    </w:lvl>
    <w:lvl w:ilvl="3" w:tplc="FECEE934" w:tentative="1">
      <w:start w:val="1"/>
      <w:numFmt w:val="decimal"/>
      <w:lvlText w:val="%4."/>
      <w:lvlJc w:val="left"/>
      <w:pPr>
        <w:ind w:left="2880" w:hanging="360"/>
      </w:pPr>
    </w:lvl>
    <w:lvl w:ilvl="4" w:tplc="EE14010A" w:tentative="1">
      <w:start w:val="1"/>
      <w:numFmt w:val="lowerLetter"/>
      <w:lvlText w:val="%5."/>
      <w:lvlJc w:val="left"/>
      <w:pPr>
        <w:ind w:left="3600" w:hanging="360"/>
      </w:pPr>
    </w:lvl>
    <w:lvl w:ilvl="5" w:tplc="59DA9616" w:tentative="1">
      <w:start w:val="1"/>
      <w:numFmt w:val="lowerRoman"/>
      <w:lvlText w:val="%6."/>
      <w:lvlJc w:val="right"/>
      <w:pPr>
        <w:ind w:left="4320" w:hanging="180"/>
      </w:pPr>
    </w:lvl>
    <w:lvl w:ilvl="6" w:tplc="3788C114" w:tentative="1">
      <w:start w:val="1"/>
      <w:numFmt w:val="decimal"/>
      <w:lvlText w:val="%7."/>
      <w:lvlJc w:val="left"/>
      <w:pPr>
        <w:ind w:left="5040" w:hanging="360"/>
      </w:pPr>
    </w:lvl>
    <w:lvl w:ilvl="7" w:tplc="9C66847A" w:tentative="1">
      <w:start w:val="1"/>
      <w:numFmt w:val="lowerLetter"/>
      <w:lvlText w:val="%8."/>
      <w:lvlJc w:val="left"/>
      <w:pPr>
        <w:ind w:left="5760" w:hanging="360"/>
      </w:pPr>
    </w:lvl>
    <w:lvl w:ilvl="8" w:tplc="C4A69D88" w:tentative="1">
      <w:start w:val="1"/>
      <w:numFmt w:val="lowerRoman"/>
      <w:lvlText w:val="%9."/>
      <w:lvlJc w:val="right"/>
      <w:pPr>
        <w:ind w:left="6480" w:hanging="180"/>
      </w:pPr>
    </w:lvl>
  </w:abstractNum>
  <w:abstractNum w:abstractNumId="44" w15:restartNumberingAfterBreak="0">
    <w:nsid w:val="7AF8271F"/>
    <w:multiLevelType w:val="hybridMultilevel"/>
    <w:tmpl w:val="9B860104"/>
    <w:lvl w:ilvl="0" w:tplc="4B80CB50">
      <w:start w:val="1"/>
      <w:numFmt w:val="lowerRoman"/>
      <w:lvlText w:val="(%1)"/>
      <w:lvlJc w:val="left"/>
      <w:pPr>
        <w:ind w:left="720" w:hanging="720"/>
      </w:pPr>
      <w:rPr>
        <w:rFonts w:hint="default"/>
      </w:rPr>
    </w:lvl>
    <w:lvl w:ilvl="1" w:tplc="77489BD8">
      <w:start w:val="1"/>
      <w:numFmt w:val="lowerLetter"/>
      <w:lvlText w:val="(%2)"/>
      <w:lvlJc w:val="left"/>
      <w:pPr>
        <w:ind w:left="1080" w:hanging="360"/>
      </w:pPr>
      <w:rPr>
        <w:rFonts w:hint="default"/>
        <w:b w:val="0"/>
      </w:rPr>
    </w:lvl>
    <w:lvl w:ilvl="2" w:tplc="4014A948">
      <w:start w:val="1"/>
      <w:numFmt w:val="decimal"/>
      <w:lvlText w:val="%3)"/>
      <w:lvlJc w:val="left"/>
      <w:pPr>
        <w:ind w:left="1800" w:hanging="180"/>
      </w:pPr>
    </w:lvl>
    <w:lvl w:ilvl="3" w:tplc="99C255DC">
      <w:start w:val="1"/>
      <w:numFmt w:val="decimal"/>
      <w:lvlText w:val="%4."/>
      <w:lvlJc w:val="left"/>
      <w:pPr>
        <w:ind w:left="2520" w:hanging="360"/>
      </w:pPr>
      <w:rPr>
        <w:rFonts w:hint="default"/>
        <w:color w:val="000000"/>
      </w:rPr>
    </w:lvl>
    <w:lvl w:ilvl="4" w:tplc="46245B92" w:tentative="1">
      <w:start w:val="1"/>
      <w:numFmt w:val="lowerLetter"/>
      <w:lvlText w:val="%5."/>
      <w:lvlJc w:val="left"/>
      <w:pPr>
        <w:ind w:left="3240" w:hanging="360"/>
      </w:pPr>
    </w:lvl>
    <w:lvl w:ilvl="5" w:tplc="7B7A8B20" w:tentative="1">
      <w:start w:val="1"/>
      <w:numFmt w:val="lowerRoman"/>
      <w:lvlText w:val="%6."/>
      <w:lvlJc w:val="right"/>
      <w:pPr>
        <w:ind w:left="3960" w:hanging="180"/>
      </w:pPr>
    </w:lvl>
    <w:lvl w:ilvl="6" w:tplc="F094EAD8" w:tentative="1">
      <w:start w:val="1"/>
      <w:numFmt w:val="decimal"/>
      <w:lvlText w:val="%7."/>
      <w:lvlJc w:val="left"/>
      <w:pPr>
        <w:ind w:left="4680" w:hanging="360"/>
      </w:pPr>
    </w:lvl>
    <w:lvl w:ilvl="7" w:tplc="FCB2C9A4" w:tentative="1">
      <w:start w:val="1"/>
      <w:numFmt w:val="lowerLetter"/>
      <w:lvlText w:val="%8."/>
      <w:lvlJc w:val="left"/>
      <w:pPr>
        <w:ind w:left="5400" w:hanging="360"/>
      </w:pPr>
    </w:lvl>
    <w:lvl w:ilvl="8" w:tplc="10829C8A" w:tentative="1">
      <w:start w:val="1"/>
      <w:numFmt w:val="lowerRoman"/>
      <w:lvlText w:val="%9."/>
      <w:lvlJc w:val="right"/>
      <w:pPr>
        <w:ind w:left="6120" w:hanging="180"/>
      </w:pPr>
    </w:lvl>
  </w:abstractNum>
  <w:abstractNum w:abstractNumId="45" w15:restartNumberingAfterBreak="0">
    <w:nsid w:val="7AF82720"/>
    <w:multiLevelType w:val="hybridMultilevel"/>
    <w:tmpl w:val="D3A87E92"/>
    <w:lvl w:ilvl="0" w:tplc="DAE89BDC">
      <w:start w:val="1"/>
      <w:numFmt w:val="decimal"/>
      <w:lvlText w:val="(%1)"/>
      <w:lvlJc w:val="left"/>
      <w:pPr>
        <w:ind w:left="1080" w:hanging="360"/>
      </w:pPr>
      <w:rPr>
        <w:rFonts w:hint="default"/>
      </w:rPr>
    </w:lvl>
    <w:lvl w:ilvl="1" w:tplc="F1F4BDAC" w:tentative="1">
      <w:start w:val="1"/>
      <w:numFmt w:val="lowerLetter"/>
      <w:lvlText w:val="%2."/>
      <w:lvlJc w:val="left"/>
      <w:pPr>
        <w:ind w:left="1800" w:hanging="360"/>
      </w:pPr>
    </w:lvl>
    <w:lvl w:ilvl="2" w:tplc="DFBA9804" w:tentative="1">
      <w:start w:val="1"/>
      <w:numFmt w:val="lowerRoman"/>
      <w:lvlText w:val="%3."/>
      <w:lvlJc w:val="right"/>
      <w:pPr>
        <w:ind w:left="2520" w:hanging="180"/>
      </w:pPr>
    </w:lvl>
    <w:lvl w:ilvl="3" w:tplc="4BE88458" w:tentative="1">
      <w:start w:val="1"/>
      <w:numFmt w:val="decimal"/>
      <w:lvlText w:val="%4."/>
      <w:lvlJc w:val="left"/>
      <w:pPr>
        <w:ind w:left="3240" w:hanging="360"/>
      </w:pPr>
    </w:lvl>
    <w:lvl w:ilvl="4" w:tplc="8F46D5C6" w:tentative="1">
      <w:start w:val="1"/>
      <w:numFmt w:val="lowerLetter"/>
      <w:lvlText w:val="%5."/>
      <w:lvlJc w:val="left"/>
      <w:pPr>
        <w:ind w:left="3960" w:hanging="360"/>
      </w:pPr>
    </w:lvl>
    <w:lvl w:ilvl="5" w:tplc="CAF6DBFA" w:tentative="1">
      <w:start w:val="1"/>
      <w:numFmt w:val="lowerRoman"/>
      <w:lvlText w:val="%6."/>
      <w:lvlJc w:val="right"/>
      <w:pPr>
        <w:ind w:left="4680" w:hanging="180"/>
      </w:pPr>
    </w:lvl>
    <w:lvl w:ilvl="6" w:tplc="BF74644C" w:tentative="1">
      <w:start w:val="1"/>
      <w:numFmt w:val="decimal"/>
      <w:lvlText w:val="%7."/>
      <w:lvlJc w:val="left"/>
      <w:pPr>
        <w:ind w:left="5400" w:hanging="360"/>
      </w:pPr>
    </w:lvl>
    <w:lvl w:ilvl="7" w:tplc="15744D2C" w:tentative="1">
      <w:start w:val="1"/>
      <w:numFmt w:val="lowerLetter"/>
      <w:lvlText w:val="%8."/>
      <w:lvlJc w:val="left"/>
      <w:pPr>
        <w:ind w:left="6120" w:hanging="360"/>
      </w:pPr>
    </w:lvl>
    <w:lvl w:ilvl="8" w:tplc="F90CD56C" w:tentative="1">
      <w:start w:val="1"/>
      <w:numFmt w:val="lowerRoman"/>
      <w:lvlText w:val="%9."/>
      <w:lvlJc w:val="right"/>
      <w:pPr>
        <w:ind w:left="6840" w:hanging="180"/>
      </w:pPr>
    </w:lvl>
  </w:abstractNum>
  <w:abstractNum w:abstractNumId="46" w15:restartNumberingAfterBreak="0">
    <w:nsid w:val="7AF82721"/>
    <w:multiLevelType w:val="hybridMultilevel"/>
    <w:tmpl w:val="2A844DC0"/>
    <w:lvl w:ilvl="0" w:tplc="B18A716A">
      <w:start w:val="9"/>
      <w:numFmt w:val="lowerLetter"/>
      <w:lvlText w:val="(%1)"/>
      <w:lvlJc w:val="left"/>
      <w:pPr>
        <w:ind w:left="1080" w:hanging="360"/>
      </w:pPr>
      <w:rPr>
        <w:rFonts w:hint="default"/>
      </w:rPr>
    </w:lvl>
    <w:lvl w:ilvl="1" w:tplc="78DE6452" w:tentative="1">
      <w:start w:val="1"/>
      <w:numFmt w:val="lowerLetter"/>
      <w:lvlText w:val="%2."/>
      <w:lvlJc w:val="left"/>
      <w:pPr>
        <w:ind w:left="1800" w:hanging="360"/>
      </w:pPr>
    </w:lvl>
    <w:lvl w:ilvl="2" w:tplc="3B22D454" w:tentative="1">
      <w:start w:val="1"/>
      <w:numFmt w:val="lowerRoman"/>
      <w:lvlText w:val="%3."/>
      <w:lvlJc w:val="right"/>
      <w:pPr>
        <w:ind w:left="2520" w:hanging="180"/>
      </w:pPr>
    </w:lvl>
    <w:lvl w:ilvl="3" w:tplc="35E4C7EC" w:tentative="1">
      <w:start w:val="1"/>
      <w:numFmt w:val="decimal"/>
      <w:lvlText w:val="%4."/>
      <w:lvlJc w:val="left"/>
      <w:pPr>
        <w:ind w:left="3240" w:hanging="360"/>
      </w:pPr>
    </w:lvl>
    <w:lvl w:ilvl="4" w:tplc="5FC8F0CE" w:tentative="1">
      <w:start w:val="1"/>
      <w:numFmt w:val="lowerLetter"/>
      <w:lvlText w:val="%5."/>
      <w:lvlJc w:val="left"/>
      <w:pPr>
        <w:ind w:left="3960" w:hanging="360"/>
      </w:pPr>
    </w:lvl>
    <w:lvl w:ilvl="5" w:tplc="AFB64CE0" w:tentative="1">
      <w:start w:val="1"/>
      <w:numFmt w:val="lowerRoman"/>
      <w:lvlText w:val="%6."/>
      <w:lvlJc w:val="right"/>
      <w:pPr>
        <w:ind w:left="4680" w:hanging="180"/>
      </w:pPr>
    </w:lvl>
    <w:lvl w:ilvl="6" w:tplc="8D86D914" w:tentative="1">
      <w:start w:val="1"/>
      <w:numFmt w:val="decimal"/>
      <w:lvlText w:val="%7."/>
      <w:lvlJc w:val="left"/>
      <w:pPr>
        <w:ind w:left="5400" w:hanging="360"/>
      </w:pPr>
    </w:lvl>
    <w:lvl w:ilvl="7" w:tplc="5804238E" w:tentative="1">
      <w:start w:val="1"/>
      <w:numFmt w:val="lowerLetter"/>
      <w:lvlText w:val="%8."/>
      <w:lvlJc w:val="left"/>
      <w:pPr>
        <w:ind w:left="6120" w:hanging="360"/>
      </w:pPr>
    </w:lvl>
    <w:lvl w:ilvl="8" w:tplc="47EEC71C" w:tentative="1">
      <w:start w:val="1"/>
      <w:numFmt w:val="lowerRoman"/>
      <w:lvlText w:val="%9."/>
      <w:lvlJc w:val="right"/>
      <w:pPr>
        <w:ind w:left="6840" w:hanging="180"/>
      </w:pPr>
    </w:lvl>
  </w:abstractNum>
  <w:abstractNum w:abstractNumId="47" w15:restartNumberingAfterBreak="0">
    <w:nsid w:val="7AF82722"/>
    <w:multiLevelType w:val="hybridMultilevel"/>
    <w:tmpl w:val="C54A2562"/>
    <w:lvl w:ilvl="0" w:tplc="02CCBD18">
      <w:start w:val="1"/>
      <w:numFmt w:val="decimal"/>
      <w:lvlText w:val="(%1)"/>
      <w:lvlJc w:val="left"/>
      <w:pPr>
        <w:ind w:left="1080" w:hanging="360"/>
      </w:pPr>
      <w:rPr>
        <w:rFonts w:hint="default"/>
      </w:rPr>
    </w:lvl>
    <w:lvl w:ilvl="1" w:tplc="FC529FFC" w:tentative="1">
      <w:start w:val="1"/>
      <w:numFmt w:val="lowerLetter"/>
      <w:lvlText w:val="%2."/>
      <w:lvlJc w:val="left"/>
      <w:pPr>
        <w:ind w:left="1800" w:hanging="360"/>
      </w:pPr>
    </w:lvl>
    <w:lvl w:ilvl="2" w:tplc="F202C88A" w:tentative="1">
      <w:start w:val="1"/>
      <w:numFmt w:val="lowerRoman"/>
      <w:lvlText w:val="%3."/>
      <w:lvlJc w:val="right"/>
      <w:pPr>
        <w:ind w:left="2520" w:hanging="180"/>
      </w:pPr>
    </w:lvl>
    <w:lvl w:ilvl="3" w:tplc="EC4018B8" w:tentative="1">
      <w:start w:val="1"/>
      <w:numFmt w:val="decimal"/>
      <w:lvlText w:val="%4."/>
      <w:lvlJc w:val="left"/>
      <w:pPr>
        <w:ind w:left="3240" w:hanging="360"/>
      </w:pPr>
    </w:lvl>
    <w:lvl w:ilvl="4" w:tplc="C664683E" w:tentative="1">
      <w:start w:val="1"/>
      <w:numFmt w:val="lowerLetter"/>
      <w:lvlText w:val="%5."/>
      <w:lvlJc w:val="left"/>
      <w:pPr>
        <w:ind w:left="3960" w:hanging="360"/>
      </w:pPr>
    </w:lvl>
    <w:lvl w:ilvl="5" w:tplc="9EEC68E2" w:tentative="1">
      <w:start w:val="1"/>
      <w:numFmt w:val="lowerRoman"/>
      <w:lvlText w:val="%6."/>
      <w:lvlJc w:val="right"/>
      <w:pPr>
        <w:ind w:left="4680" w:hanging="180"/>
      </w:pPr>
    </w:lvl>
    <w:lvl w:ilvl="6" w:tplc="2A7E7ACE" w:tentative="1">
      <w:start w:val="1"/>
      <w:numFmt w:val="decimal"/>
      <w:lvlText w:val="%7."/>
      <w:lvlJc w:val="left"/>
      <w:pPr>
        <w:ind w:left="5400" w:hanging="360"/>
      </w:pPr>
    </w:lvl>
    <w:lvl w:ilvl="7" w:tplc="9A90099C" w:tentative="1">
      <w:start w:val="1"/>
      <w:numFmt w:val="lowerLetter"/>
      <w:lvlText w:val="%8."/>
      <w:lvlJc w:val="left"/>
      <w:pPr>
        <w:ind w:left="6120" w:hanging="360"/>
      </w:pPr>
    </w:lvl>
    <w:lvl w:ilvl="8" w:tplc="EEE4237E" w:tentative="1">
      <w:start w:val="1"/>
      <w:numFmt w:val="lowerRoman"/>
      <w:lvlText w:val="%9."/>
      <w:lvlJc w:val="right"/>
      <w:pPr>
        <w:ind w:left="6840" w:hanging="180"/>
      </w:pPr>
    </w:lvl>
  </w:abstractNum>
  <w:abstractNum w:abstractNumId="48" w15:restartNumberingAfterBreak="0">
    <w:nsid w:val="7AF82723"/>
    <w:multiLevelType w:val="hybridMultilevel"/>
    <w:tmpl w:val="9A24DA7C"/>
    <w:lvl w:ilvl="0" w:tplc="3E2A2816">
      <w:start w:val="1"/>
      <w:numFmt w:val="lowerRoman"/>
      <w:lvlText w:val="(%1)"/>
      <w:lvlJc w:val="left"/>
      <w:pPr>
        <w:ind w:left="1800" w:hanging="720"/>
      </w:pPr>
      <w:rPr>
        <w:rFonts w:hint="default"/>
      </w:rPr>
    </w:lvl>
    <w:lvl w:ilvl="1" w:tplc="4D345C7A" w:tentative="1">
      <w:start w:val="1"/>
      <w:numFmt w:val="lowerLetter"/>
      <w:lvlText w:val="%2."/>
      <w:lvlJc w:val="left"/>
      <w:pPr>
        <w:ind w:left="2160" w:hanging="360"/>
      </w:pPr>
    </w:lvl>
    <w:lvl w:ilvl="2" w:tplc="18445CE8" w:tentative="1">
      <w:start w:val="1"/>
      <w:numFmt w:val="lowerRoman"/>
      <w:lvlText w:val="%3."/>
      <w:lvlJc w:val="right"/>
      <w:pPr>
        <w:ind w:left="2880" w:hanging="180"/>
      </w:pPr>
    </w:lvl>
    <w:lvl w:ilvl="3" w:tplc="CC0C7F6E" w:tentative="1">
      <w:start w:val="1"/>
      <w:numFmt w:val="decimal"/>
      <w:lvlText w:val="%4."/>
      <w:lvlJc w:val="left"/>
      <w:pPr>
        <w:ind w:left="3600" w:hanging="360"/>
      </w:pPr>
    </w:lvl>
    <w:lvl w:ilvl="4" w:tplc="25F453B0" w:tentative="1">
      <w:start w:val="1"/>
      <w:numFmt w:val="lowerLetter"/>
      <w:lvlText w:val="%5."/>
      <w:lvlJc w:val="left"/>
      <w:pPr>
        <w:ind w:left="4320" w:hanging="360"/>
      </w:pPr>
    </w:lvl>
    <w:lvl w:ilvl="5" w:tplc="F8C4343E" w:tentative="1">
      <w:start w:val="1"/>
      <w:numFmt w:val="lowerRoman"/>
      <w:lvlText w:val="%6."/>
      <w:lvlJc w:val="right"/>
      <w:pPr>
        <w:ind w:left="5040" w:hanging="180"/>
      </w:pPr>
    </w:lvl>
    <w:lvl w:ilvl="6" w:tplc="A54E1BE4" w:tentative="1">
      <w:start w:val="1"/>
      <w:numFmt w:val="decimal"/>
      <w:lvlText w:val="%7."/>
      <w:lvlJc w:val="left"/>
      <w:pPr>
        <w:ind w:left="5760" w:hanging="360"/>
      </w:pPr>
    </w:lvl>
    <w:lvl w:ilvl="7" w:tplc="5AB682F2" w:tentative="1">
      <w:start w:val="1"/>
      <w:numFmt w:val="lowerLetter"/>
      <w:lvlText w:val="%8."/>
      <w:lvlJc w:val="left"/>
      <w:pPr>
        <w:ind w:left="6480" w:hanging="360"/>
      </w:pPr>
    </w:lvl>
    <w:lvl w:ilvl="8" w:tplc="F98E3FBC" w:tentative="1">
      <w:start w:val="1"/>
      <w:numFmt w:val="lowerRoman"/>
      <w:lvlText w:val="%9."/>
      <w:lvlJc w:val="right"/>
      <w:pPr>
        <w:ind w:left="7200" w:hanging="180"/>
      </w:pPr>
    </w:lvl>
  </w:abstractNum>
  <w:abstractNum w:abstractNumId="49" w15:restartNumberingAfterBreak="0">
    <w:nsid w:val="7AF82724"/>
    <w:multiLevelType w:val="hybridMultilevel"/>
    <w:tmpl w:val="5F5A5454"/>
    <w:lvl w:ilvl="0" w:tplc="F648B498">
      <w:start w:val="1"/>
      <w:numFmt w:val="lowerRoman"/>
      <w:lvlText w:val="(%1)"/>
      <w:lvlJc w:val="left"/>
      <w:pPr>
        <w:ind w:left="1800" w:hanging="720"/>
      </w:pPr>
      <w:rPr>
        <w:rFonts w:hint="default"/>
      </w:rPr>
    </w:lvl>
    <w:lvl w:ilvl="1" w:tplc="CE24DFB6" w:tentative="1">
      <w:start w:val="1"/>
      <w:numFmt w:val="lowerLetter"/>
      <w:lvlText w:val="%2."/>
      <w:lvlJc w:val="left"/>
      <w:pPr>
        <w:ind w:left="2160" w:hanging="360"/>
      </w:pPr>
    </w:lvl>
    <w:lvl w:ilvl="2" w:tplc="F156F60A" w:tentative="1">
      <w:start w:val="1"/>
      <w:numFmt w:val="lowerRoman"/>
      <w:lvlText w:val="%3."/>
      <w:lvlJc w:val="right"/>
      <w:pPr>
        <w:ind w:left="2880" w:hanging="180"/>
      </w:pPr>
    </w:lvl>
    <w:lvl w:ilvl="3" w:tplc="96AA6A6E" w:tentative="1">
      <w:start w:val="1"/>
      <w:numFmt w:val="decimal"/>
      <w:lvlText w:val="%4."/>
      <w:lvlJc w:val="left"/>
      <w:pPr>
        <w:ind w:left="3600" w:hanging="360"/>
      </w:pPr>
    </w:lvl>
    <w:lvl w:ilvl="4" w:tplc="710E8A24" w:tentative="1">
      <w:start w:val="1"/>
      <w:numFmt w:val="lowerLetter"/>
      <w:lvlText w:val="%5."/>
      <w:lvlJc w:val="left"/>
      <w:pPr>
        <w:ind w:left="4320" w:hanging="360"/>
      </w:pPr>
    </w:lvl>
    <w:lvl w:ilvl="5" w:tplc="256873A2" w:tentative="1">
      <w:start w:val="1"/>
      <w:numFmt w:val="lowerRoman"/>
      <w:lvlText w:val="%6."/>
      <w:lvlJc w:val="right"/>
      <w:pPr>
        <w:ind w:left="5040" w:hanging="180"/>
      </w:pPr>
    </w:lvl>
    <w:lvl w:ilvl="6" w:tplc="A40CF0AC" w:tentative="1">
      <w:start w:val="1"/>
      <w:numFmt w:val="decimal"/>
      <w:lvlText w:val="%7."/>
      <w:lvlJc w:val="left"/>
      <w:pPr>
        <w:ind w:left="5760" w:hanging="360"/>
      </w:pPr>
    </w:lvl>
    <w:lvl w:ilvl="7" w:tplc="76B21748" w:tentative="1">
      <w:start w:val="1"/>
      <w:numFmt w:val="lowerLetter"/>
      <w:lvlText w:val="%8."/>
      <w:lvlJc w:val="left"/>
      <w:pPr>
        <w:ind w:left="6480" w:hanging="360"/>
      </w:pPr>
    </w:lvl>
    <w:lvl w:ilvl="8" w:tplc="94CCBDCA" w:tentative="1">
      <w:start w:val="1"/>
      <w:numFmt w:val="lowerRoman"/>
      <w:lvlText w:val="%9."/>
      <w:lvlJc w:val="right"/>
      <w:pPr>
        <w:ind w:left="7200" w:hanging="180"/>
      </w:pPr>
    </w:lvl>
  </w:abstractNum>
  <w:abstractNum w:abstractNumId="50" w15:restartNumberingAfterBreak="0">
    <w:nsid w:val="7AF82725"/>
    <w:multiLevelType w:val="hybridMultilevel"/>
    <w:tmpl w:val="1D2218B0"/>
    <w:lvl w:ilvl="0" w:tplc="EF7C28BC">
      <w:start w:val="1"/>
      <w:numFmt w:val="lowerLetter"/>
      <w:lvlText w:val="(%1)"/>
      <w:lvlJc w:val="left"/>
      <w:pPr>
        <w:ind w:left="720" w:hanging="360"/>
      </w:pPr>
      <w:rPr>
        <w:rFonts w:hint="default"/>
      </w:rPr>
    </w:lvl>
    <w:lvl w:ilvl="1" w:tplc="2632D5A6" w:tentative="1">
      <w:start w:val="1"/>
      <w:numFmt w:val="lowerLetter"/>
      <w:lvlText w:val="%2."/>
      <w:lvlJc w:val="left"/>
      <w:pPr>
        <w:ind w:left="1440" w:hanging="360"/>
      </w:pPr>
    </w:lvl>
    <w:lvl w:ilvl="2" w:tplc="FB4406DA" w:tentative="1">
      <w:start w:val="1"/>
      <w:numFmt w:val="lowerRoman"/>
      <w:lvlText w:val="%3."/>
      <w:lvlJc w:val="right"/>
      <w:pPr>
        <w:ind w:left="2160" w:hanging="180"/>
      </w:pPr>
    </w:lvl>
    <w:lvl w:ilvl="3" w:tplc="20420CE2" w:tentative="1">
      <w:start w:val="1"/>
      <w:numFmt w:val="decimal"/>
      <w:lvlText w:val="%4."/>
      <w:lvlJc w:val="left"/>
      <w:pPr>
        <w:ind w:left="2880" w:hanging="360"/>
      </w:pPr>
    </w:lvl>
    <w:lvl w:ilvl="4" w:tplc="78F82F24" w:tentative="1">
      <w:start w:val="1"/>
      <w:numFmt w:val="lowerLetter"/>
      <w:lvlText w:val="%5."/>
      <w:lvlJc w:val="left"/>
      <w:pPr>
        <w:ind w:left="3600" w:hanging="360"/>
      </w:pPr>
    </w:lvl>
    <w:lvl w:ilvl="5" w:tplc="FF7E3FDE" w:tentative="1">
      <w:start w:val="1"/>
      <w:numFmt w:val="lowerRoman"/>
      <w:lvlText w:val="%6."/>
      <w:lvlJc w:val="right"/>
      <w:pPr>
        <w:ind w:left="4320" w:hanging="180"/>
      </w:pPr>
    </w:lvl>
    <w:lvl w:ilvl="6" w:tplc="812E36F6" w:tentative="1">
      <w:start w:val="1"/>
      <w:numFmt w:val="decimal"/>
      <w:lvlText w:val="%7."/>
      <w:lvlJc w:val="left"/>
      <w:pPr>
        <w:ind w:left="5040" w:hanging="360"/>
      </w:pPr>
    </w:lvl>
    <w:lvl w:ilvl="7" w:tplc="C8C0F018" w:tentative="1">
      <w:start w:val="1"/>
      <w:numFmt w:val="lowerLetter"/>
      <w:lvlText w:val="%8."/>
      <w:lvlJc w:val="left"/>
      <w:pPr>
        <w:ind w:left="5760" w:hanging="360"/>
      </w:pPr>
    </w:lvl>
    <w:lvl w:ilvl="8" w:tplc="7FD44BF2" w:tentative="1">
      <w:start w:val="1"/>
      <w:numFmt w:val="lowerRoman"/>
      <w:lvlText w:val="%9."/>
      <w:lvlJc w:val="right"/>
      <w:pPr>
        <w:ind w:left="6480" w:hanging="180"/>
      </w:pPr>
    </w:lvl>
  </w:abstractNum>
  <w:abstractNum w:abstractNumId="51" w15:restartNumberingAfterBreak="0">
    <w:nsid w:val="7AF82726"/>
    <w:multiLevelType w:val="hybridMultilevel"/>
    <w:tmpl w:val="20B8BF76"/>
    <w:lvl w:ilvl="0" w:tplc="C2F0FE1A">
      <w:start w:val="1"/>
      <w:numFmt w:val="lowerLetter"/>
      <w:lvlText w:val="(%1)"/>
      <w:lvlJc w:val="left"/>
      <w:pPr>
        <w:ind w:left="1080" w:hanging="720"/>
      </w:pPr>
      <w:rPr>
        <w:rFonts w:hint="default"/>
      </w:rPr>
    </w:lvl>
    <w:lvl w:ilvl="1" w:tplc="D88C2986" w:tentative="1">
      <w:start w:val="1"/>
      <w:numFmt w:val="lowerLetter"/>
      <w:lvlText w:val="%2."/>
      <w:lvlJc w:val="left"/>
      <w:pPr>
        <w:ind w:left="1440" w:hanging="360"/>
      </w:pPr>
    </w:lvl>
    <w:lvl w:ilvl="2" w:tplc="7B644F62" w:tentative="1">
      <w:start w:val="1"/>
      <w:numFmt w:val="lowerRoman"/>
      <w:lvlText w:val="%3."/>
      <w:lvlJc w:val="right"/>
      <w:pPr>
        <w:ind w:left="2160" w:hanging="180"/>
      </w:pPr>
    </w:lvl>
    <w:lvl w:ilvl="3" w:tplc="E2183012" w:tentative="1">
      <w:start w:val="1"/>
      <w:numFmt w:val="decimal"/>
      <w:lvlText w:val="%4."/>
      <w:lvlJc w:val="left"/>
      <w:pPr>
        <w:ind w:left="2880" w:hanging="360"/>
      </w:pPr>
    </w:lvl>
    <w:lvl w:ilvl="4" w:tplc="92F2B1F6" w:tentative="1">
      <w:start w:val="1"/>
      <w:numFmt w:val="lowerLetter"/>
      <w:lvlText w:val="%5."/>
      <w:lvlJc w:val="left"/>
      <w:pPr>
        <w:ind w:left="3600" w:hanging="360"/>
      </w:pPr>
    </w:lvl>
    <w:lvl w:ilvl="5" w:tplc="AB5A42F0" w:tentative="1">
      <w:start w:val="1"/>
      <w:numFmt w:val="lowerRoman"/>
      <w:lvlText w:val="%6."/>
      <w:lvlJc w:val="right"/>
      <w:pPr>
        <w:ind w:left="4320" w:hanging="180"/>
      </w:pPr>
    </w:lvl>
    <w:lvl w:ilvl="6" w:tplc="595A2DF6" w:tentative="1">
      <w:start w:val="1"/>
      <w:numFmt w:val="decimal"/>
      <w:lvlText w:val="%7."/>
      <w:lvlJc w:val="left"/>
      <w:pPr>
        <w:ind w:left="5040" w:hanging="360"/>
      </w:pPr>
    </w:lvl>
    <w:lvl w:ilvl="7" w:tplc="98AEBB50" w:tentative="1">
      <w:start w:val="1"/>
      <w:numFmt w:val="lowerLetter"/>
      <w:lvlText w:val="%8."/>
      <w:lvlJc w:val="left"/>
      <w:pPr>
        <w:ind w:left="5760" w:hanging="360"/>
      </w:pPr>
    </w:lvl>
    <w:lvl w:ilvl="8" w:tplc="A0C8B656" w:tentative="1">
      <w:start w:val="1"/>
      <w:numFmt w:val="lowerRoman"/>
      <w:lvlText w:val="%9."/>
      <w:lvlJc w:val="right"/>
      <w:pPr>
        <w:ind w:left="6480" w:hanging="180"/>
      </w:pPr>
    </w:lvl>
  </w:abstractNum>
  <w:abstractNum w:abstractNumId="52" w15:restartNumberingAfterBreak="0">
    <w:nsid w:val="7AF82727"/>
    <w:multiLevelType w:val="hybridMultilevel"/>
    <w:tmpl w:val="B49A2F50"/>
    <w:lvl w:ilvl="0" w:tplc="95A2DC92">
      <w:start w:val="2"/>
      <w:numFmt w:val="lowerLetter"/>
      <w:lvlText w:val="(%1)"/>
      <w:lvlJc w:val="left"/>
      <w:pPr>
        <w:ind w:left="720" w:hanging="360"/>
      </w:pPr>
      <w:rPr>
        <w:rFonts w:hint="default"/>
      </w:rPr>
    </w:lvl>
    <w:lvl w:ilvl="1" w:tplc="6544722C" w:tentative="1">
      <w:start w:val="1"/>
      <w:numFmt w:val="lowerLetter"/>
      <w:lvlText w:val="%2."/>
      <w:lvlJc w:val="left"/>
      <w:pPr>
        <w:ind w:left="1800" w:hanging="360"/>
      </w:pPr>
    </w:lvl>
    <w:lvl w:ilvl="2" w:tplc="77B011CE" w:tentative="1">
      <w:start w:val="1"/>
      <w:numFmt w:val="lowerRoman"/>
      <w:lvlText w:val="%3."/>
      <w:lvlJc w:val="right"/>
      <w:pPr>
        <w:ind w:left="2520" w:hanging="180"/>
      </w:pPr>
    </w:lvl>
    <w:lvl w:ilvl="3" w:tplc="77DEFAAC" w:tentative="1">
      <w:start w:val="1"/>
      <w:numFmt w:val="decimal"/>
      <w:lvlText w:val="%4."/>
      <w:lvlJc w:val="left"/>
      <w:pPr>
        <w:ind w:left="3240" w:hanging="360"/>
      </w:pPr>
    </w:lvl>
    <w:lvl w:ilvl="4" w:tplc="262CCEDA" w:tentative="1">
      <w:start w:val="1"/>
      <w:numFmt w:val="lowerLetter"/>
      <w:lvlText w:val="%5."/>
      <w:lvlJc w:val="left"/>
      <w:pPr>
        <w:ind w:left="3960" w:hanging="360"/>
      </w:pPr>
    </w:lvl>
    <w:lvl w:ilvl="5" w:tplc="3AA8A640" w:tentative="1">
      <w:start w:val="1"/>
      <w:numFmt w:val="lowerRoman"/>
      <w:lvlText w:val="%6."/>
      <w:lvlJc w:val="right"/>
      <w:pPr>
        <w:ind w:left="4680" w:hanging="180"/>
      </w:pPr>
    </w:lvl>
    <w:lvl w:ilvl="6" w:tplc="54B412A0" w:tentative="1">
      <w:start w:val="1"/>
      <w:numFmt w:val="decimal"/>
      <w:lvlText w:val="%7."/>
      <w:lvlJc w:val="left"/>
      <w:pPr>
        <w:ind w:left="5400" w:hanging="360"/>
      </w:pPr>
    </w:lvl>
    <w:lvl w:ilvl="7" w:tplc="F8D49A1A" w:tentative="1">
      <w:start w:val="1"/>
      <w:numFmt w:val="lowerLetter"/>
      <w:lvlText w:val="%8."/>
      <w:lvlJc w:val="left"/>
      <w:pPr>
        <w:ind w:left="6120" w:hanging="360"/>
      </w:pPr>
    </w:lvl>
    <w:lvl w:ilvl="8" w:tplc="4AFAED98" w:tentative="1">
      <w:start w:val="1"/>
      <w:numFmt w:val="lowerRoman"/>
      <w:lvlText w:val="%9."/>
      <w:lvlJc w:val="right"/>
      <w:pPr>
        <w:ind w:left="6840" w:hanging="180"/>
      </w:pPr>
    </w:lvl>
  </w:abstractNum>
  <w:abstractNum w:abstractNumId="53" w15:restartNumberingAfterBreak="0">
    <w:nsid w:val="7AF82728"/>
    <w:multiLevelType w:val="hybridMultilevel"/>
    <w:tmpl w:val="7466C9D0"/>
    <w:lvl w:ilvl="0" w:tplc="23D642A0">
      <w:start w:val="1"/>
      <w:numFmt w:val="lowerLetter"/>
      <w:lvlText w:val="(%1)"/>
      <w:lvlJc w:val="left"/>
      <w:pPr>
        <w:ind w:left="3240" w:hanging="360"/>
      </w:pPr>
      <w:rPr>
        <w:rFonts w:hint="default"/>
      </w:rPr>
    </w:lvl>
    <w:lvl w:ilvl="1" w:tplc="75502282" w:tentative="1">
      <w:start w:val="1"/>
      <w:numFmt w:val="lowerLetter"/>
      <w:lvlText w:val="%2."/>
      <w:lvlJc w:val="left"/>
      <w:pPr>
        <w:ind w:left="3960" w:hanging="360"/>
      </w:pPr>
    </w:lvl>
    <w:lvl w:ilvl="2" w:tplc="2EF857A6" w:tentative="1">
      <w:start w:val="1"/>
      <w:numFmt w:val="lowerRoman"/>
      <w:lvlText w:val="%3."/>
      <w:lvlJc w:val="right"/>
      <w:pPr>
        <w:ind w:left="4680" w:hanging="180"/>
      </w:pPr>
    </w:lvl>
    <w:lvl w:ilvl="3" w:tplc="ECD68170" w:tentative="1">
      <w:start w:val="1"/>
      <w:numFmt w:val="decimal"/>
      <w:lvlText w:val="%4."/>
      <w:lvlJc w:val="left"/>
      <w:pPr>
        <w:ind w:left="5400" w:hanging="360"/>
      </w:pPr>
    </w:lvl>
    <w:lvl w:ilvl="4" w:tplc="036452C2" w:tentative="1">
      <w:start w:val="1"/>
      <w:numFmt w:val="lowerLetter"/>
      <w:lvlText w:val="%5."/>
      <w:lvlJc w:val="left"/>
      <w:pPr>
        <w:ind w:left="6120" w:hanging="360"/>
      </w:pPr>
    </w:lvl>
    <w:lvl w:ilvl="5" w:tplc="2C1A56DA" w:tentative="1">
      <w:start w:val="1"/>
      <w:numFmt w:val="lowerRoman"/>
      <w:lvlText w:val="%6."/>
      <w:lvlJc w:val="right"/>
      <w:pPr>
        <w:ind w:left="6840" w:hanging="180"/>
      </w:pPr>
    </w:lvl>
    <w:lvl w:ilvl="6" w:tplc="7B8050DE" w:tentative="1">
      <w:start w:val="1"/>
      <w:numFmt w:val="decimal"/>
      <w:lvlText w:val="%7."/>
      <w:lvlJc w:val="left"/>
      <w:pPr>
        <w:ind w:left="7560" w:hanging="360"/>
      </w:pPr>
    </w:lvl>
    <w:lvl w:ilvl="7" w:tplc="BD9A3CF8" w:tentative="1">
      <w:start w:val="1"/>
      <w:numFmt w:val="lowerLetter"/>
      <w:lvlText w:val="%8."/>
      <w:lvlJc w:val="left"/>
      <w:pPr>
        <w:ind w:left="8280" w:hanging="360"/>
      </w:pPr>
    </w:lvl>
    <w:lvl w:ilvl="8" w:tplc="6B3445DA" w:tentative="1">
      <w:start w:val="1"/>
      <w:numFmt w:val="lowerRoman"/>
      <w:lvlText w:val="%9."/>
      <w:lvlJc w:val="right"/>
      <w:pPr>
        <w:ind w:left="9000" w:hanging="180"/>
      </w:pPr>
    </w:lvl>
  </w:abstractNum>
  <w:abstractNum w:abstractNumId="54" w15:restartNumberingAfterBreak="0">
    <w:nsid w:val="7AF82729"/>
    <w:multiLevelType w:val="multilevel"/>
    <w:tmpl w:val="B3041048"/>
    <w:lvl w:ilvl="0">
      <w:start w:val="1"/>
      <w:numFmt w:val="decimal"/>
      <w:lvlText w:val="%1."/>
      <w:lvlJc w:val="left"/>
      <w:pPr>
        <w:ind w:left="360" w:hanging="360"/>
      </w:pPr>
      <w:rPr>
        <w:rFonts w:hint="default"/>
      </w:rPr>
    </w:lvl>
    <w:lvl w:ilvl="1">
      <w:start w:val="2"/>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5" w15:restartNumberingAfterBreak="0">
    <w:nsid w:val="7AF8272A"/>
    <w:multiLevelType w:val="hybridMultilevel"/>
    <w:tmpl w:val="C4466576"/>
    <w:lvl w:ilvl="0" w:tplc="F254276E">
      <w:start w:val="1"/>
      <w:numFmt w:val="lowerLetter"/>
      <w:lvlText w:val="(%1)"/>
      <w:lvlJc w:val="left"/>
      <w:pPr>
        <w:ind w:left="720" w:hanging="360"/>
      </w:pPr>
      <w:rPr>
        <w:rFonts w:hint="default"/>
      </w:rPr>
    </w:lvl>
    <w:lvl w:ilvl="1" w:tplc="243C9F54" w:tentative="1">
      <w:start w:val="1"/>
      <w:numFmt w:val="lowerLetter"/>
      <w:lvlText w:val="%2."/>
      <w:lvlJc w:val="left"/>
      <w:pPr>
        <w:ind w:left="1440" w:hanging="360"/>
      </w:pPr>
    </w:lvl>
    <w:lvl w:ilvl="2" w:tplc="CF30F624" w:tentative="1">
      <w:start w:val="1"/>
      <w:numFmt w:val="lowerRoman"/>
      <w:lvlText w:val="%3."/>
      <w:lvlJc w:val="right"/>
      <w:pPr>
        <w:ind w:left="2160" w:hanging="180"/>
      </w:pPr>
    </w:lvl>
    <w:lvl w:ilvl="3" w:tplc="89449B26" w:tentative="1">
      <w:start w:val="1"/>
      <w:numFmt w:val="decimal"/>
      <w:lvlText w:val="%4."/>
      <w:lvlJc w:val="left"/>
      <w:pPr>
        <w:ind w:left="2880" w:hanging="360"/>
      </w:pPr>
    </w:lvl>
    <w:lvl w:ilvl="4" w:tplc="8982B906" w:tentative="1">
      <w:start w:val="1"/>
      <w:numFmt w:val="lowerLetter"/>
      <w:lvlText w:val="%5."/>
      <w:lvlJc w:val="left"/>
      <w:pPr>
        <w:ind w:left="3600" w:hanging="360"/>
      </w:pPr>
    </w:lvl>
    <w:lvl w:ilvl="5" w:tplc="8DCEA868" w:tentative="1">
      <w:start w:val="1"/>
      <w:numFmt w:val="lowerRoman"/>
      <w:lvlText w:val="%6."/>
      <w:lvlJc w:val="right"/>
      <w:pPr>
        <w:ind w:left="4320" w:hanging="180"/>
      </w:pPr>
    </w:lvl>
    <w:lvl w:ilvl="6" w:tplc="070CD544" w:tentative="1">
      <w:start w:val="1"/>
      <w:numFmt w:val="decimal"/>
      <w:lvlText w:val="%7."/>
      <w:lvlJc w:val="left"/>
      <w:pPr>
        <w:ind w:left="5040" w:hanging="360"/>
      </w:pPr>
    </w:lvl>
    <w:lvl w:ilvl="7" w:tplc="40F42E38" w:tentative="1">
      <w:start w:val="1"/>
      <w:numFmt w:val="lowerLetter"/>
      <w:lvlText w:val="%8."/>
      <w:lvlJc w:val="left"/>
      <w:pPr>
        <w:ind w:left="5760" w:hanging="360"/>
      </w:pPr>
    </w:lvl>
    <w:lvl w:ilvl="8" w:tplc="7DBC22D4" w:tentative="1">
      <w:start w:val="1"/>
      <w:numFmt w:val="lowerRoman"/>
      <w:lvlText w:val="%9."/>
      <w:lvlJc w:val="right"/>
      <w:pPr>
        <w:ind w:left="6480" w:hanging="180"/>
      </w:pPr>
    </w:lvl>
  </w:abstractNum>
  <w:abstractNum w:abstractNumId="56" w15:restartNumberingAfterBreak="0">
    <w:nsid w:val="7AF8272B"/>
    <w:multiLevelType w:val="hybridMultilevel"/>
    <w:tmpl w:val="B58C44E8"/>
    <w:lvl w:ilvl="0" w:tplc="AE267BFA">
      <w:start w:val="1"/>
      <w:numFmt w:val="lowerLetter"/>
      <w:lvlText w:val="(%1)"/>
      <w:lvlJc w:val="left"/>
      <w:pPr>
        <w:ind w:left="720" w:hanging="360"/>
      </w:pPr>
      <w:rPr>
        <w:rFonts w:hint="default"/>
      </w:rPr>
    </w:lvl>
    <w:lvl w:ilvl="1" w:tplc="96CA729C" w:tentative="1">
      <w:start w:val="1"/>
      <w:numFmt w:val="lowerLetter"/>
      <w:lvlText w:val="%2."/>
      <w:lvlJc w:val="left"/>
      <w:pPr>
        <w:ind w:left="1440" w:hanging="360"/>
      </w:pPr>
    </w:lvl>
    <w:lvl w:ilvl="2" w:tplc="581A3F0A" w:tentative="1">
      <w:start w:val="1"/>
      <w:numFmt w:val="lowerRoman"/>
      <w:lvlText w:val="%3."/>
      <w:lvlJc w:val="right"/>
      <w:pPr>
        <w:ind w:left="2160" w:hanging="180"/>
      </w:pPr>
    </w:lvl>
    <w:lvl w:ilvl="3" w:tplc="D8B2ABEE" w:tentative="1">
      <w:start w:val="1"/>
      <w:numFmt w:val="decimal"/>
      <w:lvlText w:val="%4."/>
      <w:lvlJc w:val="left"/>
      <w:pPr>
        <w:ind w:left="2880" w:hanging="360"/>
      </w:pPr>
    </w:lvl>
    <w:lvl w:ilvl="4" w:tplc="5ABAE9F6" w:tentative="1">
      <w:start w:val="1"/>
      <w:numFmt w:val="lowerLetter"/>
      <w:lvlText w:val="%5."/>
      <w:lvlJc w:val="left"/>
      <w:pPr>
        <w:ind w:left="3600" w:hanging="360"/>
      </w:pPr>
    </w:lvl>
    <w:lvl w:ilvl="5" w:tplc="0182574E" w:tentative="1">
      <w:start w:val="1"/>
      <w:numFmt w:val="lowerRoman"/>
      <w:lvlText w:val="%6."/>
      <w:lvlJc w:val="right"/>
      <w:pPr>
        <w:ind w:left="4320" w:hanging="180"/>
      </w:pPr>
    </w:lvl>
    <w:lvl w:ilvl="6" w:tplc="D8FCC7A8" w:tentative="1">
      <w:start w:val="1"/>
      <w:numFmt w:val="decimal"/>
      <w:lvlText w:val="%7."/>
      <w:lvlJc w:val="left"/>
      <w:pPr>
        <w:ind w:left="5040" w:hanging="360"/>
      </w:pPr>
    </w:lvl>
    <w:lvl w:ilvl="7" w:tplc="EEE8F592" w:tentative="1">
      <w:start w:val="1"/>
      <w:numFmt w:val="lowerLetter"/>
      <w:lvlText w:val="%8."/>
      <w:lvlJc w:val="left"/>
      <w:pPr>
        <w:ind w:left="5760" w:hanging="360"/>
      </w:pPr>
    </w:lvl>
    <w:lvl w:ilvl="8" w:tplc="6F8E30D4" w:tentative="1">
      <w:start w:val="1"/>
      <w:numFmt w:val="lowerRoman"/>
      <w:lvlText w:val="%9."/>
      <w:lvlJc w:val="right"/>
      <w:pPr>
        <w:ind w:left="6480" w:hanging="180"/>
      </w:pPr>
    </w:lvl>
  </w:abstractNum>
  <w:abstractNum w:abstractNumId="57" w15:restartNumberingAfterBreak="0">
    <w:nsid w:val="7AF8272C"/>
    <w:multiLevelType w:val="hybridMultilevel"/>
    <w:tmpl w:val="DF462EE6"/>
    <w:lvl w:ilvl="0" w:tplc="D63A2B92">
      <w:start w:val="1"/>
      <w:numFmt w:val="lowerLetter"/>
      <w:lvlText w:val="(%1)"/>
      <w:lvlJc w:val="left"/>
      <w:pPr>
        <w:ind w:left="720" w:hanging="360"/>
      </w:pPr>
      <w:rPr>
        <w:rFonts w:hint="default"/>
      </w:rPr>
    </w:lvl>
    <w:lvl w:ilvl="1" w:tplc="00AC0742" w:tentative="1">
      <w:start w:val="1"/>
      <w:numFmt w:val="lowerLetter"/>
      <w:lvlText w:val="%2."/>
      <w:lvlJc w:val="left"/>
      <w:pPr>
        <w:ind w:left="1440" w:hanging="360"/>
      </w:pPr>
    </w:lvl>
    <w:lvl w:ilvl="2" w:tplc="C2082648" w:tentative="1">
      <w:start w:val="1"/>
      <w:numFmt w:val="lowerRoman"/>
      <w:lvlText w:val="%3."/>
      <w:lvlJc w:val="right"/>
      <w:pPr>
        <w:ind w:left="2160" w:hanging="180"/>
      </w:pPr>
    </w:lvl>
    <w:lvl w:ilvl="3" w:tplc="EA682F50" w:tentative="1">
      <w:start w:val="1"/>
      <w:numFmt w:val="decimal"/>
      <w:lvlText w:val="%4."/>
      <w:lvlJc w:val="left"/>
      <w:pPr>
        <w:ind w:left="2880" w:hanging="360"/>
      </w:pPr>
    </w:lvl>
    <w:lvl w:ilvl="4" w:tplc="5C06D3C0" w:tentative="1">
      <w:start w:val="1"/>
      <w:numFmt w:val="lowerLetter"/>
      <w:lvlText w:val="%5."/>
      <w:lvlJc w:val="left"/>
      <w:pPr>
        <w:ind w:left="3600" w:hanging="360"/>
      </w:pPr>
    </w:lvl>
    <w:lvl w:ilvl="5" w:tplc="E28A4660" w:tentative="1">
      <w:start w:val="1"/>
      <w:numFmt w:val="lowerRoman"/>
      <w:lvlText w:val="%6."/>
      <w:lvlJc w:val="right"/>
      <w:pPr>
        <w:ind w:left="4320" w:hanging="180"/>
      </w:pPr>
    </w:lvl>
    <w:lvl w:ilvl="6" w:tplc="3ADA0500" w:tentative="1">
      <w:start w:val="1"/>
      <w:numFmt w:val="decimal"/>
      <w:lvlText w:val="%7."/>
      <w:lvlJc w:val="left"/>
      <w:pPr>
        <w:ind w:left="5040" w:hanging="360"/>
      </w:pPr>
    </w:lvl>
    <w:lvl w:ilvl="7" w:tplc="0F36E33C" w:tentative="1">
      <w:start w:val="1"/>
      <w:numFmt w:val="lowerLetter"/>
      <w:lvlText w:val="%8."/>
      <w:lvlJc w:val="left"/>
      <w:pPr>
        <w:ind w:left="5760" w:hanging="360"/>
      </w:pPr>
    </w:lvl>
    <w:lvl w:ilvl="8" w:tplc="1E38A992" w:tentative="1">
      <w:start w:val="1"/>
      <w:numFmt w:val="lowerRoman"/>
      <w:lvlText w:val="%9."/>
      <w:lvlJc w:val="right"/>
      <w:pPr>
        <w:ind w:left="6480" w:hanging="180"/>
      </w:pPr>
    </w:lvl>
  </w:abstractNum>
  <w:abstractNum w:abstractNumId="58" w15:restartNumberingAfterBreak="0">
    <w:nsid w:val="7AF8272D"/>
    <w:multiLevelType w:val="hybridMultilevel"/>
    <w:tmpl w:val="BD6418C6"/>
    <w:lvl w:ilvl="0" w:tplc="E9A4EC6E">
      <w:start w:val="1"/>
      <w:numFmt w:val="lowerLetter"/>
      <w:lvlText w:val="(%1)"/>
      <w:lvlJc w:val="left"/>
      <w:pPr>
        <w:ind w:left="720" w:hanging="360"/>
      </w:pPr>
      <w:rPr>
        <w:rFonts w:hint="default"/>
      </w:rPr>
    </w:lvl>
    <w:lvl w:ilvl="1" w:tplc="C2C6ACB6" w:tentative="1">
      <w:start w:val="1"/>
      <w:numFmt w:val="lowerLetter"/>
      <w:lvlText w:val="%2."/>
      <w:lvlJc w:val="left"/>
      <w:pPr>
        <w:ind w:left="1440" w:hanging="360"/>
      </w:pPr>
    </w:lvl>
    <w:lvl w:ilvl="2" w:tplc="5E52EFB6" w:tentative="1">
      <w:start w:val="1"/>
      <w:numFmt w:val="lowerRoman"/>
      <w:lvlText w:val="%3."/>
      <w:lvlJc w:val="right"/>
      <w:pPr>
        <w:ind w:left="2160" w:hanging="180"/>
      </w:pPr>
    </w:lvl>
    <w:lvl w:ilvl="3" w:tplc="C5B0AEAC" w:tentative="1">
      <w:start w:val="1"/>
      <w:numFmt w:val="decimal"/>
      <w:lvlText w:val="%4."/>
      <w:lvlJc w:val="left"/>
      <w:pPr>
        <w:ind w:left="2880" w:hanging="360"/>
      </w:pPr>
    </w:lvl>
    <w:lvl w:ilvl="4" w:tplc="7AFA706E" w:tentative="1">
      <w:start w:val="1"/>
      <w:numFmt w:val="lowerLetter"/>
      <w:lvlText w:val="%5."/>
      <w:lvlJc w:val="left"/>
      <w:pPr>
        <w:ind w:left="3600" w:hanging="360"/>
      </w:pPr>
    </w:lvl>
    <w:lvl w:ilvl="5" w:tplc="B75A774E" w:tentative="1">
      <w:start w:val="1"/>
      <w:numFmt w:val="lowerRoman"/>
      <w:lvlText w:val="%6."/>
      <w:lvlJc w:val="right"/>
      <w:pPr>
        <w:ind w:left="4320" w:hanging="180"/>
      </w:pPr>
    </w:lvl>
    <w:lvl w:ilvl="6" w:tplc="7926166E" w:tentative="1">
      <w:start w:val="1"/>
      <w:numFmt w:val="decimal"/>
      <w:lvlText w:val="%7."/>
      <w:lvlJc w:val="left"/>
      <w:pPr>
        <w:ind w:left="5040" w:hanging="360"/>
      </w:pPr>
    </w:lvl>
    <w:lvl w:ilvl="7" w:tplc="BEF8DB1A" w:tentative="1">
      <w:start w:val="1"/>
      <w:numFmt w:val="lowerLetter"/>
      <w:lvlText w:val="%8."/>
      <w:lvlJc w:val="left"/>
      <w:pPr>
        <w:ind w:left="5760" w:hanging="360"/>
      </w:pPr>
    </w:lvl>
    <w:lvl w:ilvl="8" w:tplc="0374C7B4" w:tentative="1">
      <w:start w:val="1"/>
      <w:numFmt w:val="lowerRoman"/>
      <w:lvlText w:val="%9."/>
      <w:lvlJc w:val="right"/>
      <w:pPr>
        <w:ind w:left="6480" w:hanging="180"/>
      </w:pPr>
    </w:lvl>
  </w:abstractNum>
  <w:abstractNum w:abstractNumId="59" w15:restartNumberingAfterBreak="0">
    <w:nsid w:val="7AF8272E"/>
    <w:multiLevelType w:val="hybridMultilevel"/>
    <w:tmpl w:val="8494B5CC"/>
    <w:lvl w:ilvl="0" w:tplc="5E74DFCC">
      <w:start w:val="1"/>
      <w:numFmt w:val="lowerRoman"/>
      <w:lvlText w:val="%1."/>
      <w:lvlJc w:val="right"/>
      <w:pPr>
        <w:ind w:left="720" w:hanging="360"/>
      </w:pPr>
    </w:lvl>
    <w:lvl w:ilvl="1" w:tplc="222425B2" w:tentative="1">
      <w:start w:val="1"/>
      <w:numFmt w:val="lowerLetter"/>
      <w:lvlText w:val="%2."/>
      <w:lvlJc w:val="left"/>
      <w:pPr>
        <w:ind w:left="1440" w:hanging="360"/>
      </w:pPr>
    </w:lvl>
    <w:lvl w:ilvl="2" w:tplc="83780A94" w:tentative="1">
      <w:start w:val="1"/>
      <w:numFmt w:val="lowerRoman"/>
      <w:lvlText w:val="%3."/>
      <w:lvlJc w:val="right"/>
      <w:pPr>
        <w:ind w:left="2160" w:hanging="180"/>
      </w:pPr>
    </w:lvl>
    <w:lvl w:ilvl="3" w:tplc="323C9AFA" w:tentative="1">
      <w:start w:val="1"/>
      <w:numFmt w:val="decimal"/>
      <w:lvlText w:val="%4."/>
      <w:lvlJc w:val="left"/>
      <w:pPr>
        <w:ind w:left="2880" w:hanging="360"/>
      </w:pPr>
    </w:lvl>
    <w:lvl w:ilvl="4" w:tplc="0D1E9862" w:tentative="1">
      <w:start w:val="1"/>
      <w:numFmt w:val="lowerLetter"/>
      <w:lvlText w:val="%5."/>
      <w:lvlJc w:val="left"/>
      <w:pPr>
        <w:ind w:left="3600" w:hanging="360"/>
      </w:pPr>
    </w:lvl>
    <w:lvl w:ilvl="5" w:tplc="86D62D54" w:tentative="1">
      <w:start w:val="1"/>
      <w:numFmt w:val="lowerRoman"/>
      <w:lvlText w:val="%6."/>
      <w:lvlJc w:val="right"/>
      <w:pPr>
        <w:ind w:left="4320" w:hanging="180"/>
      </w:pPr>
    </w:lvl>
    <w:lvl w:ilvl="6" w:tplc="3A623AFA" w:tentative="1">
      <w:start w:val="1"/>
      <w:numFmt w:val="decimal"/>
      <w:lvlText w:val="%7."/>
      <w:lvlJc w:val="left"/>
      <w:pPr>
        <w:ind w:left="5040" w:hanging="360"/>
      </w:pPr>
    </w:lvl>
    <w:lvl w:ilvl="7" w:tplc="FAAC2C6A" w:tentative="1">
      <w:start w:val="1"/>
      <w:numFmt w:val="lowerLetter"/>
      <w:lvlText w:val="%8."/>
      <w:lvlJc w:val="left"/>
      <w:pPr>
        <w:ind w:left="5760" w:hanging="360"/>
      </w:pPr>
    </w:lvl>
    <w:lvl w:ilvl="8" w:tplc="251AA2AA" w:tentative="1">
      <w:start w:val="1"/>
      <w:numFmt w:val="lowerRoman"/>
      <w:lvlText w:val="%9."/>
      <w:lvlJc w:val="right"/>
      <w:pPr>
        <w:ind w:left="6480" w:hanging="180"/>
      </w:pPr>
    </w:lvl>
  </w:abstractNum>
  <w:abstractNum w:abstractNumId="60" w15:restartNumberingAfterBreak="0">
    <w:nsid w:val="7AF8272F"/>
    <w:multiLevelType w:val="hybridMultilevel"/>
    <w:tmpl w:val="61E4F9A6"/>
    <w:lvl w:ilvl="0" w:tplc="32369D8C">
      <w:start w:val="1"/>
      <w:numFmt w:val="lowerLetter"/>
      <w:lvlText w:val="(%1)"/>
      <w:lvlJc w:val="left"/>
      <w:pPr>
        <w:ind w:left="720" w:hanging="360"/>
      </w:pPr>
      <w:rPr>
        <w:rFonts w:hint="default"/>
      </w:rPr>
    </w:lvl>
    <w:lvl w:ilvl="1" w:tplc="6C52FBFE" w:tentative="1">
      <w:start w:val="1"/>
      <w:numFmt w:val="lowerLetter"/>
      <w:lvlText w:val="%2."/>
      <w:lvlJc w:val="left"/>
      <w:pPr>
        <w:ind w:left="1440" w:hanging="360"/>
      </w:pPr>
    </w:lvl>
    <w:lvl w:ilvl="2" w:tplc="CDFA8238" w:tentative="1">
      <w:start w:val="1"/>
      <w:numFmt w:val="lowerRoman"/>
      <w:lvlText w:val="%3."/>
      <w:lvlJc w:val="right"/>
      <w:pPr>
        <w:ind w:left="2160" w:hanging="180"/>
      </w:pPr>
    </w:lvl>
    <w:lvl w:ilvl="3" w:tplc="FCA2930C" w:tentative="1">
      <w:start w:val="1"/>
      <w:numFmt w:val="decimal"/>
      <w:lvlText w:val="%4."/>
      <w:lvlJc w:val="left"/>
      <w:pPr>
        <w:ind w:left="2880" w:hanging="360"/>
      </w:pPr>
    </w:lvl>
    <w:lvl w:ilvl="4" w:tplc="985EB368" w:tentative="1">
      <w:start w:val="1"/>
      <w:numFmt w:val="lowerLetter"/>
      <w:lvlText w:val="%5."/>
      <w:lvlJc w:val="left"/>
      <w:pPr>
        <w:ind w:left="3600" w:hanging="360"/>
      </w:pPr>
    </w:lvl>
    <w:lvl w:ilvl="5" w:tplc="19EE318A" w:tentative="1">
      <w:start w:val="1"/>
      <w:numFmt w:val="lowerRoman"/>
      <w:lvlText w:val="%6."/>
      <w:lvlJc w:val="right"/>
      <w:pPr>
        <w:ind w:left="4320" w:hanging="180"/>
      </w:pPr>
    </w:lvl>
    <w:lvl w:ilvl="6" w:tplc="02B8CAF4" w:tentative="1">
      <w:start w:val="1"/>
      <w:numFmt w:val="decimal"/>
      <w:lvlText w:val="%7."/>
      <w:lvlJc w:val="left"/>
      <w:pPr>
        <w:ind w:left="5040" w:hanging="360"/>
      </w:pPr>
    </w:lvl>
    <w:lvl w:ilvl="7" w:tplc="A464FCB2" w:tentative="1">
      <w:start w:val="1"/>
      <w:numFmt w:val="lowerLetter"/>
      <w:lvlText w:val="%8."/>
      <w:lvlJc w:val="left"/>
      <w:pPr>
        <w:ind w:left="5760" w:hanging="360"/>
      </w:pPr>
    </w:lvl>
    <w:lvl w:ilvl="8" w:tplc="EA320890" w:tentative="1">
      <w:start w:val="1"/>
      <w:numFmt w:val="lowerRoman"/>
      <w:lvlText w:val="%9."/>
      <w:lvlJc w:val="right"/>
      <w:pPr>
        <w:ind w:left="6480" w:hanging="180"/>
      </w:pPr>
    </w:lvl>
  </w:abstractNum>
  <w:abstractNum w:abstractNumId="61" w15:restartNumberingAfterBreak="0">
    <w:nsid w:val="7AF82730"/>
    <w:multiLevelType w:val="hybridMultilevel"/>
    <w:tmpl w:val="74648D14"/>
    <w:lvl w:ilvl="0" w:tplc="1FAEB666">
      <w:start w:val="1"/>
      <w:numFmt w:val="lowerRoman"/>
      <w:lvlText w:val="%1."/>
      <w:lvlJc w:val="right"/>
      <w:pPr>
        <w:ind w:left="360" w:hanging="360"/>
      </w:pPr>
    </w:lvl>
    <w:lvl w:ilvl="1" w:tplc="F0D0EB5A" w:tentative="1">
      <w:start w:val="1"/>
      <w:numFmt w:val="lowerLetter"/>
      <w:lvlText w:val="%2."/>
      <w:lvlJc w:val="left"/>
      <w:pPr>
        <w:ind w:left="1080" w:hanging="360"/>
      </w:pPr>
    </w:lvl>
    <w:lvl w:ilvl="2" w:tplc="690C8EFA" w:tentative="1">
      <w:start w:val="1"/>
      <w:numFmt w:val="lowerRoman"/>
      <w:lvlText w:val="%3."/>
      <w:lvlJc w:val="right"/>
      <w:pPr>
        <w:ind w:left="1800" w:hanging="180"/>
      </w:pPr>
    </w:lvl>
    <w:lvl w:ilvl="3" w:tplc="ABEC178E" w:tentative="1">
      <w:start w:val="1"/>
      <w:numFmt w:val="decimal"/>
      <w:lvlText w:val="%4."/>
      <w:lvlJc w:val="left"/>
      <w:pPr>
        <w:ind w:left="2520" w:hanging="360"/>
      </w:pPr>
    </w:lvl>
    <w:lvl w:ilvl="4" w:tplc="DFFA0978" w:tentative="1">
      <w:start w:val="1"/>
      <w:numFmt w:val="lowerLetter"/>
      <w:lvlText w:val="%5."/>
      <w:lvlJc w:val="left"/>
      <w:pPr>
        <w:ind w:left="3240" w:hanging="360"/>
      </w:pPr>
    </w:lvl>
    <w:lvl w:ilvl="5" w:tplc="7FE2879C" w:tentative="1">
      <w:start w:val="1"/>
      <w:numFmt w:val="lowerRoman"/>
      <w:lvlText w:val="%6."/>
      <w:lvlJc w:val="right"/>
      <w:pPr>
        <w:ind w:left="3960" w:hanging="180"/>
      </w:pPr>
    </w:lvl>
    <w:lvl w:ilvl="6" w:tplc="CAB4D47C" w:tentative="1">
      <w:start w:val="1"/>
      <w:numFmt w:val="decimal"/>
      <w:lvlText w:val="%7."/>
      <w:lvlJc w:val="left"/>
      <w:pPr>
        <w:ind w:left="4680" w:hanging="360"/>
      </w:pPr>
    </w:lvl>
    <w:lvl w:ilvl="7" w:tplc="119CF07C" w:tentative="1">
      <w:start w:val="1"/>
      <w:numFmt w:val="lowerLetter"/>
      <w:lvlText w:val="%8."/>
      <w:lvlJc w:val="left"/>
      <w:pPr>
        <w:ind w:left="5400" w:hanging="360"/>
      </w:pPr>
    </w:lvl>
    <w:lvl w:ilvl="8" w:tplc="7332AE5C" w:tentative="1">
      <w:start w:val="1"/>
      <w:numFmt w:val="lowerRoman"/>
      <w:lvlText w:val="%9."/>
      <w:lvlJc w:val="right"/>
      <w:pPr>
        <w:ind w:left="6120" w:hanging="180"/>
      </w:pPr>
    </w:lvl>
  </w:abstractNum>
  <w:abstractNum w:abstractNumId="62" w15:restartNumberingAfterBreak="0">
    <w:nsid w:val="7AF82731"/>
    <w:multiLevelType w:val="multilevel"/>
    <w:tmpl w:val="8F7CFDE2"/>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3" w15:restartNumberingAfterBreak="0">
    <w:nsid w:val="7AF82732"/>
    <w:multiLevelType w:val="multilevel"/>
    <w:tmpl w:val="D6CA8E42"/>
    <w:lvl w:ilvl="0">
      <w:start w:val="9"/>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7AF82733"/>
    <w:multiLevelType w:val="hybridMultilevel"/>
    <w:tmpl w:val="28742E3C"/>
    <w:lvl w:ilvl="0" w:tplc="216EE8DA">
      <w:start w:val="1"/>
      <w:numFmt w:val="lowerLetter"/>
      <w:lvlText w:val="(%1)"/>
      <w:lvlJc w:val="left"/>
      <w:pPr>
        <w:ind w:left="720" w:hanging="360"/>
      </w:pPr>
      <w:rPr>
        <w:rFonts w:hint="default"/>
      </w:rPr>
    </w:lvl>
    <w:lvl w:ilvl="1" w:tplc="734EFE68" w:tentative="1">
      <w:start w:val="1"/>
      <w:numFmt w:val="lowerLetter"/>
      <w:lvlText w:val="%2."/>
      <w:lvlJc w:val="left"/>
      <w:pPr>
        <w:ind w:left="1440" w:hanging="360"/>
      </w:pPr>
    </w:lvl>
    <w:lvl w:ilvl="2" w:tplc="8E9200F2" w:tentative="1">
      <w:start w:val="1"/>
      <w:numFmt w:val="lowerRoman"/>
      <w:lvlText w:val="%3."/>
      <w:lvlJc w:val="right"/>
      <w:pPr>
        <w:ind w:left="2160" w:hanging="180"/>
      </w:pPr>
    </w:lvl>
    <w:lvl w:ilvl="3" w:tplc="C444F626" w:tentative="1">
      <w:start w:val="1"/>
      <w:numFmt w:val="decimal"/>
      <w:lvlText w:val="%4."/>
      <w:lvlJc w:val="left"/>
      <w:pPr>
        <w:ind w:left="2880" w:hanging="360"/>
      </w:pPr>
    </w:lvl>
    <w:lvl w:ilvl="4" w:tplc="AB705A1E" w:tentative="1">
      <w:start w:val="1"/>
      <w:numFmt w:val="lowerLetter"/>
      <w:lvlText w:val="%5."/>
      <w:lvlJc w:val="left"/>
      <w:pPr>
        <w:ind w:left="3600" w:hanging="360"/>
      </w:pPr>
    </w:lvl>
    <w:lvl w:ilvl="5" w:tplc="8B1EA082" w:tentative="1">
      <w:start w:val="1"/>
      <w:numFmt w:val="lowerRoman"/>
      <w:lvlText w:val="%6."/>
      <w:lvlJc w:val="right"/>
      <w:pPr>
        <w:ind w:left="4320" w:hanging="180"/>
      </w:pPr>
    </w:lvl>
    <w:lvl w:ilvl="6" w:tplc="32CC1E0A" w:tentative="1">
      <w:start w:val="1"/>
      <w:numFmt w:val="decimal"/>
      <w:lvlText w:val="%7."/>
      <w:lvlJc w:val="left"/>
      <w:pPr>
        <w:ind w:left="5040" w:hanging="360"/>
      </w:pPr>
    </w:lvl>
    <w:lvl w:ilvl="7" w:tplc="ADB48524" w:tentative="1">
      <w:start w:val="1"/>
      <w:numFmt w:val="lowerLetter"/>
      <w:lvlText w:val="%8."/>
      <w:lvlJc w:val="left"/>
      <w:pPr>
        <w:ind w:left="5760" w:hanging="360"/>
      </w:pPr>
    </w:lvl>
    <w:lvl w:ilvl="8" w:tplc="30CEC35C" w:tentative="1">
      <w:start w:val="1"/>
      <w:numFmt w:val="lowerRoman"/>
      <w:lvlText w:val="%9."/>
      <w:lvlJc w:val="right"/>
      <w:pPr>
        <w:ind w:left="6480" w:hanging="180"/>
      </w:pPr>
    </w:lvl>
  </w:abstractNum>
  <w:abstractNum w:abstractNumId="65" w15:restartNumberingAfterBreak="0">
    <w:nsid w:val="7AF82734"/>
    <w:multiLevelType w:val="hybridMultilevel"/>
    <w:tmpl w:val="E4040BC2"/>
    <w:lvl w:ilvl="0" w:tplc="3EA0E594">
      <w:start w:val="1"/>
      <w:numFmt w:val="decimal"/>
      <w:pStyle w:val="TOCHeading"/>
      <w:lvlText w:val="(%1)"/>
      <w:lvlJc w:val="left"/>
      <w:pPr>
        <w:ind w:left="720" w:hanging="360"/>
      </w:pPr>
      <w:rPr>
        <w:rFonts w:hint="default"/>
      </w:rPr>
    </w:lvl>
    <w:lvl w:ilvl="1" w:tplc="1C5EA2FC">
      <w:start w:val="1"/>
      <w:numFmt w:val="lowerLetter"/>
      <w:lvlText w:val="%2."/>
      <w:lvlJc w:val="left"/>
      <w:pPr>
        <w:ind w:left="1440" w:hanging="360"/>
      </w:pPr>
    </w:lvl>
    <w:lvl w:ilvl="2" w:tplc="15E8E290">
      <w:start w:val="1"/>
      <w:numFmt w:val="lowerRoman"/>
      <w:lvlText w:val="%3."/>
      <w:lvlJc w:val="right"/>
      <w:pPr>
        <w:ind w:left="2160" w:hanging="180"/>
      </w:pPr>
    </w:lvl>
    <w:lvl w:ilvl="3" w:tplc="5534445C">
      <w:start w:val="1"/>
      <w:numFmt w:val="lowerLetter"/>
      <w:lvlText w:val="(%4)"/>
      <w:lvlJc w:val="left"/>
      <w:pPr>
        <w:ind w:left="2880" w:hanging="360"/>
      </w:pPr>
      <w:rPr>
        <w:rFonts w:hint="default"/>
      </w:rPr>
    </w:lvl>
    <w:lvl w:ilvl="4" w:tplc="E0105098">
      <w:start w:val="1"/>
      <w:numFmt w:val="lowerLetter"/>
      <w:lvlText w:val="%5."/>
      <w:lvlJc w:val="left"/>
      <w:pPr>
        <w:ind w:left="3600" w:hanging="360"/>
      </w:pPr>
    </w:lvl>
    <w:lvl w:ilvl="5" w:tplc="54F00C7E">
      <w:start w:val="1"/>
      <w:numFmt w:val="lowerRoman"/>
      <w:lvlText w:val="%6."/>
      <w:lvlJc w:val="right"/>
      <w:pPr>
        <w:ind w:left="4320" w:hanging="180"/>
      </w:pPr>
    </w:lvl>
    <w:lvl w:ilvl="6" w:tplc="7C7AB2B2" w:tentative="1">
      <w:start w:val="1"/>
      <w:numFmt w:val="decimal"/>
      <w:lvlText w:val="%7."/>
      <w:lvlJc w:val="left"/>
      <w:pPr>
        <w:ind w:left="5040" w:hanging="360"/>
      </w:pPr>
    </w:lvl>
    <w:lvl w:ilvl="7" w:tplc="D0BA2854" w:tentative="1">
      <w:start w:val="1"/>
      <w:numFmt w:val="lowerLetter"/>
      <w:lvlText w:val="%8."/>
      <w:lvlJc w:val="left"/>
      <w:pPr>
        <w:ind w:left="5760" w:hanging="360"/>
      </w:pPr>
    </w:lvl>
    <w:lvl w:ilvl="8" w:tplc="7A3CD9F8" w:tentative="1">
      <w:start w:val="1"/>
      <w:numFmt w:val="lowerRoman"/>
      <w:lvlText w:val="%9."/>
      <w:lvlJc w:val="right"/>
      <w:pPr>
        <w:ind w:left="6480" w:hanging="180"/>
      </w:pPr>
    </w:lvl>
  </w:abstractNum>
  <w:abstractNum w:abstractNumId="66" w15:restartNumberingAfterBreak="0">
    <w:nsid w:val="7AF82735"/>
    <w:multiLevelType w:val="multilevel"/>
    <w:tmpl w:val="FFAAB8C2"/>
    <w:lvl w:ilvl="0">
      <w:start w:val="1"/>
      <w:numFmt w:val="decimal"/>
      <w:lvlText w:val="%1."/>
      <w:lvlJc w:val="left"/>
      <w:pPr>
        <w:ind w:left="360" w:hanging="360"/>
      </w:pPr>
      <w:rPr>
        <w:rFonts w:hint="default"/>
      </w:rPr>
    </w:lvl>
    <w:lvl w:ilvl="1">
      <w:start w:val="1"/>
      <w:numFmt w:val="decimal"/>
      <w:isLgl/>
      <w:lvlText w:val="%1.%2"/>
      <w:lvlJc w:val="left"/>
      <w:pPr>
        <w:ind w:left="990" w:hanging="360"/>
      </w:pPr>
      <w:rPr>
        <w:rFonts w:hint="default"/>
        <w:u w:val="none"/>
      </w:rPr>
    </w:lvl>
    <w:lvl w:ilvl="2">
      <w:start w:val="1"/>
      <w:numFmt w:val="decimal"/>
      <w:isLgl/>
      <w:lvlText w:val="%1.%2.%3"/>
      <w:lvlJc w:val="left"/>
      <w:pPr>
        <w:ind w:left="720" w:hanging="720"/>
      </w:pPr>
      <w:rPr>
        <w:rFonts w:hint="default"/>
        <w:u w:val="none"/>
      </w:rPr>
    </w:lvl>
    <w:lvl w:ilvl="3">
      <w:start w:val="1"/>
      <w:numFmt w:val="lowerLetter"/>
      <w:isLgl/>
      <w:lvlText w:val="(%4)"/>
      <w:lvlJc w:val="left"/>
      <w:pPr>
        <w:ind w:left="720" w:hanging="720"/>
      </w:pPr>
      <w:rPr>
        <w:rFonts w:ascii="Times New Roman" w:eastAsia="Times New Roman" w:hAnsi="Times New Roman" w:cs="Times New Roman"/>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440" w:hanging="1440"/>
      </w:pPr>
      <w:rPr>
        <w:rFonts w:hint="default"/>
        <w:u w:val="none"/>
      </w:rPr>
    </w:lvl>
  </w:abstractNum>
  <w:abstractNum w:abstractNumId="67" w15:restartNumberingAfterBreak="0">
    <w:nsid w:val="7AF82736"/>
    <w:multiLevelType w:val="hybridMultilevel"/>
    <w:tmpl w:val="4E826B6E"/>
    <w:lvl w:ilvl="0" w:tplc="862E3C98">
      <w:start w:val="1"/>
      <w:numFmt w:val="lowerLetter"/>
      <w:lvlText w:val="(%1)"/>
      <w:lvlJc w:val="left"/>
      <w:pPr>
        <w:ind w:left="720" w:hanging="360"/>
      </w:pPr>
      <w:rPr>
        <w:rFonts w:hint="default"/>
      </w:rPr>
    </w:lvl>
    <w:lvl w:ilvl="1" w:tplc="DED0716E">
      <w:start w:val="1"/>
      <w:numFmt w:val="lowerLetter"/>
      <w:lvlText w:val="%2."/>
      <w:lvlJc w:val="left"/>
      <w:pPr>
        <w:ind w:left="1440" w:hanging="360"/>
      </w:pPr>
    </w:lvl>
    <w:lvl w:ilvl="2" w:tplc="16F0470A" w:tentative="1">
      <w:start w:val="1"/>
      <w:numFmt w:val="lowerRoman"/>
      <w:lvlText w:val="%3."/>
      <w:lvlJc w:val="right"/>
      <w:pPr>
        <w:ind w:left="2160" w:hanging="180"/>
      </w:pPr>
    </w:lvl>
    <w:lvl w:ilvl="3" w:tplc="B9C07B40" w:tentative="1">
      <w:start w:val="1"/>
      <w:numFmt w:val="decimal"/>
      <w:lvlText w:val="%4."/>
      <w:lvlJc w:val="left"/>
      <w:pPr>
        <w:ind w:left="2880" w:hanging="360"/>
      </w:pPr>
    </w:lvl>
    <w:lvl w:ilvl="4" w:tplc="D2AEEAF2" w:tentative="1">
      <w:start w:val="1"/>
      <w:numFmt w:val="lowerLetter"/>
      <w:lvlText w:val="%5."/>
      <w:lvlJc w:val="left"/>
      <w:pPr>
        <w:ind w:left="3600" w:hanging="360"/>
      </w:pPr>
    </w:lvl>
    <w:lvl w:ilvl="5" w:tplc="FA1213D6" w:tentative="1">
      <w:start w:val="1"/>
      <w:numFmt w:val="lowerRoman"/>
      <w:lvlText w:val="%6."/>
      <w:lvlJc w:val="right"/>
      <w:pPr>
        <w:ind w:left="4320" w:hanging="180"/>
      </w:pPr>
    </w:lvl>
    <w:lvl w:ilvl="6" w:tplc="6268C6E6" w:tentative="1">
      <w:start w:val="1"/>
      <w:numFmt w:val="decimal"/>
      <w:lvlText w:val="%7."/>
      <w:lvlJc w:val="left"/>
      <w:pPr>
        <w:ind w:left="5040" w:hanging="360"/>
      </w:pPr>
    </w:lvl>
    <w:lvl w:ilvl="7" w:tplc="DDBAC598" w:tentative="1">
      <w:start w:val="1"/>
      <w:numFmt w:val="lowerLetter"/>
      <w:lvlText w:val="%8."/>
      <w:lvlJc w:val="left"/>
      <w:pPr>
        <w:ind w:left="5760" w:hanging="360"/>
      </w:pPr>
    </w:lvl>
    <w:lvl w:ilvl="8" w:tplc="F27059D0" w:tentative="1">
      <w:start w:val="1"/>
      <w:numFmt w:val="lowerRoman"/>
      <w:lvlText w:val="%9."/>
      <w:lvlJc w:val="right"/>
      <w:pPr>
        <w:ind w:left="6480" w:hanging="180"/>
      </w:pPr>
    </w:lvl>
  </w:abstractNum>
  <w:abstractNum w:abstractNumId="68" w15:restartNumberingAfterBreak="0">
    <w:nsid w:val="7AF82737"/>
    <w:multiLevelType w:val="hybridMultilevel"/>
    <w:tmpl w:val="FE209F90"/>
    <w:lvl w:ilvl="0" w:tplc="0846CD0C">
      <w:start w:val="1"/>
      <w:numFmt w:val="lowerLetter"/>
      <w:lvlText w:val="(%1)"/>
      <w:lvlJc w:val="left"/>
      <w:pPr>
        <w:ind w:left="720" w:hanging="360"/>
      </w:pPr>
      <w:rPr>
        <w:rFonts w:ascii="Times New Roman" w:eastAsia="Times New Roman" w:hAnsi="Times New Roman" w:cs="Times New Roman"/>
      </w:rPr>
    </w:lvl>
    <w:lvl w:ilvl="1" w:tplc="C730331C">
      <w:start w:val="1"/>
      <w:numFmt w:val="bullet"/>
      <w:lvlText w:val="o"/>
      <w:lvlJc w:val="left"/>
      <w:pPr>
        <w:ind w:left="1440" w:hanging="360"/>
      </w:pPr>
      <w:rPr>
        <w:rFonts w:ascii="Courier New" w:hAnsi="Courier New" w:cs="Courier New" w:hint="default"/>
      </w:rPr>
    </w:lvl>
    <w:lvl w:ilvl="2" w:tplc="342A773E">
      <w:start w:val="1"/>
      <w:numFmt w:val="lowerLetter"/>
      <w:lvlText w:val="(%3)"/>
      <w:lvlJc w:val="left"/>
      <w:pPr>
        <w:ind w:left="2160" w:hanging="360"/>
      </w:pPr>
      <w:rPr>
        <w:rFonts w:ascii="Times New Roman" w:eastAsia="Times New Roman" w:hAnsi="Times New Roman" w:cs="Times New Roman"/>
      </w:rPr>
    </w:lvl>
    <w:lvl w:ilvl="3" w:tplc="25C8F008">
      <w:start w:val="1"/>
      <w:numFmt w:val="lowerLetter"/>
      <w:lvlText w:val="(%4)"/>
      <w:lvlJc w:val="left"/>
      <w:pPr>
        <w:ind w:left="2880" w:hanging="360"/>
      </w:pPr>
      <w:rPr>
        <w:rFonts w:ascii="Times New Roman" w:eastAsia="Times New Roman" w:hAnsi="Times New Roman" w:cs="Times New Roman"/>
      </w:rPr>
    </w:lvl>
    <w:lvl w:ilvl="4" w:tplc="1DEE87EC">
      <w:start w:val="1"/>
      <w:numFmt w:val="bullet"/>
      <w:lvlText w:val="o"/>
      <w:lvlJc w:val="left"/>
      <w:pPr>
        <w:ind w:left="3600" w:hanging="360"/>
      </w:pPr>
      <w:rPr>
        <w:rFonts w:ascii="Courier New" w:hAnsi="Courier New" w:cs="Courier New" w:hint="default"/>
      </w:rPr>
    </w:lvl>
    <w:lvl w:ilvl="5" w:tplc="0616B5A4">
      <w:start w:val="1"/>
      <w:numFmt w:val="bullet"/>
      <w:lvlText w:val=""/>
      <w:lvlJc w:val="left"/>
      <w:pPr>
        <w:ind w:left="4320" w:hanging="360"/>
      </w:pPr>
      <w:rPr>
        <w:rFonts w:ascii="Wingdings" w:hAnsi="Wingdings" w:hint="default"/>
      </w:rPr>
    </w:lvl>
    <w:lvl w:ilvl="6" w:tplc="F2ECF598">
      <w:start w:val="1"/>
      <w:numFmt w:val="decimal"/>
      <w:lvlText w:val="%7."/>
      <w:lvlJc w:val="left"/>
      <w:pPr>
        <w:ind w:left="5040" w:hanging="360"/>
      </w:pPr>
      <w:rPr>
        <w:rFonts w:hint="default"/>
      </w:rPr>
    </w:lvl>
    <w:lvl w:ilvl="7" w:tplc="6BE218EA" w:tentative="1">
      <w:start w:val="1"/>
      <w:numFmt w:val="bullet"/>
      <w:lvlText w:val="o"/>
      <w:lvlJc w:val="left"/>
      <w:pPr>
        <w:ind w:left="5760" w:hanging="360"/>
      </w:pPr>
      <w:rPr>
        <w:rFonts w:ascii="Courier New" w:hAnsi="Courier New" w:cs="Courier New" w:hint="default"/>
      </w:rPr>
    </w:lvl>
    <w:lvl w:ilvl="8" w:tplc="1E4A8228" w:tentative="1">
      <w:start w:val="1"/>
      <w:numFmt w:val="bullet"/>
      <w:lvlText w:val=""/>
      <w:lvlJc w:val="left"/>
      <w:pPr>
        <w:ind w:left="6480" w:hanging="360"/>
      </w:pPr>
      <w:rPr>
        <w:rFonts w:ascii="Wingdings" w:hAnsi="Wingdings" w:hint="default"/>
      </w:rPr>
    </w:lvl>
  </w:abstractNum>
  <w:abstractNum w:abstractNumId="69" w15:restartNumberingAfterBreak="0">
    <w:nsid w:val="7AF82738"/>
    <w:multiLevelType w:val="hybridMultilevel"/>
    <w:tmpl w:val="BA0CD2B6"/>
    <w:lvl w:ilvl="0" w:tplc="D472CCF8">
      <w:start w:val="1"/>
      <w:numFmt w:val="lowerLetter"/>
      <w:lvlText w:val="(%1)"/>
      <w:lvlJc w:val="left"/>
      <w:pPr>
        <w:ind w:left="1440" w:hanging="360"/>
      </w:pPr>
      <w:rPr>
        <w:rFonts w:hint="default"/>
      </w:rPr>
    </w:lvl>
    <w:lvl w:ilvl="1" w:tplc="F028E8B0" w:tentative="1">
      <w:start w:val="1"/>
      <w:numFmt w:val="lowerLetter"/>
      <w:lvlText w:val="%2."/>
      <w:lvlJc w:val="left"/>
      <w:pPr>
        <w:ind w:left="2160" w:hanging="360"/>
      </w:pPr>
    </w:lvl>
    <w:lvl w:ilvl="2" w:tplc="3006C758" w:tentative="1">
      <w:start w:val="1"/>
      <w:numFmt w:val="lowerRoman"/>
      <w:lvlText w:val="%3."/>
      <w:lvlJc w:val="right"/>
      <w:pPr>
        <w:ind w:left="2880" w:hanging="180"/>
      </w:pPr>
    </w:lvl>
    <w:lvl w:ilvl="3" w:tplc="32B0F39E" w:tentative="1">
      <w:start w:val="1"/>
      <w:numFmt w:val="decimal"/>
      <w:lvlText w:val="%4."/>
      <w:lvlJc w:val="left"/>
      <w:pPr>
        <w:ind w:left="3600" w:hanging="360"/>
      </w:pPr>
    </w:lvl>
    <w:lvl w:ilvl="4" w:tplc="A46A00F0" w:tentative="1">
      <w:start w:val="1"/>
      <w:numFmt w:val="lowerLetter"/>
      <w:lvlText w:val="%5."/>
      <w:lvlJc w:val="left"/>
      <w:pPr>
        <w:ind w:left="4320" w:hanging="360"/>
      </w:pPr>
    </w:lvl>
    <w:lvl w:ilvl="5" w:tplc="4E94DDF6" w:tentative="1">
      <w:start w:val="1"/>
      <w:numFmt w:val="lowerRoman"/>
      <w:lvlText w:val="%6."/>
      <w:lvlJc w:val="right"/>
      <w:pPr>
        <w:ind w:left="5040" w:hanging="180"/>
      </w:pPr>
    </w:lvl>
    <w:lvl w:ilvl="6" w:tplc="A61A9BA4" w:tentative="1">
      <w:start w:val="1"/>
      <w:numFmt w:val="decimal"/>
      <w:lvlText w:val="%7."/>
      <w:lvlJc w:val="left"/>
      <w:pPr>
        <w:ind w:left="5760" w:hanging="360"/>
      </w:pPr>
    </w:lvl>
    <w:lvl w:ilvl="7" w:tplc="4BE8566A" w:tentative="1">
      <w:start w:val="1"/>
      <w:numFmt w:val="lowerLetter"/>
      <w:lvlText w:val="%8."/>
      <w:lvlJc w:val="left"/>
      <w:pPr>
        <w:ind w:left="6480" w:hanging="360"/>
      </w:pPr>
    </w:lvl>
    <w:lvl w:ilvl="8" w:tplc="B53A1650" w:tentative="1">
      <w:start w:val="1"/>
      <w:numFmt w:val="lowerRoman"/>
      <w:lvlText w:val="%9."/>
      <w:lvlJc w:val="right"/>
      <w:pPr>
        <w:ind w:left="7200" w:hanging="180"/>
      </w:pPr>
    </w:lvl>
  </w:abstractNum>
  <w:abstractNum w:abstractNumId="70" w15:restartNumberingAfterBreak="0">
    <w:nsid w:val="7AF82739"/>
    <w:multiLevelType w:val="hybridMultilevel"/>
    <w:tmpl w:val="C832D04E"/>
    <w:lvl w:ilvl="0" w:tplc="D326D5CE">
      <w:start w:val="1"/>
      <w:numFmt w:val="lowerLetter"/>
      <w:lvlText w:val="(%1)"/>
      <w:lvlJc w:val="left"/>
      <w:pPr>
        <w:ind w:left="720" w:hanging="360"/>
      </w:pPr>
      <w:rPr>
        <w:rFonts w:hint="default"/>
      </w:rPr>
    </w:lvl>
    <w:lvl w:ilvl="1" w:tplc="E924BBFA" w:tentative="1">
      <w:start w:val="1"/>
      <w:numFmt w:val="lowerLetter"/>
      <w:lvlText w:val="%2."/>
      <w:lvlJc w:val="left"/>
      <w:pPr>
        <w:ind w:left="1440" w:hanging="360"/>
      </w:pPr>
    </w:lvl>
    <w:lvl w:ilvl="2" w:tplc="E30017EC" w:tentative="1">
      <w:start w:val="1"/>
      <w:numFmt w:val="lowerRoman"/>
      <w:lvlText w:val="%3."/>
      <w:lvlJc w:val="right"/>
      <w:pPr>
        <w:ind w:left="2160" w:hanging="180"/>
      </w:pPr>
    </w:lvl>
    <w:lvl w:ilvl="3" w:tplc="F6D86780" w:tentative="1">
      <w:start w:val="1"/>
      <w:numFmt w:val="decimal"/>
      <w:lvlText w:val="%4."/>
      <w:lvlJc w:val="left"/>
      <w:pPr>
        <w:ind w:left="2880" w:hanging="360"/>
      </w:pPr>
    </w:lvl>
    <w:lvl w:ilvl="4" w:tplc="363028BC" w:tentative="1">
      <w:start w:val="1"/>
      <w:numFmt w:val="lowerLetter"/>
      <w:lvlText w:val="%5."/>
      <w:lvlJc w:val="left"/>
      <w:pPr>
        <w:ind w:left="3600" w:hanging="360"/>
      </w:pPr>
    </w:lvl>
    <w:lvl w:ilvl="5" w:tplc="25FA3412" w:tentative="1">
      <w:start w:val="1"/>
      <w:numFmt w:val="lowerRoman"/>
      <w:lvlText w:val="%6."/>
      <w:lvlJc w:val="right"/>
      <w:pPr>
        <w:ind w:left="4320" w:hanging="180"/>
      </w:pPr>
    </w:lvl>
    <w:lvl w:ilvl="6" w:tplc="ED30D1C4" w:tentative="1">
      <w:start w:val="1"/>
      <w:numFmt w:val="decimal"/>
      <w:lvlText w:val="%7."/>
      <w:lvlJc w:val="left"/>
      <w:pPr>
        <w:ind w:left="5040" w:hanging="360"/>
      </w:pPr>
    </w:lvl>
    <w:lvl w:ilvl="7" w:tplc="0B8EA152" w:tentative="1">
      <w:start w:val="1"/>
      <w:numFmt w:val="lowerLetter"/>
      <w:lvlText w:val="%8."/>
      <w:lvlJc w:val="left"/>
      <w:pPr>
        <w:ind w:left="5760" w:hanging="360"/>
      </w:pPr>
    </w:lvl>
    <w:lvl w:ilvl="8" w:tplc="703286F0" w:tentative="1">
      <w:start w:val="1"/>
      <w:numFmt w:val="lowerRoman"/>
      <w:lvlText w:val="%9."/>
      <w:lvlJc w:val="right"/>
      <w:pPr>
        <w:ind w:left="6480" w:hanging="180"/>
      </w:pPr>
    </w:lvl>
  </w:abstractNum>
  <w:abstractNum w:abstractNumId="71" w15:restartNumberingAfterBreak="0">
    <w:nsid w:val="7AF8273A"/>
    <w:multiLevelType w:val="hybridMultilevel"/>
    <w:tmpl w:val="E0024404"/>
    <w:lvl w:ilvl="0" w:tplc="E2E61008">
      <w:start w:val="1"/>
      <w:numFmt w:val="lowerRoman"/>
      <w:lvlText w:val="%1."/>
      <w:lvlJc w:val="right"/>
      <w:pPr>
        <w:ind w:left="2160" w:hanging="360"/>
      </w:pPr>
    </w:lvl>
    <w:lvl w:ilvl="1" w:tplc="6316BFB8" w:tentative="1">
      <w:start w:val="1"/>
      <w:numFmt w:val="lowerLetter"/>
      <w:lvlText w:val="%2."/>
      <w:lvlJc w:val="left"/>
      <w:pPr>
        <w:ind w:left="2880" w:hanging="360"/>
      </w:pPr>
    </w:lvl>
    <w:lvl w:ilvl="2" w:tplc="6A56DB86" w:tentative="1">
      <w:start w:val="1"/>
      <w:numFmt w:val="lowerRoman"/>
      <w:lvlText w:val="%3."/>
      <w:lvlJc w:val="right"/>
      <w:pPr>
        <w:ind w:left="3600" w:hanging="180"/>
      </w:pPr>
    </w:lvl>
    <w:lvl w:ilvl="3" w:tplc="2FBCC252" w:tentative="1">
      <w:start w:val="1"/>
      <w:numFmt w:val="decimal"/>
      <w:lvlText w:val="%4."/>
      <w:lvlJc w:val="left"/>
      <w:pPr>
        <w:ind w:left="4320" w:hanging="360"/>
      </w:pPr>
    </w:lvl>
    <w:lvl w:ilvl="4" w:tplc="453ECC86" w:tentative="1">
      <w:start w:val="1"/>
      <w:numFmt w:val="lowerLetter"/>
      <w:lvlText w:val="%5."/>
      <w:lvlJc w:val="left"/>
      <w:pPr>
        <w:ind w:left="5040" w:hanging="360"/>
      </w:pPr>
    </w:lvl>
    <w:lvl w:ilvl="5" w:tplc="E8465560" w:tentative="1">
      <w:start w:val="1"/>
      <w:numFmt w:val="lowerRoman"/>
      <w:lvlText w:val="%6."/>
      <w:lvlJc w:val="right"/>
      <w:pPr>
        <w:ind w:left="5760" w:hanging="180"/>
      </w:pPr>
    </w:lvl>
    <w:lvl w:ilvl="6" w:tplc="A79219B2" w:tentative="1">
      <w:start w:val="1"/>
      <w:numFmt w:val="decimal"/>
      <w:lvlText w:val="%7."/>
      <w:lvlJc w:val="left"/>
      <w:pPr>
        <w:ind w:left="6480" w:hanging="360"/>
      </w:pPr>
    </w:lvl>
    <w:lvl w:ilvl="7" w:tplc="301E5DD2" w:tentative="1">
      <w:start w:val="1"/>
      <w:numFmt w:val="lowerLetter"/>
      <w:lvlText w:val="%8."/>
      <w:lvlJc w:val="left"/>
      <w:pPr>
        <w:ind w:left="7200" w:hanging="360"/>
      </w:pPr>
    </w:lvl>
    <w:lvl w:ilvl="8" w:tplc="9C3E78F2" w:tentative="1">
      <w:start w:val="1"/>
      <w:numFmt w:val="lowerRoman"/>
      <w:lvlText w:val="%9."/>
      <w:lvlJc w:val="right"/>
      <w:pPr>
        <w:ind w:left="7920" w:hanging="180"/>
      </w:pPr>
    </w:lvl>
  </w:abstractNum>
  <w:abstractNum w:abstractNumId="72" w15:restartNumberingAfterBreak="0">
    <w:nsid w:val="7AF8273B"/>
    <w:multiLevelType w:val="hybridMultilevel"/>
    <w:tmpl w:val="880828EC"/>
    <w:lvl w:ilvl="0" w:tplc="DF845D00">
      <w:start w:val="1"/>
      <w:numFmt w:val="lowerRoman"/>
      <w:lvlText w:val="%1."/>
      <w:lvlJc w:val="right"/>
      <w:pPr>
        <w:ind w:left="2160" w:hanging="360"/>
      </w:pPr>
    </w:lvl>
    <w:lvl w:ilvl="1" w:tplc="2CD2F4E0" w:tentative="1">
      <w:start w:val="1"/>
      <w:numFmt w:val="lowerLetter"/>
      <w:lvlText w:val="%2."/>
      <w:lvlJc w:val="left"/>
      <w:pPr>
        <w:ind w:left="2880" w:hanging="360"/>
      </w:pPr>
    </w:lvl>
    <w:lvl w:ilvl="2" w:tplc="FE328432" w:tentative="1">
      <w:start w:val="1"/>
      <w:numFmt w:val="lowerRoman"/>
      <w:lvlText w:val="%3."/>
      <w:lvlJc w:val="right"/>
      <w:pPr>
        <w:ind w:left="3600" w:hanging="180"/>
      </w:pPr>
    </w:lvl>
    <w:lvl w:ilvl="3" w:tplc="D3DC1CC4" w:tentative="1">
      <w:start w:val="1"/>
      <w:numFmt w:val="decimal"/>
      <w:lvlText w:val="%4."/>
      <w:lvlJc w:val="left"/>
      <w:pPr>
        <w:ind w:left="4320" w:hanging="360"/>
      </w:pPr>
    </w:lvl>
    <w:lvl w:ilvl="4" w:tplc="D0445D50" w:tentative="1">
      <w:start w:val="1"/>
      <w:numFmt w:val="lowerLetter"/>
      <w:lvlText w:val="%5."/>
      <w:lvlJc w:val="left"/>
      <w:pPr>
        <w:ind w:left="5040" w:hanging="360"/>
      </w:pPr>
    </w:lvl>
    <w:lvl w:ilvl="5" w:tplc="4ADC446A" w:tentative="1">
      <w:start w:val="1"/>
      <w:numFmt w:val="lowerRoman"/>
      <w:lvlText w:val="%6."/>
      <w:lvlJc w:val="right"/>
      <w:pPr>
        <w:ind w:left="5760" w:hanging="180"/>
      </w:pPr>
    </w:lvl>
    <w:lvl w:ilvl="6" w:tplc="2B3CEC90" w:tentative="1">
      <w:start w:val="1"/>
      <w:numFmt w:val="decimal"/>
      <w:lvlText w:val="%7."/>
      <w:lvlJc w:val="left"/>
      <w:pPr>
        <w:ind w:left="6480" w:hanging="360"/>
      </w:pPr>
    </w:lvl>
    <w:lvl w:ilvl="7" w:tplc="E89EA8DA" w:tentative="1">
      <w:start w:val="1"/>
      <w:numFmt w:val="lowerLetter"/>
      <w:lvlText w:val="%8."/>
      <w:lvlJc w:val="left"/>
      <w:pPr>
        <w:ind w:left="7200" w:hanging="360"/>
      </w:pPr>
    </w:lvl>
    <w:lvl w:ilvl="8" w:tplc="4BA8CCC0" w:tentative="1">
      <w:start w:val="1"/>
      <w:numFmt w:val="lowerRoman"/>
      <w:lvlText w:val="%9."/>
      <w:lvlJc w:val="right"/>
      <w:pPr>
        <w:ind w:left="7920" w:hanging="180"/>
      </w:pPr>
    </w:lvl>
  </w:abstractNum>
  <w:abstractNum w:abstractNumId="73" w15:restartNumberingAfterBreak="0">
    <w:nsid w:val="7AF8273C"/>
    <w:multiLevelType w:val="hybridMultilevel"/>
    <w:tmpl w:val="370E907A"/>
    <w:lvl w:ilvl="0" w:tplc="0CA2DD52">
      <w:start w:val="1"/>
      <w:numFmt w:val="lowerLetter"/>
      <w:lvlText w:val="(%1)"/>
      <w:lvlJc w:val="left"/>
      <w:pPr>
        <w:ind w:left="720" w:hanging="360"/>
      </w:pPr>
      <w:rPr>
        <w:rFonts w:ascii="Times New Roman" w:hAnsi="Times New Roman" w:hint="default"/>
      </w:rPr>
    </w:lvl>
    <w:lvl w:ilvl="1" w:tplc="56FECE00" w:tentative="1">
      <w:start w:val="1"/>
      <w:numFmt w:val="lowerLetter"/>
      <w:lvlText w:val="%2."/>
      <w:lvlJc w:val="left"/>
      <w:pPr>
        <w:ind w:left="1440" w:hanging="360"/>
      </w:pPr>
    </w:lvl>
    <w:lvl w:ilvl="2" w:tplc="71FC3028">
      <w:start w:val="1"/>
      <w:numFmt w:val="lowerRoman"/>
      <w:lvlText w:val="%3."/>
      <w:lvlJc w:val="right"/>
      <w:pPr>
        <w:ind w:left="2160" w:hanging="180"/>
      </w:pPr>
    </w:lvl>
    <w:lvl w:ilvl="3" w:tplc="D2989CEA" w:tentative="1">
      <w:start w:val="1"/>
      <w:numFmt w:val="decimal"/>
      <w:lvlText w:val="%4."/>
      <w:lvlJc w:val="left"/>
      <w:pPr>
        <w:ind w:left="2880" w:hanging="360"/>
      </w:pPr>
    </w:lvl>
    <w:lvl w:ilvl="4" w:tplc="4246C6A2" w:tentative="1">
      <w:start w:val="1"/>
      <w:numFmt w:val="lowerLetter"/>
      <w:lvlText w:val="%5."/>
      <w:lvlJc w:val="left"/>
      <w:pPr>
        <w:ind w:left="3600" w:hanging="360"/>
      </w:pPr>
    </w:lvl>
    <w:lvl w:ilvl="5" w:tplc="EA7E8308" w:tentative="1">
      <w:start w:val="1"/>
      <w:numFmt w:val="lowerRoman"/>
      <w:lvlText w:val="%6."/>
      <w:lvlJc w:val="right"/>
      <w:pPr>
        <w:ind w:left="4320" w:hanging="180"/>
      </w:pPr>
    </w:lvl>
    <w:lvl w:ilvl="6" w:tplc="5FCEC2FC" w:tentative="1">
      <w:start w:val="1"/>
      <w:numFmt w:val="decimal"/>
      <w:lvlText w:val="%7."/>
      <w:lvlJc w:val="left"/>
      <w:pPr>
        <w:ind w:left="5040" w:hanging="360"/>
      </w:pPr>
    </w:lvl>
    <w:lvl w:ilvl="7" w:tplc="BF96509C" w:tentative="1">
      <w:start w:val="1"/>
      <w:numFmt w:val="lowerLetter"/>
      <w:lvlText w:val="%8."/>
      <w:lvlJc w:val="left"/>
      <w:pPr>
        <w:ind w:left="5760" w:hanging="360"/>
      </w:pPr>
    </w:lvl>
    <w:lvl w:ilvl="8" w:tplc="E55A34DC" w:tentative="1">
      <w:start w:val="1"/>
      <w:numFmt w:val="lowerRoman"/>
      <w:lvlText w:val="%9."/>
      <w:lvlJc w:val="right"/>
      <w:pPr>
        <w:ind w:left="6480" w:hanging="180"/>
      </w:pPr>
    </w:lvl>
  </w:abstractNum>
  <w:abstractNum w:abstractNumId="74" w15:restartNumberingAfterBreak="0">
    <w:nsid w:val="7AF8273D"/>
    <w:multiLevelType w:val="hybridMultilevel"/>
    <w:tmpl w:val="370E907A"/>
    <w:lvl w:ilvl="0" w:tplc="A6C681CE">
      <w:start w:val="1"/>
      <w:numFmt w:val="lowerLetter"/>
      <w:lvlText w:val="(%1)"/>
      <w:lvlJc w:val="left"/>
      <w:pPr>
        <w:ind w:left="720" w:hanging="360"/>
      </w:pPr>
      <w:rPr>
        <w:rFonts w:ascii="Times New Roman" w:hAnsi="Times New Roman" w:hint="default"/>
      </w:rPr>
    </w:lvl>
    <w:lvl w:ilvl="1" w:tplc="35DCAF9C" w:tentative="1">
      <w:start w:val="1"/>
      <w:numFmt w:val="lowerLetter"/>
      <w:lvlText w:val="%2."/>
      <w:lvlJc w:val="left"/>
      <w:pPr>
        <w:ind w:left="1440" w:hanging="360"/>
      </w:pPr>
    </w:lvl>
    <w:lvl w:ilvl="2" w:tplc="61E63AFA">
      <w:start w:val="1"/>
      <w:numFmt w:val="lowerRoman"/>
      <w:lvlText w:val="%3."/>
      <w:lvlJc w:val="right"/>
      <w:pPr>
        <w:ind w:left="2160" w:hanging="180"/>
      </w:pPr>
    </w:lvl>
    <w:lvl w:ilvl="3" w:tplc="DC1E00C2" w:tentative="1">
      <w:start w:val="1"/>
      <w:numFmt w:val="decimal"/>
      <w:lvlText w:val="%4."/>
      <w:lvlJc w:val="left"/>
      <w:pPr>
        <w:ind w:left="2880" w:hanging="360"/>
      </w:pPr>
    </w:lvl>
    <w:lvl w:ilvl="4" w:tplc="5EC4E884" w:tentative="1">
      <w:start w:val="1"/>
      <w:numFmt w:val="lowerLetter"/>
      <w:lvlText w:val="%5."/>
      <w:lvlJc w:val="left"/>
      <w:pPr>
        <w:ind w:left="3600" w:hanging="360"/>
      </w:pPr>
    </w:lvl>
    <w:lvl w:ilvl="5" w:tplc="A768D83E" w:tentative="1">
      <w:start w:val="1"/>
      <w:numFmt w:val="lowerRoman"/>
      <w:lvlText w:val="%6."/>
      <w:lvlJc w:val="right"/>
      <w:pPr>
        <w:ind w:left="4320" w:hanging="180"/>
      </w:pPr>
    </w:lvl>
    <w:lvl w:ilvl="6" w:tplc="48D0E620" w:tentative="1">
      <w:start w:val="1"/>
      <w:numFmt w:val="decimal"/>
      <w:lvlText w:val="%7."/>
      <w:lvlJc w:val="left"/>
      <w:pPr>
        <w:ind w:left="5040" w:hanging="360"/>
      </w:pPr>
    </w:lvl>
    <w:lvl w:ilvl="7" w:tplc="F2D469C0" w:tentative="1">
      <w:start w:val="1"/>
      <w:numFmt w:val="lowerLetter"/>
      <w:lvlText w:val="%8."/>
      <w:lvlJc w:val="left"/>
      <w:pPr>
        <w:ind w:left="5760" w:hanging="360"/>
      </w:pPr>
    </w:lvl>
    <w:lvl w:ilvl="8" w:tplc="47888A70" w:tentative="1">
      <w:start w:val="1"/>
      <w:numFmt w:val="lowerRoman"/>
      <w:lvlText w:val="%9."/>
      <w:lvlJc w:val="right"/>
      <w:pPr>
        <w:ind w:left="6480" w:hanging="180"/>
      </w:pPr>
    </w:lvl>
  </w:abstractNum>
  <w:abstractNum w:abstractNumId="75" w15:restartNumberingAfterBreak="0">
    <w:nsid w:val="7AF8273E"/>
    <w:multiLevelType w:val="hybridMultilevel"/>
    <w:tmpl w:val="D6E0D47C"/>
    <w:lvl w:ilvl="0" w:tplc="E0D85A36">
      <w:start w:val="1"/>
      <w:numFmt w:val="lowerLetter"/>
      <w:lvlText w:val="(%1)"/>
      <w:lvlJc w:val="left"/>
      <w:pPr>
        <w:ind w:left="2160" w:hanging="360"/>
      </w:pPr>
      <w:rPr>
        <w:rFonts w:ascii="Times New Roman" w:eastAsia="Times New Roman" w:hAnsi="Times New Roman" w:cs="Times New Roman"/>
      </w:rPr>
    </w:lvl>
    <w:lvl w:ilvl="1" w:tplc="4A5863BC" w:tentative="1">
      <w:start w:val="1"/>
      <w:numFmt w:val="lowerLetter"/>
      <w:lvlText w:val="%2."/>
      <w:lvlJc w:val="left"/>
      <w:pPr>
        <w:ind w:left="1440" w:hanging="360"/>
      </w:pPr>
    </w:lvl>
    <w:lvl w:ilvl="2" w:tplc="957C1D00" w:tentative="1">
      <w:start w:val="1"/>
      <w:numFmt w:val="lowerRoman"/>
      <w:lvlText w:val="%3."/>
      <w:lvlJc w:val="right"/>
      <w:pPr>
        <w:ind w:left="2160" w:hanging="180"/>
      </w:pPr>
    </w:lvl>
    <w:lvl w:ilvl="3" w:tplc="C95ECC9E" w:tentative="1">
      <w:start w:val="1"/>
      <w:numFmt w:val="decimal"/>
      <w:lvlText w:val="%4."/>
      <w:lvlJc w:val="left"/>
      <w:pPr>
        <w:ind w:left="2880" w:hanging="360"/>
      </w:pPr>
    </w:lvl>
    <w:lvl w:ilvl="4" w:tplc="42FE68D8" w:tentative="1">
      <w:start w:val="1"/>
      <w:numFmt w:val="lowerLetter"/>
      <w:lvlText w:val="%5."/>
      <w:lvlJc w:val="left"/>
      <w:pPr>
        <w:ind w:left="3600" w:hanging="360"/>
      </w:pPr>
    </w:lvl>
    <w:lvl w:ilvl="5" w:tplc="88FA7B30" w:tentative="1">
      <w:start w:val="1"/>
      <w:numFmt w:val="lowerRoman"/>
      <w:lvlText w:val="%6."/>
      <w:lvlJc w:val="right"/>
      <w:pPr>
        <w:ind w:left="4320" w:hanging="180"/>
      </w:pPr>
    </w:lvl>
    <w:lvl w:ilvl="6" w:tplc="76CE562C" w:tentative="1">
      <w:start w:val="1"/>
      <w:numFmt w:val="decimal"/>
      <w:lvlText w:val="%7."/>
      <w:lvlJc w:val="left"/>
      <w:pPr>
        <w:ind w:left="5040" w:hanging="360"/>
      </w:pPr>
    </w:lvl>
    <w:lvl w:ilvl="7" w:tplc="525E7B12" w:tentative="1">
      <w:start w:val="1"/>
      <w:numFmt w:val="lowerLetter"/>
      <w:lvlText w:val="%8."/>
      <w:lvlJc w:val="left"/>
      <w:pPr>
        <w:ind w:left="5760" w:hanging="360"/>
      </w:pPr>
    </w:lvl>
    <w:lvl w:ilvl="8" w:tplc="FAAC1E68" w:tentative="1">
      <w:start w:val="1"/>
      <w:numFmt w:val="lowerRoman"/>
      <w:lvlText w:val="%9."/>
      <w:lvlJc w:val="right"/>
      <w:pPr>
        <w:ind w:left="6480" w:hanging="180"/>
      </w:pPr>
    </w:lvl>
  </w:abstractNum>
  <w:abstractNum w:abstractNumId="76" w15:restartNumberingAfterBreak="0">
    <w:nsid w:val="7AF8273F"/>
    <w:multiLevelType w:val="hybridMultilevel"/>
    <w:tmpl w:val="2B326E8A"/>
    <w:lvl w:ilvl="0" w:tplc="FB8CC7FA">
      <w:start w:val="1"/>
      <w:numFmt w:val="lowerLetter"/>
      <w:lvlText w:val="(%1)"/>
      <w:lvlJc w:val="left"/>
      <w:pPr>
        <w:ind w:left="720" w:hanging="360"/>
      </w:pPr>
      <w:rPr>
        <w:rFonts w:hint="default"/>
      </w:rPr>
    </w:lvl>
    <w:lvl w:ilvl="1" w:tplc="5CD4AF58" w:tentative="1">
      <w:start w:val="1"/>
      <w:numFmt w:val="lowerLetter"/>
      <w:lvlText w:val="%2."/>
      <w:lvlJc w:val="left"/>
      <w:pPr>
        <w:ind w:left="1440" w:hanging="360"/>
      </w:pPr>
    </w:lvl>
    <w:lvl w:ilvl="2" w:tplc="48485888" w:tentative="1">
      <w:start w:val="1"/>
      <w:numFmt w:val="lowerRoman"/>
      <w:lvlText w:val="%3."/>
      <w:lvlJc w:val="right"/>
      <w:pPr>
        <w:ind w:left="2160" w:hanging="180"/>
      </w:pPr>
    </w:lvl>
    <w:lvl w:ilvl="3" w:tplc="AEFC9792" w:tentative="1">
      <w:start w:val="1"/>
      <w:numFmt w:val="decimal"/>
      <w:lvlText w:val="%4."/>
      <w:lvlJc w:val="left"/>
      <w:pPr>
        <w:ind w:left="2880" w:hanging="360"/>
      </w:pPr>
    </w:lvl>
    <w:lvl w:ilvl="4" w:tplc="2AE8512E" w:tentative="1">
      <w:start w:val="1"/>
      <w:numFmt w:val="lowerLetter"/>
      <w:lvlText w:val="%5."/>
      <w:lvlJc w:val="left"/>
      <w:pPr>
        <w:ind w:left="3600" w:hanging="360"/>
      </w:pPr>
    </w:lvl>
    <w:lvl w:ilvl="5" w:tplc="EC88CFFA" w:tentative="1">
      <w:start w:val="1"/>
      <w:numFmt w:val="lowerRoman"/>
      <w:lvlText w:val="%6."/>
      <w:lvlJc w:val="right"/>
      <w:pPr>
        <w:ind w:left="4320" w:hanging="180"/>
      </w:pPr>
    </w:lvl>
    <w:lvl w:ilvl="6" w:tplc="42366BC6" w:tentative="1">
      <w:start w:val="1"/>
      <w:numFmt w:val="decimal"/>
      <w:lvlText w:val="%7."/>
      <w:lvlJc w:val="left"/>
      <w:pPr>
        <w:ind w:left="5040" w:hanging="360"/>
      </w:pPr>
    </w:lvl>
    <w:lvl w:ilvl="7" w:tplc="EB94278A" w:tentative="1">
      <w:start w:val="1"/>
      <w:numFmt w:val="lowerLetter"/>
      <w:lvlText w:val="%8."/>
      <w:lvlJc w:val="left"/>
      <w:pPr>
        <w:ind w:left="5760" w:hanging="360"/>
      </w:pPr>
    </w:lvl>
    <w:lvl w:ilvl="8" w:tplc="4EBAAF7A" w:tentative="1">
      <w:start w:val="1"/>
      <w:numFmt w:val="lowerRoman"/>
      <w:lvlText w:val="%9."/>
      <w:lvlJc w:val="right"/>
      <w:pPr>
        <w:ind w:left="6480" w:hanging="180"/>
      </w:pPr>
    </w:lvl>
  </w:abstractNum>
  <w:abstractNum w:abstractNumId="77" w15:restartNumberingAfterBreak="0">
    <w:nsid w:val="7AF82740"/>
    <w:multiLevelType w:val="multilevel"/>
    <w:tmpl w:val="890ABA6A"/>
    <w:lvl w:ilvl="0">
      <w:start w:val="1"/>
      <w:numFmt w:val="lowerLetter"/>
      <w:lvlText w:val="%1."/>
      <w:lvlJc w:val="left"/>
      <w:pPr>
        <w:ind w:left="360" w:hanging="360"/>
      </w:pPr>
      <w:rPr>
        <w:rFonts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78" w15:restartNumberingAfterBreak="0">
    <w:nsid w:val="7AF82741"/>
    <w:multiLevelType w:val="hybridMultilevel"/>
    <w:tmpl w:val="491C339A"/>
    <w:lvl w:ilvl="0" w:tplc="13089BB8">
      <w:start w:val="1"/>
      <w:numFmt w:val="lowerRoman"/>
      <w:lvlText w:val="%1."/>
      <w:lvlJc w:val="right"/>
      <w:pPr>
        <w:ind w:left="1080" w:hanging="360"/>
      </w:pPr>
      <w:rPr>
        <w:rFonts w:hint="default"/>
      </w:rPr>
    </w:lvl>
    <w:lvl w:ilvl="1" w:tplc="517EA736" w:tentative="1">
      <w:start w:val="1"/>
      <w:numFmt w:val="lowerLetter"/>
      <w:lvlText w:val="%2."/>
      <w:lvlJc w:val="left"/>
      <w:pPr>
        <w:ind w:left="1800" w:hanging="360"/>
      </w:pPr>
    </w:lvl>
    <w:lvl w:ilvl="2" w:tplc="6E645F62" w:tentative="1">
      <w:start w:val="1"/>
      <w:numFmt w:val="lowerRoman"/>
      <w:lvlText w:val="%3."/>
      <w:lvlJc w:val="right"/>
      <w:pPr>
        <w:ind w:left="2520" w:hanging="180"/>
      </w:pPr>
    </w:lvl>
    <w:lvl w:ilvl="3" w:tplc="93ACC31A" w:tentative="1">
      <w:start w:val="1"/>
      <w:numFmt w:val="decimal"/>
      <w:lvlText w:val="%4."/>
      <w:lvlJc w:val="left"/>
      <w:pPr>
        <w:ind w:left="3240" w:hanging="360"/>
      </w:pPr>
    </w:lvl>
    <w:lvl w:ilvl="4" w:tplc="5B403B62" w:tentative="1">
      <w:start w:val="1"/>
      <w:numFmt w:val="lowerLetter"/>
      <w:lvlText w:val="%5."/>
      <w:lvlJc w:val="left"/>
      <w:pPr>
        <w:ind w:left="3960" w:hanging="360"/>
      </w:pPr>
    </w:lvl>
    <w:lvl w:ilvl="5" w:tplc="6C8CABD2" w:tentative="1">
      <w:start w:val="1"/>
      <w:numFmt w:val="lowerRoman"/>
      <w:lvlText w:val="%6."/>
      <w:lvlJc w:val="right"/>
      <w:pPr>
        <w:ind w:left="4680" w:hanging="180"/>
      </w:pPr>
    </w:lvl>
    <w:lvl w:ilvl="6" w:tplc="0D88686A" w:tentative="1">
      <w:start w:val="1"/>
      <w:numFmt w:val="decimal"/>
      <w:lvlText w:val="%7."/>
      <w:lvlJc w:val="left"/>
      <w:pPr>
        <w:ind w:left="5400" w:hanging="360"/>
      </w:pPr>
    </w:lvl>
    <w:lvl w:ilvl="7" w:tplc="1C544352" w:tentative="1">
      <w:start w:val="1"/>
      <w:numFmt w:val="lowerLetter"/>
      <w:lvlText w:val="%8."/>
      <w:lvlJc w:val="left"/>
      <w:pPr>
        <w:ind w:left="6120" w:hanging="360"/>
      </w:pPr>
    </w:lvl>
    <w:lvl w:ilvl="8" w:tplc="EDD6B77C" w:tentative="1">
      <w:start w:val="1"/>
      <w:numFmt w:val="lowerRoman"/>
      <w:lvlText w:val="%9."/>
      <w:lvlJc w:val="right"/>
      <w:pPr>
        <w:ind w:left="6840" w:hanging="180"/>
      </w:pPr>
    </w:lvl>
  </w:abstractNum>
  <w:abstractNum w:abstractNumId="79" w15:restartNumberingAfterBreak="0">
    <w:nsid w:val="7AF82742"/>
    <w:multiLevelType w:val="hybridMultilevel"/>
    <w:tmpl w:val="A2DC60F2"/>
    <w:lvl w:ilvl="0" w:tplc="361E90CA">
      <w:start w:val="1"/>
      <w:numFmt w:val="lowerRoman"/>
      <w:lvlText w:val="%1."/>
      <w:lvlJc w:val="right"/>
      <w:pPr>
        <w:ind w:left="1080" w:hanging="360"/>
      </w:pPr>
      <w:rPr>
        <w:rFonts w:hint="default"/>
        <w:b w:val="0"/>
        <w:u w:val="none"/>
      </w:rPr>
    </w:lvl>
    <w:lvl w:ilvl="1" w:tplc="316692FA" w:tentative="1">
      <w:start w:val="1"/>
      <w:numFmt w:val="lowerLetter"/>
      <w:lvlText w:val="%2."/>
      <w:lvlJc w:val="left"/>
      <w:pPr>
        <w:ind w:left="1800" w:hanging="360"/>
      </w:pPr>
    </w:lvl>
    <w:lvl w:ilvl="2" w:tplc="2CBCB018" w:tentative="1">
      <w:start w:val="1"/>
      <w:numFmt w:val="lowerRoman"/>
      <w:lvlText w:val="%3."/>
      <w:lvlJc w:val="right"/>
      <w:pPr>
        <w:ind w:left="2520" w:hanging="180"/>
      </w:pPr>
    </w:lvl>
    <w:lvl w:ilvl="3" w:tplc="3CAE65C0" w:tentative="1">
      <w:start w:val="1"/>
      <w:numFmt w:val="decimal"/>
      <w:lvlText w:val="%4."/>
      <w:lvlJc w:val="left"/>
      <w:pPr>
        <w:ind w:left="3240" w:hanging="360"/>
      </w:pPr>
    </w:lvl>
    <w:lvl w:ilvl="4" w:tplc="DE3C459E" w:tentative="1">
      <w:start w:val="1"/>
      <w:numFmt w:val="lowerLetter"/>
      <w:lvlText w:val="%5."/>
      <w:lvlJc w:val="left"/>
      <w:pPr>
        <w:ind w:left="3960" w:hanging="360"/>
      </w:pPr>
    </w:lvl>
    <w:lvl w:ilvl="5" w:tplc="1E90BB6A" w:tentative="1">
      <w:start w:val="1"/>
      <w:numFmt w:val="lowerRoman"/>
      <w:lvlText w:val="%6."/>
      <w:lvlJc w:val="right"/>
      <w:pPr>
        <w:ind w:left="4680" w:hanging="180"/>
      </w:pPr>
    </w:lvl>
    <w:lvl w:ilvl="6" w:tplc="82DA7C44" w:tentative="1">
      <w:start w:val="1"/>
      <w:numFmt w:val="decimal"/>
      <w:lvlText w:val="%7."/>
      <w:lvlJc w:val="left"/>
      <w:pPr>
        <w:ind w:left="5400" w:hanging="360"/>
      </w:pPr>
    </w:lvl>
    <w:lvl w:ilvl="7" w:tplc="A13E41DA" w:tentative="1">
      <w:start w:val="1"/>
      <w:numFmt w:val="lowerLetter"/>
      <w:lvlText w:val="%8."/>
      <w:lvlJc w:val="left"/>
      <w:pPr>
        <w:ind w:left="6120" w:hanging="360"/>
      </w:pPr>
    </w:lvl>
    <w:lvl w:ilvl="8" w:tplc="92624960" w:tentative="1">
      <w:start w:val="1"/>
      <w:numFmt w:val="lowerRoman"/>
      <w:lvlText w:val="%9."/>
      <w:lvlJc w:val="right"/>
      <w:pPr>
        <w:ind w:left="6840" w:hanging="180"/>
      </w:pPr>
    </w:lvl>
  </w:abstractNum>
  <w:abstractNum w:abstractNumId="80" w15:restartNumberingAfterBreak="0">
    <w:nsid w:val="7AF82743"/>
    <w:multiLevelType w:val="hybridMultilevel"/>
    <w:tmpl w:val="40CEA904"/>
    <w:lvl w:ilvl="0" w:tplc="D94E0F06">
      <w:start w:val="2"/>
      <w:numFmt w:val="lowerRoman"/>
      <w:lvlText w:val="%1."/>
      <w:lvlJc w:val="left"/>
      <w:pPr>
        <w:ind w:left="1080" w:hanging="720"/>
      </w:pPr>
      <w:rPr>
        <w:rFonts w:hint="default"/>
        <w:u w:val="none"/>
      </w:rPr>
    </w:lvl>
    <w:lvl w:ilvl="1" w:tplc="A562288A" w:tentative="1">
      <w:start w:val="1"/>
      <w:numFmt w:val="lowerLetter"/>
      <w:lvlText w:val="%2."/>
      <w:lvlJc w:val="left"/>
      <w:pPr>
        <w:ind w:left="1440" w:hanging="360"/>
      </w:pPr>
    </w:lvl>
    <w:lvl w:ilvl="2" w:tplc="8D4E7AF4" w:tentative="1">
      <w:start w:val="1"/>
      <w:numFmt w:val="lowerRoman"/>
      <w:lvlText w:val="%3."/>
      <w:lvlJc w:val="right"/>
      <w:pPr>
        <w:ind w:left="2160" w:hanging="180"/>
      </w:pPr>
    </w:lvl>
    <w:lvl w:ilvl="3" w:tplc="4BD48918" w:tentative="1">
      <w:start w:val="1"/>
      <w:numFmt w:val="decimal"/>
      <w:lvlText w:val="%4."/>
      <w:lvlJc w:val="left"/>
      <w:pPr>
        <w:ind w:left="2880" w:hanging="360"/>
      </w:pPr>
    </w:lvl>
    <w:lvl w:ilvl="4" w:tplc="BE3A4904" w:tentative="1">
      <w:start w:val="1"/>
      <w:numFmt w:val="lowerLetter"/>
      <w:lvlText w:val="%5."/>
      <w:lvlJc w:val="left"/>
      <w:pPr>
        <w:ind w:left="3600" w:hanging="360"/>
      </w:pPr>
    </w:lvl>
    <w:lvl w:ilvl="5" w:tplc="8222E18E" w:tentative="1">
      <w:start w:val="1"/>
      <w:numFmt w:val="lowerRoman"/>
      <w:lvlText w:val="%6."/>
      <w:lvlJc w:val="right"/>
      <w:pPr>
        <w:ind w:left="4320" w:hanging="180"/>
      </w:pPr>
    </w:lvl>
    <w:lvl w:ilvl="6" w:tplc="B966FA06" w:tentative="1">
      <w:start w:val="1"/>
      <w:numFmt w:val="decimal"/>
      <w:lvlText w:val="%7."/>
      <w:lvlJc w:val="left"/>
      <w:pPr>
        <w:ind w:left="5040" w:hanging="360"/>
      </w:pPr>
    </w:lvl>
    <w:lvl w:ilvl="7" w:tplc="57A484A2" w:tentative="1">
      <w:start w:val="1"/>
      <w:numFmt w:val="lowerLetter"/>
      <w:lvlText w:val="%8."/>
      <w:lvlJc w:val="left"/>
      <w:pPr>
        <w:ind w:left="5760" w:hanging="360"/>
      </w:pPr>
    </w:lvl>
    <w:lvl w:ilvl="8" w:tplc="E3BAE980" w:tentative="1">
      <w:start w:val="1"/>
      <w:numFmt w:val="lowerRoman"/>
      <w:lvlText w:val="%9."/>
      <w:lvlJc w:val="right"/>
      <w:pPr>
        <w:ind w:left="6480" w:hanging="180"/>
      </w:pPr>
    </w:lvl>
  </w:abstractNum>
  <w:abstractNum w:abstractNumId="81" w15:restartNumberingAfterBreak="0">
    <w:nsid w:val="7AF82744"/>
    <w:multiLevelType w:val="hybridMultilevel"/>
    <w:tmpl w:val="E0E42CB6"/>
    <w:lvl w:ilvl="0" w:tplc="40D0FFA2">
      <w:start w:val="1"/>
      <w:numFmt w:val="lowerLetter"/>
      <w:lvlText w:val="(%1)"/>
      <w:lvlJc w:val="left"/>
      <w:pPr>
        <w:ind w:left="1080" w:hanging="360"/>
      </w:pPr>
      <w:rPr>
        <w:rFonts w:hint="default"/>
        <w:b w:val="0"/>
      </w:rPr>
    </w:lvl>
    <w:lvl w:ilvl="1" w:tplc="7E924110" w:tentative="1">
      <w:start w:val="1"/>
      <w:numFmt w:val="lowerLetter"/>
      <w:lvlText w:val="%2."/>
      <w:lvlJc w:val="left"/>
      <w:pPr>
        <w:ind w:left="1800" w:hanging="360"/>
      </w:pPr>
    </w:lvl>
    <w:lvl w:ilvl="2" w:tplc="8C3A108C" w:tentative="1">
      <w:start w:val="1"/>
      <w:numFmt w:val="lowerRoman"/>
      <w:lvlText w:val="%3."/>
      <w:lvlJc w:val="right"/>
      <w:pPr>
        <w:ind w:left="2520" w:hanging="180"/>
      </w:pPr>
    </w:lvl>
    <w:lvl w:ilvl="3" w:tplc="12DA8E06" w:tentative="1">
      <w:start w:val="1"/>
      <w:numFmt w:val="decimal"/>
      <w:lvlText w:val="%4."/>
      <w:lvlJc w:val="left"/>
      <w:pPr>
        <w:ind w:left="3240" w:hanging="360"/>
      </w:pPr>
    </w:lvl>
    <w:lvl w:ilvl="4" w:tplc="1FC88CA2" w:tentative="1">
      <w:start w:val="1"/>
      <w:numFmt w:val="lowerLetter"/>
      <w:lvlText w:val="%5."/>
      <w:lvlJc w:val="left"/>
      <w:pPr>
        <w:ind w:left="3960" w:hanging="360"/>
      </w:pPr>
    </w:lvl>
    <w:lvl w:ilvl="5" w:tplc="BF34A82C" w:tentative="1">
      <w:start w:val="1"/>
      <w:numFmt w:val="lowerRoman"/>
      <w:lvlText w:val="%6."/>
      <w:lvlJc w:val="right"/>
      <w:pPr>
        <w:ind w:left="4680" w:hanging="180"/>
      </w:pPr>
    </w:lvl>
    <w:lvl w:ilvl="6" w:tplc="19649ADE" w:tentative="1">
      <w:start w:val="1"/>
      <w:numFmt w:val="decimal"/>
      <w:lvlText w:val="%7."/>
      <w:lvlJc w:val="left"/>
      <w:pPr>
        <w:ind w:left="5400" w:hanging="360"/>
      </w:pPr>
    </w:lvl>
    <w:lvl w:ilvl="7" w:tplc="9F785BA2" w:tentative="1">
      <w:start w:val="1"/>
      <w:numFmt w:val="lowerLetter"/>
      <w:lvlText w:val="%8."/>
      <w:lvlJc w:val="left"/>
      <w:pPr>
        <w:ind w:left="6120" w:hanging="360"/>
      </w:pPr>
    </w:lvl>
    <w:lvl w:ilvl="8" w:tplc="ECA869CA" w:tentative="1">
      <w:start w:val="1"/>
      <w:numFmt w:val="lowerRoman"/>
      <w:lvlText w:val="%9."/>
      <w:lvlJc w:val="right"/>
      <w:pPr>
        <w:ind w:left="6840" w:hanging="180"/>
      </w:pPr>
    </w:lvl>
  </w:abstractNum>
  <w:abstractNum w:abstractNumId="82" w15:restartNumberingAfterBreak="0">
    <w:nsid w:val="7AF82745"/>
    <w:multiLevelType w:val="hybridMultilevel"/>
    <w:tmpl w:val="89EA6C12"/>
    <w:lvl w:ilvl="0" w:tplc="60D68E14">
      <w:start w:val="1"/>
      <w:numFmt w:val="lowerLetter"/>
      <w:lvlText w:val="(%1)"/>
      <w:lvlJc w:val="left"/>
      <w:pPr>
        <w:ind w:left="720" w:hanging="360"/>
      </w:pPr>
      <w:rPr>
        <w:rFonts w:hint="default"/>
      </w:rPr>
    </w:lvl>
    <w:lvl w:ilvl="1" w:tplc="01849FB6" w:tentative="1">
      <w:start w:val="1"/>
      <w:numFmt w:val="lowerLetter"/>
      <w:lvlText w:val="%2."/>
      <w:lvlJc w:val="left"/>
      <w:pPr>
        <w:ind w:left="1440" w:hanging="360"/>
      </w:pPr>
    </w:lvl>
    <w:lvl w:ilvl="2" w:tplc="9AE0101A" w:tentative="1">
      <w:start w:val="1"/>
      <w:numFmt w:val="lowerRoman"/>
      <w:lvlText w:val="%3."/>
      <w:lvlJc w:val="right"/>
      <w:pPr>
        <w:ind w:left="2160" w:hanging="180"/>
      </w:pPr>
    </w:lvl>
    <w:lvl w:ilvl="3" w:tplc="F1D2CC0A" w:tentative="1">
      <w:start w:val="1"/>
      <w:numFmt w:val="decimal"/>
      <w:lvlText w:val="%4."/>
      <w:lvlJc w:val="left"/>
      <w:pPr>
        <w:ind w:left="2880" w:hanging="360"/>
      </w:pPr>
    </w:lvl>
    <w:lvl w:ilvl="4" w:tplc="325EA70A" w:tentative="1">
      <w:start w:val="1"/>
      <w:numFmt w:val="lowerLetter"/>
      <w:lvlText w:val="%5."/>
      <w:lvlJc w:val="left"/>
      <w:pPr>
        <w:ind w:left="3600" w:hanging="360"/>
      </w:pPr>
    </w:lvl>
    <w:lvl w:ilvl="5" w:tplc="BB32E566" w:tentative="1">
      <w:start w:val="1"/>
      <w:numFmt w:val="lowerRoman"/>
      <w:lvlText w:val="%6."/>
      <w:lvlJc w:val="right"/>
      <w:pPr>
        <w:ind w:left="4320" w:hanging="180"/>
      </w:pPr>
    </w:lvl>
    <w:lvl w:ilvl="6" w:tplc="02A82364" w:tentative="1">
      <w:start w:val="1"/>
      <w:numFmt w:val="decimal"/>
      <w:lvlText w:val="%7."/>
      <w:lvlJc w:val="left"/>
      <w:pPr>
        <w:ind w:left="5040" w:hanging="360"/>
      </w:pPr>
    </w:lvl>
    <w:lvl w:ilvl="7" w:tplc="33361C20" w:tentative="1">
      <w:start w:val="1"/>
      <w:numFmt w:val="lowerLetter"/>
      <w:lvlText w:val="%8."/>
      <w:lvlJc w:val="left"/>
      <w:pPr>
        <w:ind w:left="5760" w:hanging="360"/>
      </w:pPr>
    </w:lvl>
    <w:lvl w:ilvl="8" w:tplc="70FAAEA4" w:tentative="1">
      <w:start w:val="1"/>
      <w:numFmt w:val="lowerRoman"/>
      <w:lvlText w:val="%9."/>
      <w:lvlJc w:val="right"/>
      <w:pPr>
        <w:ind w:left="6480" w:hanging="180"/>
      </w:pPr>
    </w:lvl>
  </w:abstractNum>
  <w:abstractNum w:abstractNumId="83" w15:restartNumberingAfterBreak="0">
    <w:nsid w:val="7AF82746"/>
    <w:multiLevelType w:val="hybridMultilevel"/>
    <w:tmpl w:val="E3188A4E"/>
    <w:lvl w:ilvl="0" w:tplc="7982D7E6">
      <w:start w:val="1"/>
      <w:numFmt w:val="lowerLetter"/>
      <w:lvlText w:val="(%1)"/>
      <w:lvlJc w:val="left"/>
      <w:pPr>
        <w:ind w:left="1080" w:hanging="360"/>
      </w:pPr>
      <w:rPr>
        <w:rFonts w:cs="Times New Roman" w:hint="default"/>
      </w:rPr>
    </w:lvl>
    <w:lvl w:ilvl="1" w:tplc="1B3C416A" w:tentative="1">
      <w:start w:val="1"/>
      <w:numFmt w:val="lowerLetter"/>
      <w:lvlText w:val="%2."/>
      <w:lvlJc w:val="left"/>
      <w:pPr>
        <w:ind w:left="1800" w:hanging="360"/>
      </w:pPr>
      <w:rPr>
        <w:rFonts w:cs="Times New Roman"/>
      </w:rPr>
    </w:lvl>
    <w:lvl w:ilvl="2" w:tplc="E0B05456" w:tentative="1">
      <w:start w:val="1"/>
      <w:numFmt w:val="lowerRoman"/>
      <w:lvlText w:val="%3."/>
      <w:lvlJc w:val="right"/>
      <w:pPr>
        <w:ind w:left="2520" w:hanging="180"/>
      </w:pPr>
      <w:rPr>
        <w:rFonts w:cs="Times New Roman"/>
      </w:rPr>
    </w:lvl>
    <w:lvl w:ilvl="3" w:tplc="E8660D10" w:tentative="1">
      <w:start w:val="1"/>
      <w:numFmt w:val="decimal"/>
      <w:lvlText w:val="%4."/>
      <w:lvlJc w:val="left"/>
      <w:pPr>
        <w:ind w:left="3240" w:hanging="360"/>
      </w:pPr>
      <w:rPr>
        <w:rFonts w:cs="Times New Roman"/>
      </w:rPr>
    </w:lvl>
    <w:lvl w:ilvl="4" w:tplc="87067FD8" w:tentative="1">
      <w:start w:val="1"/>
      <w:numFmt w:val="lowerLetter"/>
      <w:lvlText w:val="%5."/>
      <w:lvlJc w:val="left"/>
      <w:pPr>
        <w:ind w:left="3960" w:hanging="360"/>
      </w:pPr>
      <w:rPr>
        <w:rFonts w:cs="Times New Roman"/>
      </w:rPr>
    </w:lvl>
    <w:lvl w:ilvl="5" w:tplc="0AEEA75C" w:tentative="1">
      <w:start w:val="1"/>
      <w:numFmt w:val="lowerRoman"/>
      <w:lvlText w:val="%6."/>
      <w:lvlJc w:val="right"/>
      <w:pPr>
        <w:ind w:left="4680" w:hanging="180"/>
      </w:pPr>
      <w:rPr>
        <w:rFonts w:cs="Times New Roman"/>
      </w:rPr>
    </w:lvl>
    <w:lvl w:ilvl="6" w:tplc="03E6EE06" w:tentative="1">
      <w:start w:val="1"/>
      <w:numFmt w:val="decimal"/>
      <w:lvlText w:val="%7."/>
      <w:lvlJc w:val="left"/>
      <w:pPr>
        <w:ind w:left="5400" w:hanging="360"/>
      </w:pPr>
      <w:rPr>
        <w:rFonts w:cs="Times New Roman"/>
      </w:rPr>
    </w:lvl>
    <w:lvl w:ilvl="7" w:tplc="1C0C5452" w:tentative="1">
      <w:start w:val="1"/>
      <w:numFmt w:val="lowerLetter"/>
      <w:lvlText w:val="%8."/>
      <w:lvlJc w:val="left"/>
      <w:pPr>
        <w:ind w:left="6120" w:hanging="360"/>
      </w:pPr>
      <w:rPr>
        <w:rFonts w:cs="Times New Roman"/>
      </w:rPr>
    </w:lvl>
    <w:lvl w:ilvl="8" w:tplc="48E84012" w:tentative="1">
      <w:start w:val="1"/>
      <w:numFmt w:val="lowerRoman"/>
      <w:lvlText w:val="%9."/>
      <w:lvlJc w:val="right"/>
      <w:pPr>
        <w:ind w:left="6840" w:hanging="180"/>
      </w:pPr>
      <w:rPr>
        <w:rFonts w:cs="Times New Roman"/>
      </w:rPr>
    </w:lvl>
  </w:abstractNum>
  <w:abstractNum w:abstractNumId="84" w15:restartNumberingAfterBreak="0">
    <w:nsid w:val="7AF82747"/>
    <w:multiLevelType w:val="hybridMultilevel"/>
    <w:tmpl w:val="F4226234"/>
    <w:lvl w:ilvl="0" w:tplc="806AD336">
      <w:start w:val="1"/>
      <w:numFmt w:val="lowerLetter"/>
      <w:lvlText w:val="(%1)"/>
      <w:lvlJc w:val="left"/>
      <w:pPr>
        <w:ind w:left="1080" w:hanging="360"/>
      </w:pPr>
      <w:rPr>
        <w:rFonts w:cs="Times New Roman" w:hint="default"/>
      </w:rPr>
    </w:lvl>
    <w:lvl w:ilvl="1" w:tplc="76C6E61A">
      <w:start w:val="1"/>
      <w:numFmt w:val="lowerLetter"/>
      <w:lvlText w:val="%2."/>
      <w:lvlJc w:val="left"/>
      <w:pPr>
        <w:ind w:left="1800" w:hanging="360"/>
      </w:pPr>
      <w:rPr>
        <w:rFonts w:cs="Times New Roman"/>
      </w:rPr>
    </w:lvl>
    <w:lvl w:ilvl="2" w:tplc="087862C0">
      <w:start w:val="1"/>
      <w:numFmt w:val="lowerRoman"/>
      <w:lvlText w:val="%3."/>
      <w:lvlJc w:val="right"/>
      <w:pPr>
        <w:ind w:left="2520" w:hanging="180"/>
      </w:pPr>
      <w:rPr>
        <w:rFonts w:cs="Times New Roman"/>
      </w:rPr>
    </w:lvl>
    <w:lvl w:ilvl="3" w:tplc="E2AA1E74" w:tentative="1">
      <w:start w:val="1"/>
      <w:numFmt w:val="decimal"/>
      <w:lvlText w:val="%4."/>
      <w:lvlJc w:val="left"/>
      <w:pPr>
        <w:ind w:left="3240" w:hanging="360"/>
      </w:pPr>
      <w:rPr>
        <w:rFonts w:cs="Times New Roman"/>
      </w:rPr>
    </w:lvl>
    <w:lvl w:ilvl="4" w:tplc="99024C48" w:tentative="1">
      <w:start w:val="1"/>
      <w:numFmt w:val="lowerLetter"/>
      <w:lvlText w:val="%5."/>
      <w:lvlJc w:val="left"/>
      <w:pPr>
        <w:ind w:left="3960" w:hanging="360"/>
      </w:pPr>
      <w:rPr>
        <w:rFonts w:cs="Times New Roman"/>
      </w:rPr>
    </w:lvl>
    <w:lvl w:ilvl="5" w:tplc="BCB29C20" w:tentative="1">
      <w:start w:val="1"/>
      <w:numFmt w:val="lowerRoman"/>
      <w:lvlText w:val="%6."/>
      <w:lvlJc w:val="right"/>
      <w:pPr>
        <w:ind w:left="4680" w:hanging="180"/>
      </w:pPr>
      <w:rPr>
        <w:rFonts w:cs="Times New Roman"/>
      </w:rPr>
    </w:lvl>
    <w:lvl w:ilvl="6" w:tplc="ECA4EC7A" w:tentative="1">
      <w:start w:val="1"/>
      <w:numFmt w:val="decimal"/>
      <w:lvlText w:val="%7."/>
      <w:lvlJc w:val="left"/>
      <w:pPr>
        <w:ind w:left="5400" w:hanging="360"/>
      </w:pPr>
      <w:rPr>
        <w:rFonts w:cs="Times New Roman"/>
      </w:rPr>
    </w:lvl>
    <w:lvl w:ilvl="7" w:tplc="B5EE197A" w:tentative="1">
      <w:start w:val="1"/>
      <w:numFmt w:val="lowerLetter"/>
      <w:lvlText w:val="%8."/>
      <w:lvlJc w:val="left"/>
      <w:pPr>
        <w:ind w:left="6120" w:hanging="360"/>
      </w:pPr>
      <w:rPr>
        <w:rFonts w:cs="Times New Roman"/>
      </w:rPr>
    </w:lvl>
    <w:lvl w:ilvl="8" w:tplc="9F5C127A" w:tentative="1">
      <w:start w:val="1"/>
      <w:numFmt w:val="lowerRoman"/>
      <w:lvlText w:val="%9."/>
      <w:lvlJc w:val="right"/>
      <w:pPr>
        <w:ind w:left="6840" w:hanging="180"/>
      </w:pPr>
      <w:rPr>
        <w:rFonts w:cs="Times New Roman"/>
      </w:rPr>
    </w:lvl>
  </w:abstractNum>
  <w:abstractNum w:abstractNumId="85" w15:restartNumberingAfterBreak="0">
    <w:nsid w:val="7AF82748"/>
    <w:multiLevelType w:val="hybridMultilevel"/>
    <w:tmpl w:val="70B08974"/>
    <w:lvl w:ilvl="0" w:tplc="5E80AC6E">
      <w:start w:val="1"/>
      <w:numFmt w:val="bullet"/>
      <w:lvlText w:val=""/>
      <w:lvlJc w:val="left"/>
      <w:pPr>
        <w:ind w:left="720" w:hanging="360"/>
      </w:pPr>
      <w:rPr>
        <w:rFonts w:ascii="Symbol" w:hAnsi="Symbol" w:hint="default"/>
      </w:rPr>
    </w:lvl>
    <w:lvl w:ilvl="1" w:tplc="7D886194">
      <w:start w:val="1"/>
      <w:numFmt w:val="bullet"/>
      <w:lvlText w:val="o"/>
      <w:lvlJc w:val="left"/>
      <w:pPr>
        <w:ind w:left="1440" w:hanging="360"/>
      </w:pPr>
      <w:rPr>
        <w:rFonts w:ascii="Courier New" w:hAnsi="Courier New" w:hint="default"/>
      </w:rPr>
    </w:lvl>
    <w:lvl w:ilvl="2" w:tplc="FF342A28">
      <w:start w:val="1"/>
      <w:numFmt w:val="lowerLetter"/>
      <w:lvlText w:val="(%3)"/>
      <w:lvlJc w:val="left"/>
      <w:pPr>
        <w:ind w:left="2160" w:hanging="360"/>
      </w:pPr>
      <w:rPr>
        <w:rFonts w:ascii="Calibri" w:eastAsia="Times New Roman" w:hAnsi="Calibri" w:cs="Times New Roman"/>
      </w:rPr>
    </w:lvl>
    <w:lvl w:ilvl="3" w:tplc="A2D69CAC">
      <w:start w:val="1"/>
      <w:numFmt w:val="lowerRoman"/>
      <w:lvlText w:val="(%4)"/>
      <w:lvlJc w:val="left"/>
      <w:pPr>
        <w:ind w:left="3240" w:hanging="720"/>
      </w:pPr>
      <w:rPr>
        <w:rFonts w:ascii="Times New Roman" w:eastAsia="Times New Roman" w:hAnsi="Times New Roman" w:cs="Times New Roman"/>
      </w:rPr>
    </w:lvl>
    <w:lvl w:ilvl="4" w:tplc="0236112E" w:tentative="1">
      <w:start w:val="1"/>
      <w:numFmt w:val="bullet"/>
      <w:lvlText w:val="o"/>
      <w:lvlJc w:val="left"/>
      <w:pPr>
        <w:ind w:left="3600" w:hanging="360"/>
      </w:pPr>
      <w:rPr>
        <w:rFonts w:ascii="Courier New" w:hAnsi="Courier New" w:hint="default"/>
      </w:rPr>
    </w:lvl>
    <w:lvl w:ilvl="5" w:tplc="709A3E50" w:tentative="1">
      <w:start w:val="1"/>
      <w:numFmt w:val="bullet"/>
      <w:lvlText w:val=""/>
      <w:lvlJc w:val="left"/>
      <w:pPr>
        <w:ind w:left="4320" w:hanging="360"/>
      </w:pPr>
      <w:rPr>
        <w:rFonts w:ascii="Wingdings" w:hAnsi="Wingdings" w:hint="default"/>
      </w:rPr>
    </w:lvl>
    <w:lvl w:ilvl="6" w:tplc="1544198C" w:tentative="1">
      <w:start w:val="1"/>
      <w:numFmt w:val="bullet"/>
      <w:lvlText w:val=""/>
      <w:lvlJc w:val="left"/>
      <w:pPr>
        <w:ind w:left="5040" w:hanging="360"/>
      </w:pPr>
      <w:rPr>
        <w:rFonts w:ascii="Symbol" w:hAnsi="Symbol" w:hint="default"/>
      </w:rPr>
    </w:lvl>
    <w:lvl w:ilvl="7" w:tplc="5F444E2A" w:tentative="1">
      <w:start w:val="1"/>
      <w:numFmt w:val="bullet"/>
      <w:lvlText w:val="o"/>
      <w:lvlJc w:val="left"/>
      <w:pPr>
        <w:ind w:left="5760" w:hanging="360"/>
      </w:pPr>
      <w:rPr>
        <w:rFonts w:ascii="Courier New" w:hAnsi="Courier New" w:hint="default"/>
      </w:rPr>
    </w:lvl>
    <w:lvl w:ilvl="8" w:tplc="FC48F760" w:tentative="1">
      <w:start w:val="1"/>
      <w:numFmt w:val="bullet"/>
      <w:lvlText w:val=""/>
      <w:lvlJc w:val="left"/>
      <w:pPr>
        <w:ind w:left="6480" w:hanging="360"/>
      </w:pPr>
      <w:rPr>
        <w:rFonts w:ascii="Wingdings" w:hAnsi="Wingdings" w:hint="default"/>
      </w:rPr>
    </w:lvl>
  </w:abstractNum>
  <w:abstractNum w:abstractNumId="86" w15:restartNumberingAfterBreak="0">
    <w:nsid w:val="7AF82749"/>
    <w:multiLevelType w:val="hybridMultilevel"/>
    <w:tmpl w:val="F4226234"/>
    <w:lvl w:ilvl="0" w:tplc="33EE86BE">
      <w:start w:val="1"/>
      <w:numFmt w:val="lowerLetter"/>
      <w:lvlText w:val="(%1)"/>
      <w:lvlJc w:val="left"/>
      <w:pPr>
        <w:ind w:left="1080" w:hanging="360"/>
      </w:pPr>
      <w:rPr>
        <w:rFonts w:cs="Times New Roman" w:hint="default"/>
      </w:rPr>
    </w:lvl>
    <w:lvl w:ilvl="1" w:tplc="BD283DEE">
      <w:start w:val="1"/>
      <w:numFmt w:val="lowerLetter"/>
      <w:lvlText w:val="%2."/>
      <w:lvlJc w:val="left"/>
      <w:pPr>
        <w:ind w:left="1800" w:hanging="360"/>
      </w:pPr>
      <w:rPr>
        <w:rFonts w:cs="Times New Roman"/>
      </w:rPr>
    </w:lvl>
    <w:lvl w:ilvl="2" w:tplc="2744AAD6">
      <w:start w:val="1"/>
      <w:numFmt w:val="lowerRoman"/>
      <w:lvlText w:val="%3."/>
      <w:lvlJc w:val="right"/>
      <w:pPr>
        <w:ind w:left="2520" w:hanging="180"/>
      </w:pPr>
      <w:rPr>
        <w:rFonts w:cs="Times New Roman"/>
      </w:rPr>
    </w:lvl>
    <w:lvl w:ilvl="3" w:tplc="785A873C" w:tentative="1">
      <w:start w:val="1"/>
      <w:numFmt w:val="decimal"/>
      <w:lvlText w:val="%4."/>
      <w:lvlJc w:val="left"/>
      <w:pPr>
        <w:ind w:left="3240" w:hanging="360"/>
      </w:pPr>
      <w:rPr>
        <w:rFonts w:cs="Times New Roman"/>
      </w:rPr>
    </w:lvl>
    <w:lvl w:ilvl="4" w:tplc="AC2CB206" w:tentative="1">
      <w:start w:val="1"/>
      <w:numFmt w:val="lowerLetter"/>
      <w:lvlText w:val="%5."/>
      <w:lvlJc w:val="left"/>
      <w:pPr>
        <w:ind w:left="3960" w:hanging="360"/>
      </w:pPr>
      <w:rPr>
        <w:rFonts w:cs="Times New Roman"/>
      </w:rPr>
    </w:lvl>
    <w:lvl w:ilvl="5" w:tplc="0B9248F6" w:tentative="1">
      <w:start w:val="1"/>
      <w:numFmt w:val="lowerRoman"/>
      <w:lvlText w:val="%6."/>
      <w:lvlJc w:val="right"/>
      <w:pPr>
        <w:ind w:left="4680" w:hanging="180"/>
      </w:pPr>
      <w:rPr>
        <w:rFonts w:cs="Times New Roman"/>
      </w:rPr>
    </w:lvl>
    <w:lvl w:ilvl="6" w:tplc="613830C0" w:tentative="1">
      <w:start w:val="1"/>
      <w:numFmt w:val="decimal"/>
      <w:lvlText w:val="%7."/>
      <w:lvlJc w:val="left"/>
      <w:pPr>
        <w:ind w:left="5400" w:hanging="360"/>
      </w:pPr>
      <w:rPr>
        <w:rFonts w:cs="Times New Roman"/>
      </w:rPr>
    </w:lvl>
    <w:lvl w:ilvl="7" w:tplc="7CB0F8D8" w:tentative="1">
      <w:start w:val="1"/>
      <w:numFmt w:val="lowerLetter"/>
      <w:lvlText w:val="%8."/>
      <w:lvlJc w:val="left"/>
      <w:pPr>
        <w:ind w:left="6120" w:hanging="360"/>
      </w:pPr>
      <w:rPr>
        <w:rFonts w:cs="Times New Roman"/>
      </w:rPr>
    </w:lvl>
    <w:lvl w:ilvl="8" w:tplc="20CEFEE4" w:tentative="1">
      <w:start w:val="1"/>
      <w:numFmt w:val="lowerRoman"/>
      <w:lvlText w:val="%9."/>
      <w:lvlJc w:val="right"/>
      <w:pPr>
        <w:ind w:left="6840" w:hanging="180"/>
      </w:pPr>
      <w:rPr>
        <w:rFonts w:cs="Times New Roman"/>
      </w:rPr>
    </w:lvl>
  </w:abstractNum>
  <w:abstractNum w:abstractNumId="87" w15:restartNumberingAfterBreak="0">
    <w:nsid w:val="7AF8274A"/>
    <w:multiLevelType w:val="hybridMultilevel"/>
    <w:tmpl w:val="258276B2"/>
    <w:lvl w:ilvl="0" w:tplc="DD2C6970">
      <w:start w:val="1"/>
      <w:numFmt w:val="lowerRoman"/>
      <w:lvlText w:val="(%1)"/>
      <w:lvlJc w:val="left"/>
      <w:pPr>
        <w:ind w:left="3240" w:hanging="720"/>
      </w:pPr>
      <w:rPr>
        <w:rFonts w:ascii="Times New Roman" w:eastAsia="Times New Roman" w:hAnsi="Times New Roman" w:cs="Times New Roman"/>
      </w:rPr>
    </w:lvl>
    <w:lvl w:ilvl="1" w:tplc="7B26DE58" w:tentative="1">
      <w:start w:val="1"/>
      <w:numFmt w:val="lowerLetter"/>
      <w:lvlText w:val="%2."/>
      <w:lvlJc w:val="left"/>
      <w:pPr>
        <w:ind w:left="1440" w:hanging="360"/>
      </w:pPr>
    </w:lvl>
    <w:lvl w:ilvl="2" w:tplc="797AAEEA" w:tentative="1">
      <w:start w:val="1"/>
      <w:numFmt w:val="lowerRoman"/>
      <w:lvlText w:val="%3."/>
      <w:lvlJc w:val="right"/>
      <w:pPr>
        <w:ind w:left="2160" w:hanging="180"/>
      </w:pPr>
    </w:lvl>
    <w:lvl w:ilvl="3" w:tplc="B1C419D8" w:tentative="1">
      <w:start w:val="1"/>
      <w:numFmt w:val="decimal"/>
      <w:lvlText w:val="%4."/>
      <w:lvlJc w:val="left"/>
      <w:pPr>
        <w:ind w:left="2880" w:hanging="360"/>
      </w:pPr>
    </w:lvl>
    <w:lvl w:ilvl="4" w:tplc="D23A855E" w:tentative="1">
      <w:start w:val="1"/>
      <w:numFmt w:val="lowerLetter"/>
      <w:lvlText w:val="%5."/>
      <w:lvlJc w:val="left"/>
      <w:pPr>
        <w:ind w:left="3600" w:hanging="360"/>
      </w:pPr>
    </w:lvl>
    <w:lvl w:ilvl="5" w:tplc="D7DE0842" w:tentative="1">
      <w:start w:val="1"/>
      <w:numFmt w:val="lowerRoman"/>
      <w:lvlText w:val="%6."/>
      <w:lvlJc w:val="right"/>
      <w:pPr>
        <w:ind w:left="4320" w:hanging="180"/>
      </w:pPr>
    </w:lvl>
    <w:lvl w:ilvl="6" w:tplc="3D147AF2" w:tentative="1">
      <w:start w:val="1"/>
      <w:numFmt w:val="decimal"/>
      <w:lvlText w:val="%7."/>
      <w:lvlJc w:val="left"/>
      <w:pPr>
        <w:ind w:left="5040" w:hanging="360"/>
      </w:pPr>
    </w:lvl>
    <w:lvl w:ilvl="7" w:tplc="05CE1F3E" w:tentative="1">
      <w:start w:val="1"/>
      <w:numFmt w:val="lowerLetter"/>
      <w:lvlText w:val="%8."/>
      <w:lvlJc w:val="left"/>
      <w:pPr>
        <w:ind w:left="5760" w:hanging="360"/>
      </w:pPr>
    </w:lvl>
    <w:lvl w:ilvl="8" w:tplc="E1425550" w:tentative="1">
      <w:start w:val="1"/>
      <w:numFmt w:val="lowerRoman"/>
      <w:lvlText w:val="%9."/>
      <w:lvlJc w:val="right"/>
      <w:pPr>
        <w:ind w:left="6480" w:hanging="180"/>
      </w:pPr>
    </w:lvl>
  </w:abstractNum>
  <w:abstractNum w:abstractNumId="88" w15:restartNumberingAfterBreak="0">
    <w:nsid w:val="7AF8274B"/>
    <w:multiLevelType w:val="hybridMultilevel"/>
    <w:tmpl w:val="3DDCA546"/>
    <w:lvl w:ilvl="0" w:tplc="D496093A">
      <w:start w:val="1"/>
      <w:numFmt w:val="lowerLetter"/>
      <w:lvlText w:val="(%1)"/>
      <w:lvlJc w:val="left"/>
      <w:pPr>
        <w:ind w:left="1080" w:hanging="360"/>
      </w:pPr>
      <w:rPr>
        <w:rFonts w:hint="default"/>
        <w:b/>
      </w:rPr>
    </w:lvl>
    <w:lvl w:ilvl="1" w:tplc="6952CD8C">
      <w:start w:val="1"/>
      <w:numFmt w:val="lowerRoman"/>
      <w:lvlText w:val="%2."/>
      <w:lvlJc w:val="left"/>
      <w:pPr>
        <w:ind w:left="1890" w:hanging="360"/>
      </w:pPr>
      <w:rPr>
        <w:rFonts w:ascii="Times New Roman" w:eastAsia="Times New Roman" w:hAnsi="Times New Roman" w:cs="Times New Roman"/>
      </w:rPr>
    </w:lvl>
    <w:lvl w:ilvl="2" w:tplc="F370C2DA" w:tentative="1">
      <w:start w:val="1"/>
      <w:numFmt w:val="lowerRoman"/>
      <w:lvlText w:val="%3."/>
      <w:lvlJc w:val="right"/>
      <w:pPr>
        <w:ind w:left="2520" w:hanging="180"/>
      </w:pPr>
    </w:lvl>
    <w:lvl w:ilvl="3" w:tplc="B678B5A8" w:tentative="1">
      <w:start w:val="1"/>
      <w:numFmt w:val="decimal"/>
      <w:lvlText w:val="%4."/>
      <w:lvlJc w:val="left"/>
      <w:pPr>
        <w:ind w:left="3240" w:hanging="360"/>
      </w:pPr>
    </w:lvl>
    <w:lvl w:ilvl="4" w:tplc="6D4EAF86" w:tentative="1">
      <w:start w:val="1"/>
      <w:numFmt w:val="lowerLetter"/>
      <w:lvlText w:val="%5."/>
      <w:lvlJc w:val="left"/>
      <w:pPr>
        <w:ind w:left="3960" w:hanging="360"/>
      </w:pPr>
    </w:lvl>
    <w:lvl w:ilvl="5" w:tplc="5936D930" w:tentative="1">
      <w:start w:val="1"/>
      <w:numFmt w:val="lowerRoman"/>
      <w:lvlText w:val="%6."/>
      <w:lvlJc w:val="right"/>
      <w:pPr>
        <w:ind w:left="4680" w:hanging="180"/>
      </w:pPr>
    </w:lvl>
    <w:lvl w:ilvl="6" w:tplc="80A0DBB4" w:tentative="1">
      <w:start w:val="1"/>
      <w:numFmt w:val="decimal"/>
      <w:lvlText w:val="%7."/>
      <w:lvlJc w:val="left"/>
      <w:pPr>
        <w:ind w:left="5400" w:hanging="360"/>
      </w:pPr>
    </w:lvl>
    <w:lvl w:ilvl="7" w:tplc="4B545AB0" w:tentative="1">
      <w:start w:val="1"/>
      <w:numFmt w:val="lowerLetter"/>
      <w:lvlText w:val="%8."/>
      <w:lvlJc w:val="left"/>
      <w:pPr>
        <w:ind w:left="6120" w:hanging="360"/>
      </w:pPr>
    </w:lvl>
    <w:lvl w:ilvl="8" w:tplc="7D164116" w:tentative="1">
      <w:start w:val="1"/>
      <w:numFmt w:val="lowerRoman"/>
      <w:lvlText w:val="%9."/>
      <w:lvlJc w:val="right"/>
      <w:pPr>
        <w:ind w:left="6840" w:hanging="180"/>
      </w:pPr>
    </w:lvl>
  </w:abstractNum>
  <w:abstractNum w:abstractNumId="89" w15:restartNumberingAfterBreak="0">
    <w:nsid w:val="7AF8274C"/>
    <w:multiLevelType w:val="hybridMultilevel"/>
    <w:tmpl w:val="293C45AE"/>
    <w:lvl w:ilvl="0" w:tplc="AA60A8E2">
      <w:start w:val="1"/>
      <w:numFmt w:val="lowerLetter"/>
      <w:lvlText w:val="(%1)"/>
      <w:lvlJc w:val="left"/>
      <w:pPr>
        <w:ind w:left="720" w:hanging="720"/>
      </w:pPr>
      <w:rPr>
        <w:rFonts w:ascii="Times New Roman" w:eastAsia="Calibri" w:hAnsi="Times New Roman" w:cs="Times New Roman" w:hint="default"/>
        <w:b w:val="0"/>
      </w:rPr>
    </w:lvl>
    <w:lvl w:ilvl="1" w:tplc="74182D28" w:tentative="1">
      <w:start w:val="1"/>
      <w:numFmt w:val="lowerLetter"/>
      <w:lvlText w:val="%2."/>
      <w:lvlJc w:val="left"/>
      <w:pPr>
        <w:ind w:left="1080" w:hanging="360"/>
      </w:pPr>
    </w:lvl>
    <w:lvl w:ilvl="2" w:tplc="9F2494CA" w:tentative="1">
      <w:start w:val="1"/>
      <w:numFmt w:val="lowerRoman"/>
      <w:lvlText w:val="%3."/>
      <w:lvlJc w:val="right"/>
      <w:pPr>
        <w:ind w:left="1800" w:hanging="180"/>
      </w:pPr>
    </w:lvl>
    <w:lvl w:ilvl="3" w:tplc="B6AED866" w:tentative="1">
      <w:start w:val="1"/>
      <w:numFmt w:val="decimal"/>
      <w:lvlText w:val="%4."/>
      <w:lvlJc w:val="left"/>
      <w:pPr>
        <w:ind w:left="2520" w:hanging="360"/>
      </w:pPr>
    </w:lvl>
    <w:lvl w:ilvl="4" w:tplc="651C8162" w:tentative="1">
      <w:start w:val="1"/>
      <w:numFmt w:val="lowerLetter"/>
      <w:lvlText w:val="%5."/>
      <w:lvlJc w:val="left"/>
      <w:pPr>
        <w:ind w:left="3240" w:hanging="360"/>
      </w:pPr>
    </w:lvl>
    <w:lvl w:ilvl="5" w:tplc="21B44846" w:tentative="1">
      <w:start w:val="1"/>
      <w:numFmt w:val="lowerRoman"/>
      <w:lvlText w:val="%6."/>
      <w:lvlJc w:val="right"/>
      <w:pPr>
        <w:ind w:left="3960" w:hanging="180"/>
      </w:pPr>
    </w:lvl>
    <w:lvl w:ilvl="6" w:tplc="29003FFC" w:tentative="1">
      <w:start w:val="1"/>
      <w:numFmt w:val="decimal"/>
      <w:lvlText w:val="%7."/>
      <w:lvlJc w:val="left"/>
      <w:pPr>
        <w:ind w:left="4680" w:hanging="360"/>
      </w:pPr>
    </w:lvl>
    <w:lvl w:ilvl="7" w:tplc="1178AB76" w:tentative="1">
      <w:start w:val="1"/>
      <w:numFmt w:val="lowerLetter"/>
      <w:lvlText w:val="%8."/>
      <w:lvlJc w:val="left"/>
      <w:pPr>
        <w:ind w:left="5400" w:hanging="360"/>
      </w:pPr>
    </w:lvl>
    <w:lvl w:ilvl="8" w:tplc="5506430C" w:tentative="1">
      <w:start w:val="1"/>
      <w:numFmt w:val="lowerRoman"/>
      <w:lvlText w:val="%9."/>
      <w:lvlJc w:val="right"/>
      <w:pPr>
        <w:ind w:left="6120" w:hanging="180"/>
      </w:pPr>
    </w:lvl>
  </w:abstractNum>
  <w:abstractNum w:abstractNumId="90" w15:restartNumberingAfterBreak="0">
    <w:nsid w:val="7AF8274D"/>
    <w:multiLevelType w:val="hybridMultilevel"/>
    <w:tmpl w:val="47F63716"/>
    <w:lvl w:ilvl="0" w:tplc="1E46D1B0">
      <w:start w:val="1"/>
      <w:numFmt w:val="lowerLetter"/>
      <w:lvlText w:val="(%1)"/>
      <w:lvlJc w:val="left"/>
      <w:pPr>
        <w:ind w:left="720" w:hanging="720"/>
      </w:pPr>
      <w:rPr>
        <w:rFonts w:ascii="Times New Roman" w:eastAsia="Calibri" w:hAnsi="Times New Roman" w:cs="Times New Roman" w:hint="default"/>
      </w:rPr>
    </w:lvl>
    <w:lvl w:ilvl="1" w:tplc="E5A68F88" w:tentative="1">
      <w:start w:val="1"/>
      <w:numFmt w:val="lowerLetter"/>
      <w:lvlText w:val="%2."/>
      <w:lvlJc w:val="left"/>
      <w:pPr>
        <w:ind w:left="1080" w:hanging="360"/>
      </w:pPr>
    </w:lvl>
    <w:lvl w:ilvl="2" w:tplc="DF148A98" w:tentative="1">
      <w:start w:val="1"/>
      <w:numFmt w:val="lowerRoman"/>
      <w:lvlText w:val="%3."/>
      <w:lvlJc w:val="right"/>
      <w:pPr>
        <w:ind w:left="1800" w:hanging="180"/>
      </w:pPr>
    </w:lvl>
    <w:lvl w:ilvl="3" w:tplc="74C4DCF8" w:tentative="1">
      <w:start w:val="1"/>
      <w:numFmt w:val="decimal"/>
      <w:lvlText w:val="%4."/>
      <w:lvlJc w:val="left"/>
      <w:pPr>
        <w:ind w:left="2520" w:hanging="360"/>
      </w:pPr>
    </w:lvl>
    <w:lvl w:ilvl="4" w:tplc="C6EA997E" w:tentative="1">
      <w:start w:val="1"/>
      <w:numFmt w:val="lowerLetter"/>
      <w:lvlText w:val="%5."/>
      <w:lvlJc w:val="left"/>
      <w:pPr>
        <w:ind w:left="3240" w:hanging="360"/>
      </w:pPr>
    </w:lvl>
    <w:lvl w:ilvl="5" w:tplc="06AC532A" w:tentative="1">
      <w:start w:val="1"/>
      <w:numFmt w:val="lowerRoman"/>
      <w:lvlText w:val="%6."/>
      <w:lvlJc w:val="right"/>
      <w:pPr>
        <w:ind w:left="3960" w:hanging="180"/>
      </w:pPr>
    </w:lvl>
    <w:lvl w:ilvl="6" w:tplc="F3E89548" w:tentative="1">
      <w:start w:val="1"/>
      <w:numFmt w:val="decimal"/>
      <w:lvlText w:val="%7."/>
      <w:lvlJc w:val="left"/>
      <w:pPr>
        <w:ind w:left="4680" w:hanging="360"/>
      </w:pPr>
    </w:lvl>
    <w:lvl w:ilvl="7" w:tplc="6C1C0186" w:tentative="1">
      <w:start w:val="1"/>
      <w:numFmt w:val="lowerLetter"/>
      <w:lvlText w:val="%8."/>
      <w:lvlJc w:val="left"/>
      <w:pPr>
        <w:ind w:left="5400" w:hanging="360"/>
      </w:pPr>
    </w:lvl>
    <w:lvl w:ilvl="8" w:tplc="F4CCCE08" w:tentative="1">
      <w:start w:val="1"/>
      <w:numFmt w:val="lowerRoman"/>
      <w:lvlText w:val="%9."/>
      <w:lvlJc w:val="right"/>
      <w:pPr>
        <w:ind w:left="6120" w:hanging="180"/>
      </w:pPr>
    </w:lvl>
  </w:abstractNum>
  <w:abstractNum w:abstractNumId="91" w15:restartNumberingAfterBreak="0">
    <w:nsid w:val="7AF8274E"/>
    <w:multiLevelType w:val="hybridMultilevel"/>
    <w:tmpl w:val="A9E2DAC6"/>
    <w:lvl w:ilvl="0" w:tplc="7A244E9E">
      <w:start w:val="1"/>
      <w:numFmt w:val="lowerLetter"/>
      <w:lvlText w:val="(%1)"/>
      <w:lvlJc w:val="left"/>
      <w:pPr>
        <w:ind w:left="720" w:hanging="360"/>
      </w:pPr>
      <w:rPr>
        <w:rFonts w:hint="default"/>
      </w:rPr>
    </w:lvl>
    <w:lvl w:ilvl="1" w:tplc="978C4628" w:tentative="1">
      <w:start w:val="1"/>
      <w:numFmt w:val="lowerLetter"/>
      <w:lvlText w:val="%2."/>
      <w:lvlJc w:val="left"/>
      <w:pPr>
        <w:ind w:left="1440" w:hanging="360"/>
      </w:pPr>
    </w:lvl>
    <w:lvl w:ilvl="2" w:tplc="DDDCC128" w:tentative="1">
      <w:start w:val="1"/>
      <w:numFmt w:val="lowerRoman"/>
      <w:lvlText w:val="%3."/>
      <w:lvlJc w:val="right"/>
      <w:pPr>
        <w:ind w:left="2160" w:hanging="180"/>
      </w:pPr>
    </w:lvl>
    <w:lvl w:ilvl="3" w:tplc="98906F8C" w:tentative="1">
      <w:start w:val="1"/>
      <w:numFmt w:val="decimal"/>
      <w:lvlText w:val="%4."/>
      <w:lvlJc w:val="left"/>
      <w:pPr>
        <w:ind w:left="2880" w:hanging="360"/>
      </w:pPr>
    </w:lvl>
    <w:lvl w:ilvl="4" w:tplc="EB3E2B42" w:tentative="1">
      <w:start w:val="1"/>
      <w:numFmt w:val="lowerLetter"/>
      <w:lvlText w:val="%5."/>
      <w:lvlJc w:val="left"/>
      <w:pPr>
        <w:ind w:left="3600" w:hanging="360"/>
      </w:pPr>
    </w:lvl>
    <w:lvl w:ilvl="5" w:tplc="DFB0F996" w:tentative="1">
      <w:start w:val="1"/>
      <w:numFmt w:val="lowerRoman"/>
      <w:lvlText w:val="%6."/>
      <w:lvlJc w:val="right"/>
      <w:pPr>
        <w:ind w:left="4320" w:hanging="180"/>
      </w:pPr>
    </w:lvl>
    <w:lvl w:ilvl="6" w:tplc="9E324E12" w:tentative="1">
      <w:start w:val="1"/>
      <w:numFmt w:val="decimal"/>
      <w:lvlText w:val="%7."/>
      <w:lvlJc w:val="left"/>
      <w:pPr>
        <w:ind w:left="5040" w:hanging="360"/>
      </w:pPr>
    </w:lvl>
    <w:lvl w:ilvl="7" w:tplc="78CA71D4" w:tentative="1">
      <w:start w:val="1"/>
      <w:numFmt w:val="lowerLetter"/>
      <w:lvlText w:val="%8."/>
      <w:lvlJc w:val="left"/>
      <w:pPr>
        <w:ind w:left="5760" w:hanging="360"/>
      </w:pPr>
    </w:lvl>
    <w:lvl w:ilvl="8" w:tplc="30F69C5E" w:tentative="1">
      <w:start w:val="1"/>
      <w:numFmt w:val="lowerRoman"/>
      <w:lvlText w:val="%9."/>
      <w:lvlJc w:val="right"/>
      <w:pPr>
        <w:ind w:left="6480" w:hanging="180"/>
      </w:pPr>
    </w:lvl>
  </w:abstractNum>
  <w:abstractNum w:abstractNumId="92" w15:restartNumberingAfterBreak="0">
    <w:nsid w:val="7AF8274F"/>
    <w:multiLevelType w:val="hybridMultilevel"/>
    <w:tmpl w:val="53D6C494"/>
    <w:lvl w:ilvl="0" w:tplc="30745AF8">
      <w:start w:val="1"/>
      <w:numFmt w:val="lowerLetter"/>
      <w:lvlText w:val="(%1)"/>
      <w:lvlJc w:val="left"/>
      <w:pPr>
        <w:ind w:left="360" w:hanging="360"/>
      </w:pPr>
      <w:rPr>
        <w:rFonts w:hint="default"/>
        <w:b w:val="0"/>
      </w:rPr>
    </w:lvl>
    <w:lvl w:ilvl="1" w:tplc="79FADF92" w:tentative="1">
      <w:start w:val="1"/>
      <w:numFmt w:val="lowerLetter"/>
      <w:lvlText w:val="%2."/>
      <w:lvlJc w:val="left"/>
      <w:pPr>
        <w:ind w:left="1080" w:hanging="360"/>
      </w:pPr>
    </w:lvl>
    <w:lvl w:ilvl="2" w:tplc="8206BBB0" w:tentative="1">
      <w:start w:val="1"/>
      <w:numFmt w:val="lowerRoman"/>
      <w:lvlText w:val="%3."/>
      <w:lvlJc w:val="right"/>
      <w:pPr>
        <w:ind w:left="1800" w:hanging="180"/>
      </w:pPr>
    </w:lvl>
    <w:lvl w:ilvl="3" w:tplc="C046DBF2" w:tentative="1">
      <w:start w:val="1"/>
      <w:numFmt w:val="decimal"/>
      <w:lvlText w:val="%4."/>
      <w:lvlJc w:val="left"/>
      <w:pPr>
        <w:ind w:left="2520" w:hanging="360"/>
      </w:pPr>
    </w:lvl>
    <w:lvl w:ilvl="4" w:tplc="4D7CE276" w:tentative="1">
      <w:start w:val="1"/>
      <w:numFmt w:val="lowerLetter"/>
      <w:lvlText w:val="%5."/>
      <w:lvlJc w:val="left"/>
      <w:pPr>
        <w:ind w:left="3240" w:hanging="360"/>
      </w:pPr>
    </w:lvl>
    <w:lvl w:ilvl="5" w:tplc="59B85460" w:tentative="1">
      <w:start w:val="1"/>
      <w:numFmt w:val="lowerRoman"/>
      <w:lvlText w:val="%6."/>
      <w:lvlJc w:val="right"/>
      <w:pPr>
        <w:ind w:left="3960" w:hanging="180"/>
      </w:pPr>
    </w:lvl>
    <w:lvl w:ilvl="6" w:tplc="5E5EA2C4" w:tentative="1">
      <w:start w:val="1"/>
      <w:numFmt w:val="decimal"/>
      <w:lvlText w:val="%7."/>
      <w:lvlJc w:val="left"/>
      <w:pPr>
        <w:ind w:left="4680" w:hanging="360"/>
      </w:pPr>
    </w:lvl>
    <w:lvl w:ilvl="7" w:tplc="C10C99AC" w:tentative="1">
      <w:start w:val="1"/>
      <w:numFmt w:val="lowerLetter"/>
      <w:lvlText w:val="%8."/>
      <w:lvlJc w:val="left"/>
      <w:pPr>
        <w:ind w:left="5400" w:hanging="360"/>
      </w:pPr>
    </w:lvl>
    <w:lvl w:ilvl="8" w:tplc="C36A75A4" w:tentative="1">
      <w:start w:val="1"/>
      <w:numFmt w:val="lowerRoman"/>
      <w:lvlText w:val="%9."/>
      <w:lvlJc w:val="right"/>
      <w:pPr>
        <w:ind w:left="6120" w:hanging="180"/>
      </w:pPr>
    </w:lvl>
  </w:abstractNum>
  <w:abstractNum w:abstractNumId="93" w15:restartNumberingAfterBreak="0">
    <w:nsid w:val="7AF82750"/>
    <w:multiLevelType w:val="hybridMultilevel"/>
    <w:tmpl w:val="68BC8232"/>
    <w:lvl w:ilvl="0" w:tplc="58F891E6">
      <w:start w:val="1"/>
      <w:numFmt w:val="lowerLetter"/>
      <w:lvlText w:val="(%1)"/>
      <w:lvlJc w:val="left"/>
      <w:pPr>
        <w:ind w:left="360" w:hanging="360"/>
      </w:pPr>
      <w:rPr>
        <w:rFonts w:hint="default"/>
      </w:rPr>
    </w:lvl>
    <w:lvl w:ilvl="1" w:tplc="AF6AE580">
      <w:start w:val="1"/>
      <w:numFmt w:val="lowerRoman"/>
      <w:lvlText w:val="%2."/>
      <w:lvlJc w:val="right"/>
      <w:pPr>
        <w:ind w:left="1080" w:hanging="360"/>
      </w:pPr>
    </w:lvl>
    <w:lvl w:ilvl="2" w:tplc="2478810C" w:tentative="1">
      <w:start w:val="1"/>
      <w:numFmt w:val="lowerRoman"/>
      <w:lvlText w:val="%3."/>
      <w:lvlJc w:val="right"/>
      <w:pPr>
        <w:ind w:left="1800" w:hanging="180"/>
      </w:pPr>
    </w:lvl>
    <w:lvl w:ilvl="3" w:tplc="0F8E2222" w:tentative="1">
      <w:start w:val="1"/>
      <w:numFmt w:val="decimal"/>
      <w:lvlText w:val="%4."/>
      <w:lvlJc w:val="left"/>
      <w:pPr>
        <w:ind w:left="2520" w:hanging="360"/>
      </w:pPr>
    </w:lvl>
    <w:lvl w:ilvl="4" w:tplc="C702357A" w:tentative="1">
      <w:start w:val="1"/>
      <w:numFmt w:val="lowerLetter"/>
      <w:lvlText w:val="%5."/>
      <w:lvlJc w:val="left"/>
      <w:pPr>
        <w:ind w:left="3240" w:hanging="360"/>
      </w:pPr>
    </w:lvl>
    <w:lvl w:ilvl="5" w:tplc="FBE89A54" w:tentative="1">
      <w:start w:val="1"/>
      <w:numFmt w:val="lowerRoman"/>
      <w:lvlText w:val="%6."/>
      <w:lvlJc w:val="right"/>
      <w:pPr>
        <w:ind w:left="3960" w:hanging="180"/>
      </w:pPr>
    </w:lvl>
    <w:lvl w:ilvl="6" w:tplc="0E80BBF2" w:tentative="1">
      <w:start w:val="1"/>
      <w:numFmt w:val="decimal"/>
      <w:lvlText w:val="%7."/>
      <w:lvlJc w:val="left"/>
      <w:pPr>
        <w:ind w:left="4680" w:hanging="360"/>
      </w:pPr>
    </w:lvl>
    <w:lvl w:ilvl="7" w:tplc="BCB04BF6" w:tentative="1">
      <w:start w:val="1"/>
      <w:numFmt w:val="lowerLetter"/>
      <w:lvlText w:val="%8."/>
      <w:lvlJc w:val="left"/>
      <w:pPr>
        <w:ind w:left="5400" w:hanging="360"/>
      </w:pPr>
    </w:lvl>
    <w:lvl w:ilvl="8" w:tplc="91641B1A" w:tentative="1">
      <w:start w:val="1"/>
      <w:numFmt w:val="lowerRoman"/>
      <w:lvlText w:val="%9."/>
      <w:lvlJc w:val="right"/>
      <w:pPr>
        <w:ind w:left="6120" w:hanging="180"/>
      </w:pPr>
    </w:lvl>
  </w:abstractNum>
  <w:abstractNum w:abstractNumId="94" w15:restartNumberingAfterBreak="0">
    <w:nsid w:val="7AF82751"/>
    <w:multiLevelType w:val="hybridMultilevel"/>
    <w:tmpl w:val="EEF0F7AE"/>
    <w:lvl w:ilvl="0" w:tplc="084A6D00">
      <w:start w:val="1"/>
      <w:numFmt w:val="lowerLetter"/>
      <w:lvlText w:val="(%1)"/>
      <w:lvlJc w:val="left"/>
      <w:pPr>
        <w:ind w:left="360" w:hanging="360"/>
      </w:pPr>
      <w:rPr>
        <w:rFonts w:hint="default"/>
        <w:b w:val="0"/>
      </w:rPr>
    </w:lvl>
    <w:lvl w:ilvl="1" w:tplc="03FC5698" w:tentative="1">
      <w:start w:val="1"/>
      <w:numFmt w:val="lowerLetter"/>
      <w:lvlText w:val="%2."/>
      <w:lvlJc w:val="left"/>
      <w:pPr>
        <w:ind w:left="1080" w:hanging="360"/>
      </w:pPr>
    </w:lvl>
    <w:lvl w:ilvl="2" w:tplc="76EE0FF2" w:tentative="1">
      <w:start w:val="1"/>
      <w:numFmt w:val="lowerRoman"/>
      <w:lvlText w:val="%3."/>
      <w:lvlJc w:val="right"/>
      <w:pPr>
        <w:ind w:left="1800" w:hanging="180"/>
      </w:pPr>
    </w:lvl>
    <w:lvl w:ilvl="3" w:tplc="02525BAC" w:tentative="1">
      <w:start w:val="1"/>
      <w:numFmt w:val="decimal"/>
      <w:lvlText w:val="%4."/>
      <w:lvlJc w:val="left"/>
      <w:pPr>
        <w:ind w:left="2520" w:hanging="360"/>
      </w:pPr>
    </w:lvl>
    <w:lvl w:ilvl="4" w:tplc="406AA312" w:tentative="1">
      <w:start w:val="1"/>
      <w:numFmt w:val="lowerLetter"/>
      <w:lvlText w:val="%5."/>
      <w:lvlJc w:val="left"/>
      <w:pPr>
        <w:ind w:left="3240" w:hanging="360"/>
      </w:pPr>
    </w:lvl>
    <w:lvl w:ilvl="5" w:tplc="79F64FFA" w:tentative="1">
      <w:start w:val="1"/>
      <w:numFmt w:val="lowerRoman"/>
      <w:lvlText w:val="%6."/>
      <w:lvlJc w:val="right"/>
      <w:pPr>
        <w:ind w:left="3960" w:hanging="180"/>
      </w:pPr>
    </w:lvl>
    <w:lvl w:ilvl="6" w:tplc="A98ABFE0" w:tentative="1">
      <w:start w:val="1"/>
      <w:numFmt w:val="decimal"/>
      <w:lvlText w:val="%7."/>
      <w:lvlJc w:val="left"/>
      <w:pPr>
        <w:ind w:left="4680" w:hanging="360"/>
      </w:pPr>
    </w:lvl>
    <w:lvl w:ilvl="7" w:tplc="A84AB07A" w:tentative="1">
      <w:start w:val="1"/>
      <w:numFmt w:val="lowerLetter"/>
      <w:lvlText w:val="%8."/>
      <w:lvlJc w:val="left"/>
      <w:pPr>
        <w:ind w:left="5400" w:hanging="360"/>
      </w:pPr>
    </w:lvl>
    <w:lvl w:ilvl="8" w:tplc="EB281DC6" w:tentative="1">
      <w:start w:val="1"/>
      <w:numFmt w:val="lowerRoman"/>
      <w:lvlText w:val="%9."/>
      <w:lvlJc w:val="right"/>
      <w:pPr>
        <w:ind w:left="6120" w:hanging="180"/>
      </w:pPr>
    </w:lvl>
  </w:abstractNum>
  <w:abstractNum w:abstractNumId="95" w15:restartNumberingAfterBreak="0">
    <w:nsid w:val="7AF82752"/>
    <w:multiLevelType w:val="hybridMultilevel"/>
    <w:tmpl w:val="E1FC2078"/>
    <w:lvl w:ilvl="0" w:tplc="844CB64C">
      <w:start w:val="1"/>
      <w:numFmt w:val="lowerLetter"/>
      <w:lvlText w:val="(%1)"/>
      <w:lvlJc w:val="left"/>
      <w:pPr>
        <w:ind w:left="360" w:hanging="360"/>
      </w:pPr>
      <w:rPr>
        <w:rFonts w:hint="default"/>
      </w:rPr>
    </w:lvl>
    <w:lvl w:ilvl="1" w:tplc="004E2482" w:tentative="1">
      <w:start w:val="1"/>
      <w:numFmt w:val="lowerLetter"/>
      <w:lvlText w:val="%2."/>
      <w:lvlJc w:val="left"/>
      <w:pPr>
        <w:ind w:left="1080" w:hanging="360"/>
      </w:pPr>
    </w:lvl>
    <w:lvl w:ilvl="2" w:tplc="0040EA76" w:tentative="1">
      <w:start w:val="1"/>
      <w:numFmt w:val="lowerRoman"/>
      <w:lvlText w:val="%3."/>
      <w:lvlJc w:val="right"/>
      <w:pPr>
        <w:ind w:left="1800" w:hanging="180"/>
      </w:pPr>
    </w:lvl>
    <w:lvl w:ilvl="3" w:tplc="71A06A98" w:tentative="1">
      <w:start w:val="1"/>
      <w:numFmt w:val="decimal"/>
      <w:lvlText w:val="%4."/>
      <w:lvlJc w:val="left"/>
      <w:pPr>
        <w:ind w:left="2520" w:hanging="360"/>
      </w:pPr>
    </w:lvl>
    <w:lvl w:ilvl="4" w:tplc="BFC69634" w:tentative="1">
      <w:start w:val="1"/>
      <w:numFmt w:val="lowerLetter"/>
      <w:lvlText w:val="%5."/>
      <w:lvlJc w:val="left"/>
      <w:pPr>
        <w:ind w:left="3240" w:hanging="360"/>
      </w:pPr>
    </w:lvl>
    <w:lvl w:ilvl="5" w:tplc="B4BAB804" w:tentative="1">
      <w:start w:val="1"/>
      <w:numFmt w:val="lowerRoman"/>
      <w:lvlText w:val="%6."/>
      <w:lvlJc w:val="right"/>
      <w:pPr>
        <w:ind w:left="3960" w:hanging="180"/>
      </w:pPr>
    </w:lvl>
    <w:lvl w:ilvl="6" w:tplc="EFA08D3A" w:tentative="1">
      <w:start w:val="1"/>
      <w:numFmt w:val="decimal"/>
      <w:lvlText w:val="%7."/>
      <w:lvlJc w:val="left"/>
      <w:pPr>
        <w:ind w:left="4680" w:hanging="360"/>
      </w:pPr>
    </w:lvl>
    <w:lvl w:ilvl="7" w:tplc="72C43AAC" w:tentative="1">
      <w:start w:val="1"/>
      <w:numFmt w:val="lowerLetter"/>
      <w:lvlText w:val="%8."/>
      <w:lvlJc w:val="left"/>
      <w:pPr>
        <w:ind w:left="5400" w:hanging="360"/>
      </w:pPr>
    </w:lvl>
    <w:lvl w:ilvl="8" w:tplc="3926E52A" w:tentative="1">
      <w:start w:val="1"/>
      <w:numFmt w:val="lowerRoman"/>
      <w:lvlText w:val="%9."/>
      <w:lvlJc w:val="right"/>
      <w:pPr>
        <w:ind w:left="6120" w:hanging="180"/>
      </w:pPr>
    </w:lvl>
  </w:abstractNum>
  <w:abstractNum w:abstractNumId="96" w15:restartNumberingAfterBreak="0">
    <w:nsid w:val="7AF82753"/>
    <w:multiLevelType w:val="hybridMultilevel"/>
    <w:tmpl w:val="370085BE"/>
    <w:lvl w:ilvl="0" w:tplc="1FD234F6">
      <w:start w:val="1"/>
      <w:numFmt w:val="lowerLetter"/>
      <w:lvlText w:val="(%1)"/>
      <w:lvlJc w:val="left"/>
      <w:pPr>
        <w:ind w:left="360" w:hanging="360"/>
      </w:pPr>
      <w:rPr>
        <w:rFonts w:hint="default"/>
      </w:rPr>
    </w:lvl>
    <w:lvl w:ilvl="1" w:tplc="2FE24A82" w:tentative="1">
      <w:start w:val="1"/>
      <w:numFmt w:val="lowerLetter"/>
      <w:lvlText w:val="%2."/>
      <w:lvlJc w:val="left"/>
      <w:pPr>
        <w:ind w:left="1080" w:hanging="360"/>
      </w:pPr>
    </w:lvl>
    <w:lvl w:ilvl="2" w:tplc="F5A0AE2C" w:tentative="1">
      <w:start w:val="1"/>
      <w:numFmt w:val="lowerRoman"/>
      <w:lvlText w:val="%3."/>
      <w:lvlJc w:val="right"/>
      <w:pPr>
        <w:ind w:left="1800" w:hanging="180"/>
      </w:pPr>
    </w:lvl>
    <w:lvl w:ilvl="3" w:tplc="4D46EF8C" w:tentative="1">
      <w:start w:val="1"/>
      <w:numFmt w:val="decimal"/>
      <w:lvlText w:val="%4."/>
      <w:lvlJc w:val="left"/>
      <w:pPr>
        <w:ind w:left="2520" w:hanging="360"/>
      </w:pPr>
    </w:lvl>
    <w:lvl w:ilvl="4" w:tplc="6268A15E" w:tentative="1">
      <w:start w:val="1"/>
      <w:numFmt w:val="lowerLetter"/>
      <w:lvlText w:val="%5."/>
      <w:lvlJc w:val="left"/>
      <w:pPr>
        <w:ind w:left="3240" w:hanging="360"/>
      </w:pPr>
    </w:lvl>
    <w:lvl w:ilvl="5" w:tplc="004EF1A2" w:tentative="1">
      <w:start w:val="1"/>
      <w:numFmt w:val="lowerRoman"/>
      <w:lvlText w:val="%6."/>
      <w:lvlJc w:val="right"/>
      <w:pPr>
        <w:ind w:left="3960" w:hanging="180"/>
      </w:pPr>
    </w:lvl>
    <w:lvl w:ilvl="6" w:tplc="751E8A72" w:tentative="1">
      <w:start w:val="1"/>
      <w:numFmt w:val="decimal"/>
      <w:lvlText w:val="%7."/>
      <w:lvlJc w:val="left"/>
      <w:pPr>
        <w:ind w:left="4680" w:hanging="360"/>
      </w:pPr>
    </w:lvl>
    <w:lvl w:ilvl="7" w:tplc="C70232CE" w:tentative="1">
      <w:start w:val="1"/>
      <w:numFmt w:val="lowerLetter"/>
      <w:lvlText w:val="%8."/>
      <w:lvlJc w:val="left"/>
      <w:pPr>
        <w:ind w:left="5400" w:hanging="360"/>
      </w:pPr>
    </w:lvl>
    <w:lvl w:ilvl="8" w:tplc="73DE761E" w:tentative="1">
      <w:start w:val="1"/>
      <w:numFmt w:val="lowerRoman"/>
      <w:lvlText w:val="%9."/>
      <w:lvlJc w:val="right"/>
      <w:pPr>
        <w:ind w:left="6120" w:hanging="180"/>
      </w:pPr>
    </w:lvl>
  </w:abstractNum>
  <w:abstractNum w:abstractNumId="97" w15:restartNumberingAfterBreak="0">
    <w:nsid w:val="7AF82754"/>
    <w:multiLevelType w:val="hybridMultilevel"/>
    <w:tmpl w:val="48382208"/>
    <w:lvl w:ilvl="0" w:tplc="66FAE82A">
      <w:start w:val="1"/>
      <w:numFmt w:val="lowerLetter"/>
      <w:lvlText w:val="(%1)"/>
      <w:lvlJc w:val="left"/>
      <w:pPr>
        <w:ind w:left="720" w:hanging="720"/>
      </w:pPr>
      <w:rPr>
        <w:rFonts w:ascii="Times New Roman" w:eastAsia="Calibri" w:hAnsi="Times New Roman" w:cs="Times New Roman" w:hint="default"/>
      </w:rPr>
    </w:lvl>
    <w:lvl w:ilvl="1" w:tplc="4A3C5718" w:tentative="1">
      <w:start w:val="1"/>
      <w:numFmt w:val="lowerLetter"/>
      <w:lvlText w:val="%2."/>
      <w:lvlJc w:val="left"/>
      <w:pPr>
        <w:ind w:left="1080" w:hanging="360"/>
      </w:pPr>
    </w:lvl>
    <w:lvl w:ilvl="2" w:tplc="99FA9632" w:tentative="1">
      <w:start w:val="1"/>
      <w:numFmt w:val="lowerRoman"/>
      <w:lvlText w:val="%3."/>
      <w:lvlJc w:val="right"/>
      <w:pPr>
        <w:ind w:left="1800" w:hanging="180"/>
      </w:pPr>
    </w:lvl>
    <w:lvl w:ilvl="3" w:tplc="968605D8" w:tentative="1">
      <w:start w:val="1"/>
      <w:numFmt w:val="decimal"/>
      <w:lvlText w:val="%4."/>
      <w:lvlJc w:val="left"/>
      <w:pPr>
        <w:ind w:left="2520" w:hanging="360"/>
      </w:pPr>
    </w:lvl>
    <w:lvl w:ilvl="4" w:tplc="ABDCA56A" w:tentative="1">
      <w:start w:val="1"/>
      <w:numFmt w:val="lowerLetter"/>
      <w:lvlText w:val="%5."/>
      <w:lvlJc w:val="left"/>
      <w:pPr>
        <w:ind w:left="3240" w:hanging="360"/>
      </w:pPr>
    </w:lvl>
    <w:lvl w:ilvl="5" w:tplc="53FE89A2" w:tentative="1">
      <w:start w:val="1"/>
      <w:numFmt w:val="lowerRoman"/>
      <w:lvlText w:val="%6."/>
      <w:lvlJc w:val="right"/>
      <w:pPr>
        <w:ind w:left="3960" w:hanging="180"/>
      </w:pPr>
    </w:lvl>
    <w:lvl w:ilvl="6" w:tplc="A3D01448" w:tentative="1">
      <w:start w:val="1"/>
      <w:numFmt w:val="decimal"/>
      <w:lvlText w:val="%7."/>
      <w:lvlJc w:val="left"/>
      <w:pPr>
        <w:ind w:left="4680" w:hanging="360"/>
      </w:pPr>
    </w:lvl>
    <w:lvl w:ilvl="7" w:tplc="5890F0FC" w:tentative="1">
      <w:start w:val="1"/>
      <w:numFmt w:val="lowerLetter"/>
      <w:lvlText w:val="%8."/>
      <w:lvlJc w:val="left"/>
      <w:pPr>
        <w:ind w:left="5400" w:hanging="360"/>
      </w:pPr>
    </w:lvl>
    <w:lvl w:ilvl="8" w:tplc="AC502D02" w:tentative="1">
      <w:start w:val="1"/>
      <w:numFmt w:val="lowerRoman"/>
      <w:lvlText w:val="%9."/>
      <w:lvlJc w:val="right"/>
      <w:pPr>
        <w:ind w:left="6120" w:hanging="180"/>
      </w:pPr>
    </w:lvl>
  </w:abstractNum>
  <w:abstractNum w:abstractNumId="98" w15:restartNumberingAfterBreak="0">
    <w:nsid w:val="7AF82755"/>
    <w:multiLevelType w:val="hybridMultilevel"/>
    <w:tmpl w:val="08AE5604"/>
    <w:lvl w:ilvl="0" w:tplc="4A8E8192">
      <w:start w:val="1"/>
      <w:numFmt w:val="bullet"/>
      <w:lvlText w:val=""/>
      <w:lvlJc w:val="left"/>
      <w:pPr>
        <w:ind w:left="1440" w:hanging="360"/>
      </w:pPr>
      <w:rPr>
        <w:rFonts w:ascii="Symbol" w:hAnsi="Symbol" w:hint="default"/>
      </w:rPr>
    </w:lvl>
    <w:lvl w:ilvl="1" w:tplc="2FBCAF5A" w:tentative="1">
      <w:start w:val="1"/>
      <w:numFmt w:val="bullet"/>
      <w:lvlText w:val="o"/>
      <w:lvlJc w:val="left"/>
      <w:pPr>
        <w:ind w:left="2160" w:hanging="360"/>
      </w:pPr>
      <w:rPr>
        <w:rFonts w:ascii="Courier New" w:hAnsi="Courier New" w:cs="Courier New" w:hint="default"/>
      </w:rPr>
    </w:lvl>
    <w:lvl w:ilvl="2" w:tplc="C5AA9B3C" w:tentative="1">
      <w:start w:val="1"/>
      <w:numFmt w:val="bullet"/>
      <w:lvlText w:val=""/>
      <w:lvlJc w:val="left"/>
      <w:pPr>
        <w:ind w:left="2880" w:hanging="360"/>
      </w:pPr>
      <w:rPr>
        <w:rFonts w:ascii="Wingdings" w:hAnsi="Wingdings" w:hint="default"/>
      </w:rPr>
    </w:lvl>
    <w:lvl w:ilvl="3" w:tplc="E00E3B74" w:tentative="1">
      <w:start w:val="1"/>
      <w:numFmt w:val="bullet"/>
      <w:lvlText w:val=""/>
      <w:lvlJc w:val="left"/>
      <w:pPr>
        <w:ind w:left="3600" w:hanging="360"/>
      </w:pPr>
      <w:rPr>
        <w:rFonts w:ascii="Symbol" w:hAnsi="Symbol" w:hint="default"/>
      </w:rPr>
    </w:lvl>
    <w:lvl w:ilvl="4" w:tplc="28F23876" w:tentative="1">
      <w:start w:val="1"/>
      <w:numFmt w:val="bullet"/>
      <w:lvlText w:val="o"/>
      <w:lvlJc w:val="left"/>
      <w:pPr>
        <w:ind w:left="4320" w:hanging="360"/>
      </w:pPr>
      <w:rPr>
        <w:rFonts w:ascii="Courier New" w:hAnsi="Courier New" w:cs="Courier New" w:hint="default"/>
      </w:rPr>
    </w:lvl>
    <w:lvl w:ilvl="5" w:tplc="85684E84" w:tentative="1">
      <w:start w:val="1"/>
      <w:numFmt w:val="bullet"/>
      <w:lvlText w:val=""/>
      <w:lvlJc w:val="left"/>
      <w:pPr>
        <w:ind w:left="5040" w:hanging="360"/>
      </w:pPr>
      <w:rPr>
        <w:rFonts w:ascii="Wingdings" w:hAnsi="Wingdings" w:hint="default"/>
      </w:rPr>
    </w:lvl>
    <w:lvl w:ilvl="6" w:tplc="6C6E2318" w:tentative="1">
      <w:start w:val="1"/>
      <w:numFmt w:val="bullet"/>
      <w:lvlText w:val=""/>
      <w:lvlJc w:val="left"/>
      <w:pPr>
        <w:ind w:left="5760" w:hanging="360"/>
      </w:pPr>
      <w:rPr>
        <w:rFonts w:ascii="Symbol" w:hAnsi="Symbol" w:hint="default"/>
      </w:rPr>
    </w:lvl>
    <w:lvl w:ilvl="7" w:tplc="9DF2B406" w:tentative="1">
      <w:start w:val="1"/>
      <w:numFmt w:val="bullet"/>
      <w:lvlText w:val="o"/>
      <w:lvlJc w:val="left"/>
      <w:pPr>
        <w:ind w:left="6480" w:hanging="360"/>
      </w:pPr>
      <w:rPr>
        <w:rFonts w:ascii="Courier New" w:hAnsi="Courier New" w:cs="Courier New" w:hint="default"/>
      </w:rPr>
    </w:lvl>
    <w:lvl w:ilvl="8" w:tplc="EAAA1F42" w:tentative="1">
      <w:start w:val="1"/>
      <w:numFmt w:val="bullet"/>
      <w:lvlText w:val=""/>
      <w:lvlJc w:val="left"/>
      <w:pPr>
        <w:ind w:left="7200" w:hanging="360"/>
      </w:pPr>
      <w:rPr>
        <w:rFonts w:ascii="Wingdings" w:hAnsi="Wingdings" w:hint="default"/>
      </w:rPr>
    </w:lvl>
  </w:abstractNum>
  <w:abstractNum w:abstractNumId="99" w15:restartNumberingAfterBreak="0">
    <w:nsid w:val="7AF82756"/>
    <w:multiLevelType w:val="hybridMultilevel"/>
    <w:tmpl w:val="123248DA"/>
    <w:lvl w:ilvl="0" w:tplc="D08C377E">
      <w:start w:val="1"/>
      <w:numFmt w:val="lowerLetter"/>
      <w:lvlText w:val="(%1)"/>
      <w:lvlJc w:val="left"/>
      <w:pPr>
        <w:ind w:left="1080" w:hanging="360"/>
      </w:pPr>
      <w:rPr>
        <w:rFonts w:ascii="Times New Roman" w:eastAsia="Times New Roman" w:hAnsi="Times New Roman" w:cs="Times New Roman"/>
      </w:rPr>
    </w:lvl>
    <w:lvl w:ilvl="1" w:tplc="47F048CC" w:tentative="1">
      <w:start w:val="1"/>
      <w:numFmt w:val="lowerLetter"/>
      <w:lvlText w:val="%2."/>
      <w:lvlJc w:val="left"/>
      <w:pPr>
        <w:ind w:left="1800" w:hanging="360"/>
      </w:pPr>
    </w:lvl>
    <w:lvl w:ilvl="2" w:tplc="0A6AF56A" w:tentative="1">
      <w:start w:val="1"/>
      <w:numFmt w:val="lowerRoman"/>
      <w:lvlText w:val="%3."/>
      <w:lvlJc w:val="right"/>
      <w:pPr>
        <w:ind w:left="2520" w:hanging="180"/>
      </w:pPr>
    </w:lvl>
    <w:lvl w:ilvl="3" w:tplc="90A47910" w:tentative="1">
      <w:start w:val="1"/>
      <w:numFmt w:val="decimal"/>
      <w:lvlText w:val="%4."/>
      <w:lvlJc w:val="left"/>
      <w:pPr>
        <w:ind w:left="3240" w:hanging="360"/>
      </w:pPr>
    </w:lvl>
    <w:lvl w:ilvl="4" w:tplc="ED2E9C2C" w:tentative="1">
      <w:start w:val="1"/>
      <w:numFmt w:val="lowerLetter"/>
      <w:lvlText w:val="%5."/>
      <w:lvlJc w:val="left"/>
      <w:pPr>
        <w:ind w:left="3960" w:hanging="360"/>
      </w:pPr>
    </w:lvl>
    <w:lvl w:ilvl="5" w:tplc="E45E9D0C" w:tentative="1">
      <w:start w:val="1"/>
      <w:numFmt w:val="lowerRoman"/>
      <w:lvlText w:val="%6."/>
      <w:lvlJc w:val="right"/>
      <w:pPr>
        <w:ind w:left="4680" w:hanging="180"/>
      </w:pPr>
    </w:lvl>
    <w:lvl w:ilvl="6" w:tplc="61020DA2" w:tentative="1">
      <w:start w:val="1"/>
      <w:numFmt w:val="decimal"/>
      <w:lvlText w:val="%7."/>
      <w:lvlJc w:val="left"/>
      <w:pPr>
        <w:ind w:left="5400" w:hanging="360"/>
      </w:pPr>
    </w:lvl>
    <w:lvl w:ilvl="7" w:tplc="6CB61D60" w:tentative="1">
      <w:start w:val="1"/>
      <w:numFmt w:val="lowerLetter"/>
      <w:lvlText w:val="%8."/>
      <w:lvlJc w:val="left"/>
      <w:pPr>
        <w:ind w:left="6120" w:hanging="360"/>
      </w:pPr>
    </w:lvl>
    <w:lvl w:ilvl="8" w:tplc="754A3B66" w:tentative="1">
      <w:start w:val="1"/>
      <w:numFmt w:val="lowerRoman"/>
      <w:lvlText w:val="%9."/>
      <w:lvlJc w:val="right"/>
      <w:pPr>
        <w:ind w:left="6840" w:hanging="180"/>
      </w:pPr>
    </w:lvl>
  </w:abstractNum>
  <w:abstractNum w:abstractNumId="100" w15:restartNumberingAfterBreak="0">
    <w:nsid w:val="7AF82757"/>
    <w:multiLevelType w:val="hybridMultilevel"/>
    <w:tmpl w:val="9B5E0CB2"/>
    <w:lvl w:ilvl="0" w:tplc="BAF83482">
      <w:start w:val="6"/>
      <w:numFmt w:val="lowerLetter"/>
      <w:lvlText w:val="%1)"/>
      <w:lvlJc w:val="left"/>
      <w:pPr>
        <w:ind w:left="1080" w:hanging="360"/>
      </w:pPr>
    </w:lvl>
    <w:lvl w:ilvl="1" w:tplc="AB1A873E">
      <w:start w:val="1"/>
      <w:numFmt w:val="lowerLetter"/>
      <w:lvlText w:val="%2."/>
      <w:lvlJc w:val="left"/>
      <w:pPr>
        <w:ind w:left="1800" w:hanging="360"/>
      </w:pPr>
    </w:lvl>
    <w:lvl w:ilvl="2" w:tplc="C81EAC16">
      <w:start w:val="1"/>
      <w:numFmt w:val="lowerRoman"/>
      <w:lvlText w:val="%3."/>
      <w:lvlJc w:val="right"/>
      <w:pPr>
        <w:ind w:left="2520" w:hanging="180"/>
      </w:pPr>
    </w:lvl>
    <w:lvl w:ilvl="3" w:tplc="6D7C8914">
      <w:start w:val="1"/>
      <w:numFmt w:val="decimal"/>
      <w:lvlText w:val="%4."/>
      <w:lvlJc w:val="left"/>
      <w:pPr>
        <w:ind w:left="3240" w:hanging="360"/>
      </w:pPr>
    </w:lvl>
    <w:lvl w:ilvl="4" w:tplc="5D6446A4">
      <w:start w:val="1"/>
      <w:numFmt w:val="lowerLetter"/>
      <w:lvlText w:val="%5."/>
      <w:lvlJc w:val="left"/>
      <w:pPr>
        <w:ind w:left="3960" w:hanging="360"/>
      </w:pPr>
    </w:lvl>
    <w:lvl w:ilvl="5" w:tplc="58B0CE5A">
      <w:start w:val="1"/>
      <w:numFmt w:val="lowerRoman"/>
      <w:lvlText w:val="%6."/>
      <w:lvlJc w:val="right"/>
      <w:pPr>
        <w:ind w:left="4680" w:hanging="180"/>
      </w:pPr>
    </w:lvl>
    <w:lvl w:ilvl="6" w:tplc="DC181874">
      <w:start w:val="1"/>
      <w:numFmt w:val="decimal"/>
      <w:lvlText w:val="%7."/>
      <w:lvlJc w:val="left"/>
      <w:pPr>
        <w:ind w:left="5400" w:hanging="360"/>
      </w:pPr>
    </w:lvl>
    <w:lvl w:ilvl="7" w:tplc="98B04552">
      <w:start w:val="1"/>
      <w:numFmt w:val="lowerLetter"/>
      <w:lvlText w:val="%8."/>
      <w:lvlJc w:val="left"/>
      <w:pPr>
        <w:ind w:left="6120" w:hanging="360"/>
      </w:pPr>
    </w:lvl>
    <w:lvl w:ilvl="8" w:tplc="A5FC257A">
      <w:start w:val="1"/>
      <w:numFmt w:val="lowerRoman"/>
      <w:lvlText w:val="%9."/>
      <w:lvlJc w:val="right"/>
      <w:pPr>
        <w:ind w:left="6840" w:hanging="180"/>
      </w:pPr>
    </w:lvl>
  </w:abstractNum>
  <w:abstractNum w:abstractNumId="101" w15:restartNumberingAfterBreak="0">
    <w:nsid w:val="7AF82758"/>
    <w:multiLevelType w:val="hybridMultilevel"/>
    <w:tmpl w:val="CE680C42"/>
    <w:lvl w:ilvl="0" w:tplc="312A9038">
      <w:start w:val="1"/>
      <w:numFmt w:val="lowerLetter"/>
      <w:lvlText w:val="(%1)"/>
      <w:lvlJc w:val="left"/>
      <w:pPr>
        <w:ind w:left="1080" w:hanging="360"/>
      </w:pPr>
      <w:rPr>
        <w:rFonts w:ascii="Times New Roman" w:eastAsia="Times New Roman" w:hAnsi="Times New Roman" w:cs="Times New Roman"/>
      </w:rPr>
    </w:lvl>
    <w:lvl w:ilvl="1" w:tplc="61F8F612">
      <w:start w:val="1"/>
      <w:numFmt w:val="lowerRoman"/>
      <w:lvlText w:val="%2."/>
      <w:lvlJc w:val="right"/>
      <w:pPr>
        <w:ind w:left="1800" w:hanging="360"/>
      </w:pPr>
    </w:lvl>
    <w:lvl w:ilvl="2" w:tplc="9BE2A80E" w:tentative="1">
      <w:start w:val="1"/>
      <w:numFmt w:val="lowerRoman"/>
      <w:lvlText w:val="%3."/>
      <w:lvlJc w:val="right"/>
      <w:pPr>
        <w:ind w:left="2520" w:hanging="180"/>
      </w:pPr>
    </w:lvl>
    <w:lvl w:ilvl="3" w:tplc="A2507E66" w:tentative="1">
      <w:start w:val="1"/>
      <w:numFmt w:val="decimal"/>
      <w:lvlText w:val="%4."/>
      <w:lvlJc w:val="left"/>
      <w:pPr>
        <w:ind w:left="3240" w:hanging="360"/>
      </w:pPr>
    </w:lvl>
    <w:lvl w:ilvl="4" w:tplc="A68CE634" w:tentative="1">
      <w:start w:val="1"/>
      <w:numFmt w:val="lowerLetter"/>
      <w:lvlText w:val="%5."/>
      <w:lvlJc w:val="left"/>
      <w:pPr>
        <w:ind w:left="3960" w:hanging="360"/>
      </w:pPr>
    </w:lvl>
    <w:lvl w:ilvl="5" w:tplc="E7CC4022" w:tentative="1">
      <w:start w:val="1"/>
      <w:numFmt w:val="lowerRoman"/>
      <w:lvlText w:val="%6."/>
      <w:lvlJc w:val="right"/>
      <w:pPr>
        <w:ind w:left="4680" w:hanging="180"/>
      </w:pPr>
    </w:lvl>
    <w:lvl w:ilvl="6" w:tplc="D5B650CC" w:tentative="1">
      <w:start w:val="1"/>
      <w:numFmt w:val="decimal"/>
      <w:lvlText w:val="%7."/>
      <w:lvlJc w:val="left"/>
      <w:pPr>
        <w:ind w:left="5400" w:hanging="360"/>
      </w:pPr>
    </w:lvl>
    <w:lvl w:ilvl="7" w:tplc="0EA63714" w:tentative="1">
      <w:start w:val="1"/>
      <w:numFmt w:val="lowerLetter"/>
      <w:lvlText w:val="%8."/>
      <w:lvlJc w:val="left"/>
      <w:pPr>
        <w:ind w:left="6120" w:hanging="360"/>
      </w:pPr>
    </w:lvl>
    <w:lvl w:ilvl="8" w:tplc="6144C4A6" w:tentative="1">
      <w:start w:val="1"/>
      <w:numFmt w:val="lowerRoman"/>
      <w:lvlText w:val="%9."/>
      <w:lvlJc w:val="right"/>
      <w:pPr>
        <w:ind w:left="6840" w:hanging="180"/>
      </w:pPr>
    </w:lvl>
  </w:abstractNum>
  <w:abstractNum w:abstractNumId="102" w15:restartNumberingAfterBreak="0">
    <w:nsid w:val="7AF82759"/>
    <w:multiLevelType w:val="hybridMultilevel"/>
    <w:tmpl w:val="EDC6691A"/>
    <w:lvl w:ilvl="0" w:tplc="3D287D88">
      <w:start w:val="1"/>
      <w:numFmt w:val="lowerLetter"/>
      <w:lvlText w:val="(%1)"/>
      <w:lvlJc w:val="left"/>
      <w:pPr>
        <w:ind w:left="1080" w:hanging="360"/>
      </w:pPr>
      <w:rPr>
        <w:rFonts w:ascii="Times New Roman" w:eastAsia="Times New Roman" w:hAnsi="Times New Roman" w:cs="Times New Roman" w:hint="default"/>
      </w:rPr>
    </w:lvl>
    <w:lvl w:ilvl="1" w:tplc="38EC3702" w:tentative="1">
      <w:start w:val="1"/>
      <w:numFmt w:val="lowerLetter"/>
      <w:lvlText w:val="%2."/>
      <w:lvlJc w:val="left"/>
      <w:pPr>
        <w:ind w:left="1440" w:hanging="360"/>
      </w:pPr>
    </w:lvl>
    <w:lvl w:ilvl="2" w:tplc="A4EC679E" w:tentative="1">
      <w:start w:val="1"/>
      <w:numFmt w:val="lowerRoman"/>
      <w:lvlText w:val="%3."/>
      <w:lvlJc w:val="right"/>
      <w:pPr>
        <w:ind w:left="2160" w:hanging="180"/>
      </w:pPr>
    </w:lvl>
    <w:lvl w:ilvl="3" w:tplc="9EDA9FDC" w:tentative="1">
      <w:start w:val="1"/>
      <w:numFmt w:val="decimal"/>
      <w:lvlText w:val="%4."/>
      <w:lvlJc w:val="left"/>
      <w:pPr>
        <w:ind w:left="2880" w:hanging="360"/>
      </w:pPr>
    </w:lvl>
    <w:lvl w:ilvl="4" w:tplc="519651F8" w:tentative="1">
      <w:start w:val="1"/>
      <w:numFmt w:val="lowerLetter"/>
      <w:lvlText w:val="%5."/>
      <w:lvlJc w:val="left"/>
      <w:pPr>
        <w:ind w:left="3600" w:hanging="360"/>
      </w:pPr>
    </w:lvl>
    <w:lvl w:ilvl="5" w:tplc="EA88202A" w:tentative="1">
      <w:start w:val="1"/>
      <w:numFmt w:val="lowerRoman"/>
      <w:lvlText w:val="%6."/>
      <w:lvlJc w:val="right"/>
      <w:pPr>
        <w:ind w:left="4320" w:hanging="180"/>
      </w:pPr>
    </w:lvl>
    <w:lvl w:ilvl="6" w:tplc="45821C14" w:tentative="1">
      <w:start w:val="1"/>
      <w:numFmt w:val="decimal"/>
      <w:lvlText w:val="%7."/>
      <w:lvlJc w:val="left"/>
      <w:pPr>
        <w:ind w:left="5040" w:hanging="360"/>
      </w:pPr>
    </w:lvl>
    <w:lvl w:ilvl="7" w:tplc="A7723DA4" w:tentative="1">
      <w:start w:val="1"/>
      <w:numFmt w:val="lowerLetter"/>
      <w:lvlText w:val="%8."/>
      <w:lvlJc w:val="left"/>
      <w:pPr>
        <w:ind w:left="5760" w:hanging="360"/>
      </w:pPr>
    </w:lvl>
    <w:lvl w:ilvl="8" w:tplc="45E61738" w:tentative="1">
      <w:start w:val="1"/>
      <w:numFmt w:val="lowerRoman"/>
      <w:lvlText w:val="%9."/>
      <w:lvlJc w:val="right"/>
      <w:pPr>
        <w:ind w:left="6480" w:hanging="180"/>
      </w:pPr>
    </w:lvl>
  </w:abstractNum>
  <w:abstractNum w:abstractNumId="103" w15:restartNumberingAfterBreak="0">
    <w:nsid w:val="7AF8275A"/>
    <w:multiLevelType w:val="hybridMultilevel"/>
    <w:tmpl w:val="822C4948"/>
    <w:lvl w:ilvl="0" w:tplc="5C5A422A">
      <w:start w:val="9"/>
      <w:numFmt w:val="lowerLetter"/>
      <w:lvlText w:val="(%1)"/>
      <w:lvlJc w:val="left"/>
      <w:pPr>
        <w:ind w:left="1080" w:hanging="360"/>
      </w:pPr>
      <w:rPr>
        <w:rFonts w:hint="default"/>
      </w:rPr>
    </w:lvl>
    <w:lvl w:ilvl="1" w:tplc="8F90F34E" w:tentative="1">
      <w:start w:val="1"/>
      <w:numFmt w:val="lowerLetter"/>
      <w:lvlText w:val="%2."/>
      <w:lvlJc w:val="left"/>
      <w:pPr>
        <w:ind w:left="1800" w:hanging="360"/>
      </w:pPr>
    </w:lvl>
    <w:lvl w:ilvl="2" w:tplc="8B888628" w:tentative="1">
      <w:start w:val="1"/>
      <w:numFmt w:val="lowerRoman"/>
      <w:lvlText w:val="%3."/>
      <w:lvlJc w:val="right"/>
      <w:pPr>
        <w:ind w:left="2520" w:hanging="180"/>
      </w:pPr>
    </w:lvl>
    <w:lvl w:ilvl="3" w:tplc="3FC26A66" w:tentative="1">
      <w:start w:val="1"/>
      <w:numFmt w:val="decimal"/>
      <w:lvlText w:val="%4."/>
      <w:lvlJc w:val="left"/>
      <w:pPr>
        <w:ind w:left="3240" w:hanging="360"/>
      </w:pPr>
    </w:lvl>
    <w:lvl w:ilvl="4" w:tplc="247CF934" w:tentative="1">
      <w:start w:val="1"/>
      <w:numFmt w:val="lowerLetter"/>
      <w:lvlText w:val="%5."/>
      <w:lvlJc w:val="left"/>
      <w:pPr>
        <w:ind w:left="3960" w:hanging="360"/>
      </w:pPr>
    </w:lvl>
    <w:lvl w:ilvl="5" w:tplc="0BA86618" w:tentative="1">
      <w:start w:val="1"/>
      <w:numFmt w:val="lowerRoman"/>
      <w:lvlText w:val="%6."/>
      <w:lvlJc w:val="right"/>
      <w:pPr>
        <w:ind w:left="4680" w:hanging="180"/>
      </w:pPr>
    </w:lvl>
    <w:lvl w:ilvl="6" w:tplc="3D4038A2" w:tentative="1">
      <w:start w:val="1"/>
      <w:numFmt w:val="decimal"/>
      <w:lvlText w:val="%7."/>
      <w:lvlJc w:val="left"/>
      <w:pPr>
        <w:ind w:left="5400" w:hanging="360"/>
      </w:pPr>
    </w:lvl>
    <w:lvl w:ilvl="7" w:tplc="EAF07DD8" w:tentative="1">
      <w:start w:val="1"/>
      <w:numFmt w:val="lowerLetter"/>
      <w:lvlText w:val="%8."/>
      <w:lvlJc w:val="left"/>
      <w:pPr>
        <w:ind w:left="6120" w:hanging="360"/>
      </w:pPr>
    </w:lvl>
    <w:lvl w:ilvl="8" w:tplc="38A2F3C0" w:tentative="1">
      <w:start w:val="1"/>
      <w:numFmt w:val="lowerRoman"/>
      <w:lvlText w:val="%9."/>
      <w:lvlJc w:val="right"/>
      <w:pPr>
        <w:ind w:left="6840" w:hanging="180"/>
      </w:pPr>
    </w:lvl>
  </w:abstractNum>
  <w:abstractNum w:abstractNumId="104" w15:restartNumberingAfterBreak="0">
    <w:nsid w:val="7AF8275B"/>
    <w:multiLevelType w:val="hybridMultilevel"/>
    <w:tmpl w:val="C0A62102"/>
    <w:lvl w:ilvl="0" w:tplc="6B74A966">
      <w:start w:val="1"/>
      <w:numFmt w:val="lowerLetter"/>
      <w:lvlText w:val="(%1)"/>
      <w:lvlJc w:val="left"/>
      <w:pPr>
        <w:ind w:left="720" w:hanging="360"/>
      </w:pPr>
      <w:rPr>
        <w:rFonts w:hint="default"/>
      </w:rPr>
    </w:lvl>
    <w:lvl w:ilvl="1" w:tplc="2B7C9994" w:tentative="1">
      <w:start w:val="1"/>
      <w:numFmt w:val="lowerLetter"/>
      <w:lvlText w:val="%2."/>
      <w:lvlJc w:val="left"/>
      <w:pPr>
        <w:ind w:left="1440" w:hanging="360"/>
      </w:pPr>
    </w:lvl>
    <w:lvl w:ilvl="2" w:tplc="5F2CA12A" w:tentative="1">
      <w:start w:val="1"/>
      <w:numFmt w:val="lowerRoman"/>
      <w:lvlText w:val="%3."/>
      <w:lvlJc w:val="right"/>
      <w:pPr>
        <w:ind w:left="2160" w:hanging="180"/>
      </w:pPr>
    </w:lvl>
    <w:lvl w:ilvl="3" w:tplc="3A066D14" w:tentative="1">
      <w:start w:val="1"/>
      <w:numFmt w:val="decimal"/>
      <w:lvlText w:val="%4."/>
      <w:lvlJc w:val="left"/>
      <w:pPr>
        <w:ind w:left="2880" w:hanging="360"/>
      </w:pPr>
    </w:lvl>
    <w:lvl w:ilvl="4" w:tplc="39B06996" w:tentative="1">
      <w:start w:val="1"/>
      <w:numFmt w:val="lowerLetter"/>
      <w:lvlText w:val="%5."/>
      <w:lvlJc w:val="left"/>
      <w:pPr>
        <w:ind w:left="3600" w:hanging="360"/>
      </w:pPr>
    </w:lvl>
    <w:lvl w:ilvl="5" w:tplc="398C43C0" w:tentative="1">
      <w:start w:val="1"/>
      <w:numFmt w:val="lowerRoman"/>
      <w:lvlText w:val="%6."/>
      <w:lvlJc w:val="right"/>
      <w:pPr>
        <w:ind w:left="4320" w:hanging="180"/>
      </w:pPr>
    </w:lvl>
    <w:lvl w:ilvl="6" w:tplc="B246B52C" w:tentative="1">
      <w:start w:val="1"/>
      <w:numFmt w:val="decimal"/>
      <w:lvlText w:val="%7."/>
      <w:lvlJc w:val="left"/>
      <w:pPr>
        <w:ind w:left="5040" w:hanging="360"/>
      </w:pPr>
    </w:lvl>
    <w:lvl w:ilvl="7" w:tplc="EBDE3E42" w:tentative="1">
      <w:start w:val="1"/>
      <w:numFmt w:val="lowerLetter"/>
      <w:lvlText w:val="%8."/>
      <w:lvlJc w:val="left"/>
      <w:pPr>
        <w:ind w:left="5760" w:hanging="360"/>
      </w:pPr>
    </w:lvl>
    <w:lvl w:ilvl="8" w:tplc="F11EBD88"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1"/>
  </w:num>
  <w:num w:numId="103">
    <w:abstractNumId w:val="102"/>
  </w:num>
  <w:num w:numId="104">
    <w:abstractNumId w:val="103"/>
  </w:num>
  <w:num w:numId="105">
    <w:abstractNumId w:val="104"/>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DC0"/>
    <w:rsid w:val="00003088"/>
    <w:rsid w:val="000156D3"/>
    <w:rsid w:val="00015AB4"/>
    <w:rsid w:val="000354DE"/>
    <w:rsid w:val="00092AA2"/>
    <w:rsid w:val="000A35D7"/>
    <w:rsid w:val="000B39DD"/>
    <w:rsid w:val="000C7047"/>
    <w:rsid w:val="000D25A4"/>
    <w:rsid w:val="000E279B"/>
    <w:rsid w:val="000E6AEB"/>
    <w:rsid w:val="001032A9"/>
    <w:rsid w:val="001079F3"/>
    <w:rsid w:val="00110B18"/>
    <w:rsid w:val="001146CB"/>
    <w:rsid w:val="00136B7F"/>
    <w:rsid w:val="00150ABD"/>
    <w:rsid w:val="00151F9F"/>
    <w:rsid w:val="00154FFD"/>
    <w:rsid w:val="00162537"/>
    <w:rsid w:val="001661B9"/>
    <w:rsid w:val="0018212A"/>
    <w:rsid w:val="00185022"/>
    <w:rsid w:val="001A4E94"/>
    <w:rsid w:val="001E2CE5"/>
    <w:rsid w:val="001E4422"/>
    <w:rsid w:val="001E492E"/>
    <w:rsid w:val="00217643"/>
    <w:rsid w:val="00217FD3"/>
    <w:rsid w:val="00230F7A"/>
    <w:rsid w:val="00235936"/>
    <w:rsid w:val="00247729"/>
    <w:rsid w:val="00251791"/>
    <w:rsid w:val="002536CB"/>
    <w:rsid w:val="00294B48"/>
    <w:rsid w:val="00296F3E"/>
    <w:rsid w:val="002A3565"/>
    <w:rsid w:val="002B2963"/>
    <w:rsid w:val="002B4779"/>
    <w:rsid w:val="002D6CCA"/>
    <w:rsid w:val="002F232C"/>
    <w:rsid w:val="003254EE"/>
    <w:rsid w:val="003409CE"/>
    <w:rsid w:val="003839C8"/>
    <w:rsid w:val="003847FD"/>
    <w:rsid w:val="00393FD5"/>
    <w:rsid w:val="003C22D8"/>
    <w:rsid w:val="003D165A"/>
    <w:rsid w:val="003F2E5B"/>
    <w:rsid w:val="004079C4"/>
    <w:rsid w:val="00441133"/>
    <w:rsid w:val="00454A74"/>
    <w:rsid w:val="00455345"/>
    <w:rsid w:val="00466F54"/>
    <w:rsid w:val="00467F1E"/>
    <w:rsid w:val="0047506B"/>
    <w:rsid w:val="004A1FCF"/>
    <w:rsid w:val="004A421E"/>
    <w:rsid w:val="004A48AE"/>
    <w:rsid w:val="004D0729"/>
    <w:rsid w:val="004D22D2"/>
    <w:rsid w:val="004F4310"/>
    <w:rsid w:val="005101AE"/>
    <w:rsid w:val="00541A79"/>
    <w:rsid w:val="005564F5"/>
    <w:rsid w:val="00567661"/>
    <w:rsid w:val="005714D2"/>
    <w:rsid w:val="0057562B"/>
    <w:rsid w:val="00583C61"/>
    <w:rsid w:val="005853EB"/>
    <w:rsid w:val="005B0D73"/>
    <w:rsid w:val="005C72FA"/>
    <w:rsid w:val="005D11BF"/>
    <w:rsid w:val="005D6012"/>
    <w:rsid w:val="005F483F"/>
    <w:rsid w:val="0060171B"/>
    <w:rsid w:val="0061741A"/>
    <w:rsid w:val="00621088"/>
    <w:rsid w:val="00623AE9"/>
    <w:rsid w:val="006317F1"/>
    <w:rsid w:val="00647646"/>
    <w:rsid w:val="00647B99"/>
    <w:rsid w:val="00662304"/>
    <w:rsid w:val="00683384"/>
    <w:rsid w:val="006B0702"/>
    <w:rsid w:val="006C4283"/>
    <w:rsid w:val="006C5DEF"/>
    <w:rsid w:val="006D3F0D"/>
    <w:rsid w:val="00703D77"/>
    <w:rsid w:val="0071272D"/>
    <w:rsid w:val="00714DC0"/>
    <w:rsid w:val="00716F80"/>
    <w:rsid w:val="007177AB"/>
    <w:rsid w:val="007340CD"/>
    <w:rsid w:val="00741AF0"/>
    <w:rsid w:val="007729ED"/>
    <w:rsid w:val="00776D0C"/>
    <w:rsid w:val="007824FE"/>
    <w:rsid w:val="00785ACD"/>
    <w:rsid w:val="007901EF"/>
    <w:rsid w:val="00795B78"/>
    <w:rsid w:val="007A5530"/>
    <w:rsid w:val="007B1040"/>
    <w:rsid w:val="007B5010"/>
    <w:rsid w:val="007D5B8A"/>
    <w:rsid w:val="007E1E48"/>
    <w:rsid w:val="007F6605"/>
    <w:rsid w:val="0080535C"/>
    <w:rsid w:val="008369D8"/>
    <w:rsid w:val="00851972"/>
    <w:rsid w:val="00864AED"/>
    <w:rsid w:val="0088392E"/>
    <w:rsid w:val="00891025"/>
    <w:rsid w:val="008A4313"/>
    <w:rsid w:val="008B29B2"/>
    <w:rsid w:val="008B4530"/>
    <w:rsid w:val="008C4A7F"/>
    <w:rsid w:val="008E1792"/>
    <w:rsid w:val="008E18D9"/>
    <w:rsid w:val="00901D44"/>
    <w:rsid w:val="00921AFB"/>
    <w:rsid w:val="00940704"/>
    <w:rsid w:val="00956A00"/>
    <w:rsid w:val="00976509"/>
    <w:rsid w:val="0098116C"/>
    <w:rsid w:val="0098205B"/>
    <w:rsid w:val="009869F1"/>
    <w:rsid w:val="00986A67"/>
    <w:rsid w:val="009B7567"/>
    <w:rsid w:val="00A0088B"/>
    <w:rsid w:val="00A0198E"/>
    <w:rsid w:val="00A0560F"/>
    <w:rsid w:val="00A211B2"/>
    <w:rsid w:val="00A218C6"/>
    <w:rsid w:val="00A24A8A"/>
    <w:rsid w:val="00A258FF"/>
    <w:rsid w:val="00A336D2"/>
    <w:rsid w:val="00A37492"/>
    <w:rsid w:val="00A56047"/>
    <w:rsid w:val="00A64BC4"/>
    <w:rsid w:val="00A80953"/>
    <w:rsid w:val="00A90253"/>
    <w:rsid w:val="00A9080C"/>
    <w:rsid w:val="00A941BD"/>
    <w:rsid w:val="00AA2337"/>
    <w:rsid w:val="00AB4176"/>
    <w:rsid w:val="00AB608A"/>
    <w:rsid w:val="00AC7A4C"/>
    <w:rsid w:val="00AF1A13"/>
    <w:rsid w:val="00B0227E"/>
    <w:rsid w:val="00B06E92"/>
    <w:rsid w:val="00B10756"/>
    <w:rsid w:val="00B1464F"/>
    <w:rsid w:val="00B5643B"/>
    <w:rsid w:val="00B60F46"/>
    <w:rsid w:val="00B91AC5"/>
    <w:rsid w:val="00BA1529"/>
    <w:rsid w:val="00BB22DD"/>
    <w:rsid w:val="00BB64C1"/>
    <w:rsid w:val="00BB6CFC"/>
    <w:rsid w:val="00BD09CA"/>
    <w:rsid w:val="00BD680D"/>
    <w:rsid w:val="00BE00D7"/>
    <w:rsid w:val="00BF23B0"/>
    <w:rsid w:val="00C0138C"/>
    <w:rsid w:val="00C12482"/>
    <w:rsid w:val="00C2097F"/>
    <w:rsid w:val="00C2567A"/>
    <w:rsid w:val="00C3289D"/>
    <w:rsid w:val="00C32B8D"/>
    <w:rsid w:val="00C37F6B"/>
    <w:rsid w:val="00C5653F"/>
    <w:rsid w:val="00C6017D"/>
    <w:rsid w:val="00C64E12"/>
    <w:rsid w:val="00C862CD"/>
    <w:rsid w:val="00C93742"/>
    <w:rsid w:val="00CC4582"/>
    <w:rsid w:val="00CD5712"/>
    <w:rsid w:val="00CE32E2"/>
    <w:rsid w:val="00CF0ACA"/>
    <w:rsid w:val="00CF130A"/>
    <w:rsid w:val="00D04BE8"/>
    <w:rsid w:val="00D10EAB"/>
    <w:rsid w:val="00D174BC"/>
    <w:rsid w:val="00D20680"/>
    <w:rsid w:val="00D27EAC"/>
    <w:rsid w:val="00D3185E"/>
    <w:rsid w:val="00D42BF7"/>
    <w:rsid w:val="00D42DD5"/>
    <w:rsid w:val="00D5691D"/>
    <w:rsid w:val="00D65A8B"/>
    <w:rsid w:val="00D65AB9"/>
    <w:rsid w:val="00D673D1"/>
    <w:rsid w:val="00D86B72"/>
    <w:rsid w:val="00D87D84"/>
    <w:rsid w:val="00D95A0D"/>
    <w:rsid w:val="00D95C62"/>
    <w:rsid w:val="00D95E89"/>
    <w:rsid w:val="00DD153A"/>
    <w:rsid w:val="00DE4923"/>
    <w:rsid w:val="00DF2A02"/>
    <w:rsid w:val="00E03030"/>
    <w:rsid w:val="00E0734C"/>
    <w:rsid w:val="00E10B8D"/>
    <w:rsid w:val="00E2587E"/>
    <w:rsid w:val="00E35919"/>
    <w:rsid w:val="00E379F7"/>
    <w:rsid w:val="00E47A7D"/>
    <w:rsid w:val="00E47EB5"/>
    <w:rsid w:val="00E55601"/>
    <w:rsid w:val="00E773C3"/>
    <w:rsid w:val="00E92F9C"/>
    <w:rsid w:val="00EB4214"/>
    <w:rsid w:val="00EB522F"/>
    <w:rsid w:val="00ED3DE1"/>
    <w:rsid w:val="00EF1305"/>
    <w:rsid w:val="00EF547A"/>
    <w:rsid w:val="00F110A8"/>
    <w:rsid w:val="00F16992"/>
    <w:rsid w:val="00F55290"/>
    <w:rsid w:val="00F74CBD"/>
    <w:rsid w:val="00F841AA"/>
    <w:rsid w:val="00F93450"/>
    <w:rsid w:val="00FA2690"/>
    <w:rsid w:val="00FB38DE"/>
    <w:rsid w:val="00FC45B7"/>
    <w:rsid w:val="00FC7057"/>
    <w:rsid w:val="00FE3818"/>
    <w:rsid w:val="00FE5B9E"/>
    <w:rsid w:val="00FF3984"/>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54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956"/>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F93956"/>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3956"/>
    <w:rPr>
      <w:rFonts w:ascii="Cambria" w:eastAsia="Times New Roman" w:hAnsi="Cambria" w:cs="Times New Roman"/>
      <w:b/>
      <w:bCs/>
      <w:kern w:val="32"/>
      <w:sz w:val="32"/>
      <w:szCs w:val="32"/>
    </w:rPr>
  </w:style>
  <w:style w:type="paragraph" w:customStyle="1" w:styleId="Default">
    <w:name w:val="Default"/>
    <w:rsid w:val="00F93956"/>
    <w:pPr>
      <w:widowControl w:val="0"/>
      <w:autoSpaceDE w:val="0"/>
      <w:autoSpaceDN w:val="0"/>
      <w:adjustRightInd w:val="0"/>
    </w:pPr>
    <w:rPr>
      <w:rFonts w:ascii="Times New Roman" w:eastAsia="Times New Roman" w:hAnsi="Times New Roman"/>
      <w:color w:val="000000"/>
      <w:sz w:val="24"/>
      <w:szCs w:val="24"/>
    </w:rPr>
  </w:style>
  <w:style w:type="paragraph" w:customStyle="1" w:styleId="CM75">
    <w:name w:val="CM75"/>
    <w:basedOn w:val="Default"/>
    <w:next w:val="Default"/>
    <w:uiPriority w:val="99"/>
    <w:rsid w:val="00F93956"/>
    <w:rPr>
      <w:color w:val="auto"/>
    </w:rPr>
  </w:style>
  <w:style w:type="paragraph" w:customStyle="1" w:styleId="CM1">
    <w:name w:val="CM1"/>
    <w:basedOn w:val="Default"/>
    <w:next w:val="Default"/>
    <w:uiPriority w:val="99"/>
    <w:rsid w:val="00F93956"/>
    <w:pPr>
      <w:spacing w:line="231" w:lineRule="atLeast"/>
    </w:pPr>
    <w:rPr>
      <w:color w:val="auto"/>
    </w:rPr>
  </w:style>
  <w:style w:type="paragraph" w:customStyle="1" w:styleId="CM2">
    <w:name w:val="CM2"/>
    <w:basedOn w:val="Default"/>
    <w:next w:val="Default"/>
    <w:uiPriority w:val="99"/>
    <w:rsid w:val="00F93956"/>
    <w:pPr>
      <w:spacing w:line="231" w:lineRule="atLeast"/>
    </w:pPr>
    <w:rPr>
      <w:color w:val="auto"/>
    </w:rPr>
  </w:style>
  <w:style w:type="paragraph" w:customStyle="1" w:styleId="CM76">
    <w:name w:val="CM76"/>
    <w:basedOn w:val="Default"/>
    <w:next w:val="Default"/>
    <w:uiPriority w:val="99"/>
    <w:rsid w:val="00F93956"/>
    <w:rPr>
      <w:color w:val="auto"/>
    </w:rPr>
  </w:style>
  <w:style w:type="paragraph" w:customStyle="1" w:styleId="CM3">
    <w:name w:val="CM3"/>
    <w:basedOn w:val="Default"/>
    <w:next w:val="Default"/>
    <w:uiPriority w:val="99"/>
    <w:rsid w:val="00F93956"/>
    <w:rPr>
      <w:color w:val="auto"/>
    </w:rPr>
  </w:style>
  <w:style w:type="paragraph" w:customStyle="1" w:styleId="CM77">
    <w:name w:val="CM77"/>
    <w:basedOn w:val="Default"/>
    <w:next w:val="Default"/>
    <w:uiPriority w:val="99"/>
    <w:rsid w:val="00F93956"/>
    <w:rPr>
      <w:color w:val="auto"/>
    </w:rPr>
  </w:style>
  <w:style w:type="paragraph" w:customStyle="1" w:styleId="CM4">
    <w:name w:val="CM4"/>
    <w:basedOn w:val="Default"/>
    <w:next w:val="Default"/>
    <w:uiPriority w:val="99"/>
    <w:rsid w:val="00F93956"/>
    <w:rPr>
      <w:color w:val="auto"/>
    </w:rPr>
  </w:style>
  <w:style w:type="paragraph" w:customStyle="1" w:styleId="CM78">
    <w:name w:val="CM78"/>
    <w:basedOn w:val="Default"/>
    <w:next w:val="Default"/>
    <w:uiPriority w:val="99"/>
    <w:rsid w:val="00F93956"/>
    <w:rPr>
      <w:color w:val="auto"/>
    </w:rPr>
  </w:style>
  <w:style w:type="paragraph" w:customStyle="1" w:styleId="CM5">
    <w:name w:val="CM5"/>
    <w:basedOn w:val="Default"/>
    <w:next w:val="Default"/>
    <w:uiPriority w:val="99"/>
    <w:rsid w:val="00F93956"/>
    <w:pPr>
      <w:spacing w:line="556" w:lineRule="atLeast"/>
    </w:pPr>
    <w:rPr>
      <w:color w:val="auto"/>
    </w:rPr>
  </w:style>
  <w:style w:type="paragraph" w:customStyle="1" w:styleId="CM79">
    <w:name w:val="CM79"/>
    <w:basedOn w:val="Default"/>
    <w:next w:val="Default"/>
    <w:uiPriority w:val="99"/>
    <w:rsid w:val="00F93956"/>
    <w:rPr>
      <w:color w:val="auto"/>
    </w:rPr>
  </w:style>
  <w:style w:type="paragraph" w:customStyle="1" w:styleId="CM80">
    <w:name w:val="CM80"/>
    <w:basedOn w:val="Default"/>
    <w:next w:val="Default"/>
    <w:uiPriority w:val="99"/>
    <w:rsid w:val="00F93956"/>
    <w:rPr>
      <w:color w:val="auto"/>
    </w:rPr>
  </w:style>
  <w:style w:type="paragraph" w:customStyle="1" w:styleId="CM6">
    <w:name w:val="CM6"/>
    <w:basedOn w:val="Default"/>
    <w:next w:val="Default"/>
    <w:uiPriority w:val="99"/>
    <w:rsid w:val="00F93956"/>
    <w:pPr>
      <w:spacing w:line="231" w:lineRule="atLeast"/>
    </w:pPr>
    <w:rPr>
      <w:color w:val="auto"/>
    </w:rPr>
  </w:style>
  <w:style w:type="paragraph" w:customStyle="1" w:styleId="CM82">
    <w:name w:val="CM82"/>
    <w:basedOn w:val="Default"/>
    <w:next w:val="Default"/>
    <w:uiPriority w:val="99"/>
    <w:rsid w:val="00F93956"/>
    <w:rPr>
      <w:color w:val="auto"/>
    </w:rPr>
  </w:style>
  <w:style w:type="paragraph" w:customStyle="1" w:styleId="CM7">
    <w:name w:val="CM7"/>
    <w:basedOn w:val="Default"/>
    <w:next w:val="Default"/>
    <w:uiPriority w:val="99"/>
    <w:rsid w:val="00F93956"/>
    <w:pPr>
      <w:spacing w:line="553" w:lineRule="atLeast"/>
    </w:pPr>
    <w:rPr>
      <w:color w:val="auto"/>
    </w:rPr>
  </w:style>
  <w:style w:type="paragraph" w:customStyle="1" w:styleId="CM8">
    <w:name w:val="CM8"/>
    <w:basedOn w:val="Default"/>
    <w:next w:val="Default"/>
    <w:uiPriority w:val="99"/>
    <w:rsid w:val="00F93956"/>
    <w:rPr>
      <w:color w:val="auto"/>
    </w:rPr>
  </w:style>
  <w:style w:type="paragraph" w:customStyle="1" w:styleId="CM9">
    <w:name w:val="CM9"/>
    <w:basedOn w:val="Default"/>
    <w:next w:val="Default"/>
    <w:uiPriority w:val="99"/>
    <w:rsid w:val="00F93956"/>
    <w:rPr>
      <w:color w:val="auto"/>
    </w:rPr>
  </w:style>
  <w:style w:type="paragraph" w:customStyle="1" w:styleId="CM83">
    <w:name w:val="CM83"/>
    <w:basedOn w:val="Default"/>
    <w:next w:val="Default"/>
    <w:uiPriority w:val="99"/>
    <w:rsid w:val="00F93956"/>
    <w:rPr>
      <w:color w:val="auto"/>
    </w:rPr>
  </w:style>
  <w:style w:type="paragraph" w:customStyle="1" w:styleId="CM84">
    <w:name w:val="CM84"/>
    <w:basedOn w:val="Default"/>
    <w:next w:val="Default"/>
    <w:uiPriority w:val="99"/>
    <w:rsid w:val="00F93956"/>
    <w:rPr>
      <w:color w:val="auto"/>
    </w:rPr>
  </w:style>
  <w:style w:type="paragraph" w:customStyle="1" w:styleId="CM10">
    <w:name w:val="CM10"/>
    <w:basedOn w:val="Default"/>
    <w:next w:val="Default"/>
    <w:uiPriority w:val="99"/>
    <w:rsid w:val="00F93956"/>
    <w:pPr>
      <w:spacing w:line="756" w:lineRule="atLeast"/>
    </w:pPr>
    <w:rPr>
      <w:color w:val="auto"/>
    </w:rPr>
  </w:style>
  <w:style w:type="paragraph" w:customStyle="1" w:styleId="CM85">
    <w:name w:val="CM85"/>
    <w:basedOn w:val="Default"/>
    <w:next w:val="Default"/>
    <w:uiPriority w:val="99"/>
    <w:rsid w:val="00F93956"/>
    <w:rPr>
      <w:color w:val="auto"/>
    </w:rPr>
  </w:style>
  <w:style w:type="paragraph" w:customStyle="1" w:styleId="CM11">
    <w:name w:val="CM11"/>
    <w:basedOn w:val="Default"/>
    <w:next w:val="Default"/>
    <w:uiPriority w:val="99"/>
    <w:rsid w:val="00F93956"/>
    <w:pPr>
      <w:spacing w:line="553" w:lineRule="atLeast"/>
    </w:pPr>
    <w:rPr>
      <w:color w:val="auto"/>
    </w:rPr>
  </w:style>
  <w:style w:type="paragraph" w:customStyle="1" w:styleId="CM12">
    <w:name w:val="CM12"/>
    <w:basedOn w:val="Default"/>
    <w:next w:val="Default"/>
    <w:uiPriority w:val="99"/>
    <w:rsid w:val="00F93956"/>
    <w:pPr>
      <w:spacing w:line="553" w:lineRule="atLeast"/>
    </w:pPr>
    <w:rPr>
      <w:color w:val="auto"/>
    </w:rPr>
  </w:style>
  <w:style w:type="paragraph" w:customStyle="1" w:styleId="CM86">
    <w:name w:val="CM86"/>
    <w:basedOn w:val="Default"/>
    <w:next w:val="Default"/>
    <w:uiPriority w:val="99"/>
    <w:rsid w:val="00F93956"/>
    <w:rPr>
      <w:color w:val="auto"/>
    </w:rPr>
  </w:style>
  <w:style w:type="paragraph" w:customStyle="1" w:styleId="CM87">
    <w:name w:val="CM87"/>
    <w:basedOn w:val="Default"/>
    <w:next w:val="Default"/>
    <w:uiPriority w:val="99"/>
    <w:rsid w:val="00F93956"/>
    <w:rPr>
      <w:color w:val="auto"/>
    </w:rPr>
  </w:style>
  <w:style w:type="paragraph" w:customStyle="1" w:styleId="CM14">
    <w:name w:val="CM14"/>
    <w:basedOn w:val="Default"/>
    <w:next w:val="Default"/>
    <w:uiPriority w:val="99"/>
    <w:rsid w:val="00F93956"/>
    <w:rPr>
      <w:color w:val="auto"/>
    </w:rPr>
  </w:style>
  <w:style w:type="paragraph" w:customStyle="1" w:styleId="CM89">
    <w:name w:val="CM89"/>
    <w:basedOn w:val="Default"/>
    <w:next w:val="Default"/>
    <w:uiPriority w:val="99"/>
    <w:rsid w:val="00F93956"/>
    <w:rPr>
      <w:color w:val="auto"/>
    </w:rPr>
  </w:style>
  <w:style w:type="paragraph" w:customStyle="1" w:styleId="CM15">
    <w:name w:val="CM15"/>
    <w:basedOn w:val="Default"/>
    <w:next w:val="Default"/>
    <w:uiPriority w:val="99"/>
    <w:rsid w:val="00F93956"/>
    <w:rPr>
      <w:color w:val="auto"/>
    </w:rPr>
  </w:style>
  <w:style w:type="paragraph" w:customStyle="1" w:styleId="CM19">
    <w:name w:val="CM19"/>
    <w:basedOn w:val="Default"/>
    <w:next w:val="Default"/>
    <w:uiPriority w:val="99"/>
    <w:rsid w:val="00F93956"/>
    <w:pPr>
      <w:spacing w:line="276" w:lineRule="atLeast"/>
    </w:pPr>
    <w:rPr>
      <w:color w:val="auto"/>
    </w:rPr>
  </w:style>
  <w:style w:type="paragraph" w:customStyle="1" w:styleId="CM20">
    <w:name w:val="CM20"/>
    <w:basedOn w:val="Default"/>
    <w:next w:val="Default"/>
    <w:uiPriority w:val="99"/>
    <w:rsid w:val="00F93956"/>
    <w:pPr>
      <w:spacing w:line="276" w:lineRule="atLeast"/>
    </w:pPr>
    <w:rPr>
      <w:color w:val="auto"/>
    </w:rPr>
  </w:style>
  <w:style w:type="paragraph" w:customStyle="1" w:styleId="CM92">
    <w:name w:val="CM92"/>
    <w:basedOn w:val="Default"/>
    <w:next w:val="Default"/>
    <w:uiPriority w:val="99"/>
    <w:rsid w:val="00F93956"/>
    <w:rPr>
      <w:color w:val="auto"/>
    </w:rPr>
  </w:style>
  <w:style w:type="paragraph" w:customStyle="1" w:styleId="CM21">
    <w:name w:val="CM21"/>
    <w:basedOn w:val="Default"/>
    <w:next w:val="Default"/>
    <w:uiPriority w:val="99"/>
    <w:rsid w:val="00F93956"/>
    <w:pPr>
      <w:spacing w:line="416" w:lineRule="atLeast"/>
    </w:pPr>
    <w:rPr>
      <w:color w:val="auto"/>
    </w:rPr>
  </w:style>
  <w:style w:type="paragraph" w:customStyle="1" w:styleId="CM22">
    <w:name w:val="CM22"/>
    <w:basedOn w:val="Default"/>
    <w:next w:val="Default"/>
    <w:uiPriority w:val="99"/>
    <w:rsid w:val="00F93956"/>
    <w:pPr>
      <w:spacing w:line="416" w:lineRule="atLeast"/>
    </w:pPr>
    <w:rPr>
      <w:color w:val="auto"/>
    </w:rPr>
  </w:style>
  <w:style w:type="paragraph" w:customStyle="1" w:styleId="CM23">
    <w:name w:val="CM23"/>
    <w:basedOn w:val="Default"/>
    <w:next w:val="Default"/>
    <w:uiPriority w:val="99"/>
    <w:rsid w:val="00F93956"/>
    <w:pPr>
      <w:spacing w:line="416" w:lineRule="atLeast"/>
    </w:pPr>
    <w:rPr>
      <w:color w:val="auto"/>
    </w:rPr>
  </w:style>
  <w:style w:type="paragraph" w:customStyle="1" w:styleId="CM93">
    <w:name w:val="CM93"/>
    <w:basedOn w:val="Default"/>
    <w:next w:val="Default"/>
    <w:uiPriority w:val="99"/>
    <w:rsid w:val="00F93956"/>
    <w:rPr>
      <w:color w:val="auto"/>
    </w:rPr>
  </w:style>
  <w:style w:type="paragraph" w:customStyle="1" w:styleId="CM30">
    <w:name w:val="CM30"/>
    <w:basedOn w:val="Default"/>
    <w:next w:val="Default"/>
    <w:uiPriority w:val="99"/>
    <w:rsid w:val="00F93956"/>
    <w:pPr>
      <w:spacing w:line="416" w:lineRule="atLeast"/>
    </w:pPr>
    <w:rPr>
      <w:color w:val="auto"/>
    </w:rPr>
  </w:style>
  <w:style w:type="paragraph" w:customStyle="1" w:styleId="CM24">
    <w:name w:val="CM24"/>
    <w:basedOn w:val="Default"/>
    <w:next w:val="Default"/>
    <w:uiPriority w:val="99"/>
    <w:rsid w:val="00F93956"/>
    <w:pPr>
      <w:spacing w:line="413" w:lineRule="atLeast"/>
    </w:pPr>
    <w:rPr>
      <w:color w:val="auto"/>
    </w:rPr>
  </w:style>
  <w:style w:type="paragraph" w:customStyle="1" w:styleId="CM25">
    <w:name w:val="CM25"/>
    <w:basedOn w:val="Default"/>
    <w:next w:val="Default"/>
    <w:uiPriority w:val="99"/>
    <w:rsid w:val="00F93956"/>
    <w:pPr>
      <w:spacing w:line="416" w:lineRule="atLeast"/>
    </w:pPr>
    <w:rPr>
      <w:color w:val="auto"/>
    </w:rPr>
  </w:style>
  <w:style w:type="paragraph" w:customStyle="1" w:styleId="CM26">
    <w:name w:val="CM26"/>
    <w:basedOn w:val="Default"/>
    <w:next w:val="Default"/>
    <w:uiPriority w:val="99"/>
    <w:rsid w:val="00F93956"/>
    <w:pPr>
      <w:spacing w:line="416" w:lineRule="atLeast"/>
    </w:pPr>
    <w:rPr>
      <w:color w:val="auto"/>
    </w:rPr>
  </w:style>
  <w:style w:type="paragraph" w:customStyle="1" w:styleId="CM94">
    <w:name w:val="CM94"/>
    <w:basedOn w:val="Default"/>
    <w:next w:val="Default"/>
    <w:uiPriority w:val="99"/>
    <w:rsid w:val="00F93956"/>
    <w:rPr>
      <w:color w:val="auto"/>
    </w:rPr>
  </w:style>
  <w:style w:type="paragraph" w:customStyle="1" w:styleId="CM91">
    <w:name w:val="CM91"/>
    <w:basedOn w:val="Default"/>
    <w:next w:val="Default"/>
    <w:uiPriority w:val="99"/>
    <w:rsid w:val="00F93956"/>
    <w:rPr>
      <w:color w:val="auto"/>
    </w:rPr>
  </w:style>
  <w:style w:type="paragraph" w:customStyle="1" w:styleId="CM88">
    <w:name w:val="CM88"/>
    <w:basedOn w:val="Default"/>
    <w:next w:val="Default"/>
    <w:uiPriority w:val="99"/>
    <w:rsid w:val="00F93956"/>
    <w:rPr>
      <w:color w:val="auto"/>
    </w:rPr>
  </w:style>
  <w:style w:type="paragraph" w:customStyle="1" w:styleId="CM95">
    <w:name w:val="CM95"/>
    <w:basedOn w:val="Default"/>
    <w:next w:val="Default"/>
    <w:uiPriority w:val="99"/>
    <w:rsid w:val="00F93956"/>
    <w:rPr>
      <w:color w:val="auto"/>
    </w:rPr>
  </w:style>
  <w:style w:type="paragraph" w:customStyle="1" w:styleId="CM96">
    <w:name w:val="CM96"/>
    <w:basedOn w:val="Default"/>
    <w:next w:val="Default"/>
    <w:uiPriority w:val="99"/>
    <w:rsid w:val="00F93956"/>
    <w:rPr>
      <w:color w:val="auto"/>
    </w:rPr>
  </w:style>
  <w:style w:type="paragraph" w:customStyle="1" w:styleId="CM27">
    <w:name w:val="CM27"/>
    <w:basedOn w:val="Default"/>
    <w:next w:val="Default"/>
    <w:uiPriority w:val="99"/>
    <w:rsid w:val="00F93956"/>
    <w:pPr>
      <w:spacing w:line="413" w:lineRule="atLeast"/>
    </w:pPr>
    <w:rPr>
      <w:color w:val="auto"/>
    </w:rPr>
  </w:style>
  <w:style w:type="paragraph" w:customStyle="1" w:styleId="CM97">
    <w:name w:val="CM97"/>
    <w:basedOn w:val="Default"/>
    <w:next w:val="Default"/>
    <w:uiPriority w:val="99"/>
    <w:rsid w:val="00F93956"/>
    <w:rPr>
      <w:color w:val="auto"/>
    </w:rPr>
  </w:style>
  <w:style w:type="paragraph" w:customStyle="1" w:styleId="CM98">
    <w:name w:val="CM98"/>
    <w:basedOn w:val="Default"/>
    <w:next w:val="Default"/>
    <w:uiPriority w:val="99"/>
    <w:rsid w:val="00F93956"/>
    <w:rPr>
      <w:color w:val="auto"/>
    </w:rPr>
  </w:style>
  <w:style w:type="paragraph" w:customStyle="1" w:styleId="CM99">
    <w:name w:val="CM99"/>
    <w:basedOn w:val="Default"/>
    <w:next w:val="Default"/>
    <w:uiPriority w:val="99"/>
    <w:rsid w:val="00F93956"/>
    <w:rPr>
      <w:color w:val="auto"/>
    </w:rPr>
  </w:style>
  <w:style w:type="paragraph" w:customStyle="1" w:styleId="CM28">
    <w:name w:val="CM28"/>
    <w:basedOn w:val="Default"/>
    <w:next w:val="Default"/>
    <w:uiPriority w:val="99"/>
    <w:rsid w:val="00F93956"/>
    <w:pPr>
      <w:spacing w:line="416" w:lineRule="atLeast"/>
    </w:pPr>
    <w:rPr>
      <w:color w:val="auto"/>
    </w:rPr>
  </w:style>
  <w:style w:type="paragraph" w:customStyle="1" w:styleId="CM31">
    <w:name w:val="CM31"/>
    <w:basedOn w:val="Default"/>
    <w:next w:val="Default"/>
    <w:uiPriority w:val="99"/>
    <w:rsid w:val="00F93956"/>
    <w:pPr>
      <w:spacing w:line="413" w:lineRule="atLeast"/>
    </w:pPr>
    <w:rPr>
      <w:color w:val="auto"/>
    </w:rPr>
  </w:style>
  <w:style w:type="paragraph" w:customStyle="1" w:styleId="CM101">
    <w:name w:val="CM101"/>
    <w:basedOn w:val="Default"/>
    <w:next w:val="Default"/>
    <w:uiPriority w:val="99"/>
    <w:rsid w:val="00F93956"/>
    <w:rPr>
      <w:color w:val="auto"/>
    </w:rPr>
  </w:style>
  <w:style w:type="paragraph" w:customStyle="1" w:styleId="CM90">
    <w:name w:val="CM90"/>
    <w:basedOn w:val="Default"/>
    <w:next w:val="Default"/>
    <w:uiPriority w:val="99"/>
    <w:rsid w:val="00F93956"/>
    <w:rPr>
      <w:color w:val="auto"/>
    </w:rPr>
  </w:style>
  <w:style w:type="paragraph" w:customStyle="1" w:styleId="CM102">
    <w:name w:val="CM102"/>
    <w:basedOn w:val="Default"/>
    <w:next w:val="Default"/>
    <w:uiPriority w:val="99"/>
    <w:rsid w:val="00F93956"/>
    <w:rPr>
      <w:color w:val="auto"/>
    </w:rPr>
  </w:style>
  <w:style w:type="paragraph" w:customStyle="1" w:styleId="CM33">
    <w:name w:val="CM33"/>
    <w:basedOn w:val="Default"/>
    <w:next w:val="Default"/>
    <w:uiPriority w:val="99"/>
    <w:rsid w:val="00F93956"/>
    <w:pPr>
      <w:spacing w:line="546" w:lineRule="atLeast"/>
    </w:pPr>
    <w:rPr>
      <w:color w:val="auto"/>
    </w:rPr>
  </w:style>
  <w:style w:type="paragraph" w:customStyle="1" w:styleId="CM103">
    <w:name w:val="CM103"/>
    <w:basedOn w:val="Default"/>
    <w:next w:val="Default"/>
    <w:uiPriority w:val="99"/>
    <w:rsid w:val="00F93956"/>
    <w:rPr>
      <w:color w:val="auto"/>
    </w:rPr>
  </w:style>
  <w:style w:type="paragraph" w:customStyle="1" w:styleId="CM34">
    <w:name w:val="CM34"/>
    <w:basedOn w:val="Default"/>
    <w:next w:val="Default"/>
    <w:uiPriority w:val="99"/>
    <w:rsid w:val="00F93956"/>
    <w:pPr>
      <w:spacing w:line="551" w:lineRule="atLeast"/>
    </w:pPr>
    <w:rPr>
      <w:color w:val="auto"/>
    </w:rPr>
  </w:style>
  <w:style w:type="paragraph" w:customStyle="1" w:styleId="CM35">
    <w:name w:val="CM35"/>
    <w:basedOn w:val="Default"/>
    <w:next w:val="Default"/>
    <w:uiPriority w:val="99"/>
    <w:rsid w:val="00F93956"/>
    <w:pPr>
      <w:spacing w:line="656" w:lineRule="atLeast"/>
    </w:pPr>
    <w:rPr>
      <w:color w:val="auto"/>
    </w:rPr>
  </w:style>
  <w:style w:type="paragraph" w:customStyle="1" w:styleId="CM104">
    <w:name w:val="CM104"/>
    <w:basedOn w:val="Default"/>
    <w:next w:val="Default"/>
    <w:uiPriority w:val="99"/>
    <w:rsid w:val="00F93956"/>
    <w:rPr>
      <w:color w:val="auto"/>
    </w:rPr>
  </w:style>
  <w:style w:type="paragraph" w:customStyle="1" w:styleId="CM105">
    <w:name w:val="CM105"/>
    <w:basedOn w:val="Default"/>
    <w:next w:val="Default"/>
    <w:uiPriority w:val="99"/>
    <w:rsid w:val="00F93956"/>
    <w:rPr>
      <w:color w:val="auto"/>
    </w:rPr>
  </w:style>
  <w:style w:type="paragraph" w:customStyle="1" w:styleId="CM106">
    <w:name w:val="CM106"/>
    <w:basedOn w:val="Default"/>
    <w:next w:val="Default"/>
    <w:uiPriority w:val="99"/>
    <w:rsid w:val="00F93956"/>
    <w:rPr>
      <w:color w:val="auto"/>
    </w:rPr>
  </w:style>
  <w:style w:type="paragraph" w:customStyle="1" w:styleId="CM107">
    <w:name w:val="CM107"/>
    <w:basedOn w:val="Default"/>
    <w:next w:val="Default"/>
    <w:uiPriority w:val="99"/>
    <w:rsid w:val="00F93956"/>
    <w:rPr>
      <w:color w:val="auto"/>
    </w:rPr>
  </w:style>
  <w:style w:type="paragraph" w:customStyle="1" w:styleId="CM29">
    <w:name w:val="CM29"/>
    <w:basedOn w:val="Default"/>
    <w:next w:val="Default"/>
    <w:uiPriority w:val="99"/>
    <w:rsid w:val="00F93956"/>
    <w:pPr>
      <w:spacing w:line="413" w:lineRule="atLeast"/>
    </w:pPr>
    <w:rPr>
      <w:color w:val="auto"/>
    </w:rPr>
  </w:style>
  <w:style w:type="paragraph" w:customStyle="1" w:styleId="CM108">
    <w:name w:val="CM108"/>
    <w:basedOn w:val="Default"/>
    <w:next w:val="Default"/>
    <w:uiPriority w:val="99"/>
    <w:rsid w:val="00F93956"/>
    <w:rPr>
      <w:color w:val="auto"/>
    </w:rPr>
  </w:style>
  <w:style w:type="paragraph" w:customStyle="1" w:styleId="CM37">
    <w:name w:val="CM37"/>
    <w:basedOn w:val="Default"/>
    <w:next w:val="Default"/>
    <w:uiPriority w:val="99"/>
    <w:rsid w:val="00F93956"/>
    <w:pPr>
      <w:spacing w:line="416" w:lineRule="atLeast"/>
    </w:pPr>
    <w:rPr>
      <w:color w:val="auto"/>
    </w:rPr>
  </w:style>
  <w:style w:type="paragraph" w:customStyle="1" w:styleId="CM109">
    <w:name w:val="CM109"/>
    <w:basedOn w:val="Default"/>
    <w:next w:val="Default"/>
    <w:uiPriority w:val="99"/>
    <w:rsid w:val="00F93956"/>
    <w:rPr>
      <w:color w:val="auto"/>
    </w:rPr>
  </w:style>
  <w:style w:type="paragraph" w:customStyle="1" w:styleId="CM81">
    <w:name w:val="CM81"/>
    <w:basedOn w:val="Default"/>
    <w:next w:val="Default"/>
    <w:uiPriority w:val="99"/>
    <w:rsid w:val="00F93956"/>
    <w:rPr>
      <w:color w:val="auto"/>
    </w:rPr>
  </w:style>
  <w:style w:type="paragraph" w:customStyle="1" w:styleId="CM38">
    <w:name w:val="CM38"/>
    <w:basedOn w:val="Default"/>
    <w:next w:val="Default"/>
    <w:uiPriority w:val="99"/>
    <w:rsid w:val="00F93956"/>
    <w:pPr>
      <w:spacing w:line="360" w:lineRule="atLeast"/>
    </w:pPr>
    <w:rPr>
      <w:color w:val="auto"/>
    </w:rPr>
  </w:style>
  <w:style w:type="paragraph" w:customStyle="1" w:styleId="CM39">
    <w:name w:val="CM39"/>
    <w:basedOn w:val="Default"/>
    <w:next w:val="Default"/>
    <w:uiPriority w:val="99"/>
    <w:rsid w:val="00F93956"/>
    <w:pPr>
      <w:spacing w:line="413" w:lineRule="atLeast"/>
    </w:pPr>
    <w:rPr>
      <w:color w:val="auto"/>
    </w:rPr>
  </w:style>
  <w:style w:type="paragraph" w:customStyle="1" w:styleId="CM110">
    <w:name w:val="CM110"/>
    <w:basedOn w:val="Default"/>
    <w:next w:val="Default"/>
    <w:uiPriority w:val="99"/>
    <w:rsid w:val="00F93956"/>
    <w:rPr>
      <w:color w:val="auto"/>
    </w:rPr>
  </w:style>
  <w:style w:type="paragraph" w:customStyle="1" w:styleId="CM111">
    <w:name w:val="CM111"/>
    <w:basedOn w:val="Default"/>
    <w:next w:val="Default"/>
    <w:uiPriority w:val="99"/>
    <w:rsid w:val="00F93956"/>
    <w:rPr>
      <w:color w:val="auto"/>
    </w:rPr>
  </w:style>
  <w:style w:type="paragraph" w:customStyle="1" w:styleId="CM112">
    <w:name w:val="CM112"/>
    <w:basedOn w:val="Default"/>
    <w:next w:val="Default"/>
    <w:uiPriority w:val="99"/>
    <w:rsid w:val="00F93956"/>
    <w:rPr>
      <w:color w:val="auto"/>
    </w:rPr>
  </w:style>
  <w:style w:type="paragraph" w:customStyle="1" w:styleId="CM36">
    <w:name w:val="CM36"/>
    <w:basedOn w:val="Default"/>
    <w:next w:val="Default"/>
    <w:uiPriority w:val="99"/>
    <w:rsid w:val="00F93956"/>
    <w:pPr>
      <w:spacing w:line="416" w:lineRule="atLeast"/>
    </w:pPr>
    <w:rPr>
      <w:color w:val="auto"/>
    </w:rPr>
  </w:style>
  <w:style w:type="paragraph" w:customStyle="1" w:styleId="CM114">
    <w:name w:val="CM114"/>
    <w:basedOn w:val="Default"/>
    <w:next w:val="Default"/>
    <w:uiPriority w:val="99"/>
    <w:rsid w:val="00F93956"/>
    <w:rPr>
      <w:color w:val="auto"/>
    </w:rPr>
  </w:style>
  <w:style w:type="paragraph" w:customStyle="1" w:styleId="CM116">
    <w:name w:val="CM116"/>
    <w:basedOn w:val="Default"/>
    <w:next w:val="Default"/>
    <w:uiPriority w:val="99"/>
    <w:rsid w:val="00F93956"/>
    <w:rPr>
      <w:color w:val="auto"/>
    </w:rPr>
  </w:style>
  <w:style w:type="paragraph" w:customStyle="1" w:styleId="CM40">
    <w:name w:val="CM40"/>
    <w:basedOn w:val="Default"/>
    <w:next w:val="Default"/>
    <w:uiPriority w:val="99"/>
    <w:rsid w:val="00F93956"/>
    <w:pPr>
      <w:spacing w:line="586" w:lineRule="atLeast"/>
    </w:pPr>
    <w:rPr>
      <w:color w:val="auto"/>
    </w:rPr>
  </w:style>
  <w:style w:type="paragraph" w:customStyle="1" w:styleId="CM117">
    <w:name w:val="CM117"/>
    <w:basedOn w:val="Default"/>
    <w:next w:val="Default"/>
    <w:uiPriority w:val="99"/>
    <w:rsid w:val="00F93956"/>
    <w:rPr>
      <w:color w:val="auto"/>
    </w:rPr>
  </w:style>
  <w:style w:type="paragraph" w:customStyle="1" w:styleId="CM41">
    <w:name w:val="CM41"/>
    <w:basedOn w:val="Default"/>
    <w:next w:val="Default"/>
    <w:uiPriority w:val="99"/>
    <w:rsid w:val="00F93956"/>
    <w:pPr>
      <w:spacing w:line="551" w:lineRule="atLeast"/>
    </w:pPr>
    <w:rPr>
      <w:color w:val="auto"/>
    </w:rPr>
  </w:style>
  <w:style w:type="paragraph" w:customStyle="1" w:styleId="CM118">
    <w:name w:val="CM118"/>
    <w:basedOn w:val="Default"/>
    <w:next w:val="Default"/>
    <w:uiPriority w:val="99"/>
    <w:rsid w:val="00F93956"/>
    <w:rPr>
      <w:color w:val="auto"/>
    </w:rPr>
  </w:style>
  <w:style w:type="paragraph" w:customStyle="1" w:styleId="CM119">
    <w:name w:val="CM119"/>
    <w:basedOn w:val="Default"/>
    <w:next w:val="Default"/>
    <w:uiPriority w:val="99"/>
    <w:rsid w:val="00F93956"/>
    <w:rPr>
      <w:color w:val="auto"/>
    </w:rPr>
  </w:style>
  <w:style w:type="paragraph" w:customStyle="1" w:styleId="CM100">
    <w:name w:val="CM100"/>
    <w:basedOn w:val="Default"/>
    <w:next w:val="Default"/>
    <w:uiPriority w:val="99"/>
    <w:rsid w:val="00F93956"/>
    <w:rPr>
      <w:color w:val="auto"/>
    </w:rPr>
  </w:style>
  <w:style w:type="paragraph" w:customStyle="1" w:styleId="CM120">
    <w:name w:val="CM120"/>
    <w:basedOn w:val="Default"/>
    <w:next w:val="Default"/>
    <w:uiPriority w:val="99"/>
    <w:rsid w:val="00F93956"/>
    <w:rPr>
      <w:color w:val="auto"/>
    </w:rPr>
  </w:style>
  <w:style w:type="paragraph" w:customStyle="1" w:styleId="CM121">
    <w:name w:val="CM121"/>
    <w:basedOn w:val="Default"/>
    <w:next w:val="Default"/>
    <w:uiPriority w:val="99"/>
    <w:rsid w:val="00F93956"/>
    <w:rPr>
      <w:color w:val="auto"/>
    </w:rPr>
  </w:style>
  <w:style w:type="paragraph" w:customStyle="1" w:styleId="CM122">
    <w:name w:val="CM122"/>
    <w:basedOn w:val="Default"/>
    <w:next w:val="Default"/>
    <w:uiPriority w:val="99"/>
    <w:rsid w:val="00F93956"/>
    <w:rPr>
      <w:color w:val="auto"/>
    </w:rPr>
  </w:style>
  <w:style w:type="paragraph" w:customStyle="1" w:styleId="CM123">
    <w:name w:val="CM123"/>
    <w:basedOn w:val="Default"/>
    <w:next w:val="Default"/>
    <w:uiPriority w:val="99"/>
    <w:rsid w:val="00F93956"/>
    <w:rPr>
      <w:color w:val="auto"/>
    </w:rPr>
  </w:style>
  <w:style w:type="paragraph" w:customStyle="1" w:styleId="CM42">
    <w:name w:val="CM42"/>
    <w:basedOn w:val="Default"/>
    <w:next w:val="Default"/>
    <w:uiPriority w:val="99"/>
    <w:rsid w:val="00F93956"/>
    <w:pPr>
      <w:spacing w:line="553" w:lineRule="atLeast"/>
    </w:pPr>
    <w:rPr>
      <w:color w:val="auto"/>
    </w:rPr>
  </w:style>
  <w:style w:type="paragraph" w:customStyle="1" w:styleId="CM124">
    <w:name w:val="CM124"/>
    <w:basedOn w:val="Default"/>
    <w:next w:val="Default"/>
    <w:uiPriority w:val="99"/>
    <w:rsid w:val="00F93956"/>
    <w:rPr>
      <w:color w:val="auto"/>
    </w:rPr>
  </w:style>
  <w:style w:type="paragraph" w:customStyle="1" w:styleId="CM43">
    <w:name w:val="CM43"/>
    <w:basedOn w:val="Default"/>
    <w:next w:val="Default"/>
    <w:uiPriority w:val="99"/>
    <w:rsid w:val="00F93956"/>
    <w:pPr>
      <w:spacing w:line="553" w:lineRule="atLeast"/>
    </w:pPr>
    <w:rPr>
      <w:color w:val="auto"/>
    </w:rPr>
  </w:style>
  <w:style w:type="paragraph" w:customStyle="1" w:styleId="CM125">
    <w:name w:val="CM125"/>
    <w:basedOn w:val="Default"/>
    <w:next w:val="Default"/>
    <w:uiPriority w:val="99"/>
    <w:rsid w:val="00F93956"/>
    <w:rPr>
      <w:color w:val="auto"/>
    </w:rPr>
  </w:style>
  <w:style w:type="paragraph" w:customStyle="1" w:styleId="CM44">
    <w:name w:val="CM44"/>
    <w:basedOn w:val="Default"/>
    <w:next w:val="Default"/>
    <w:uiPriority w:val="99"/>
    <w:rsid w:val="00F93956"/>
    <w:rPr>
      <w:color w:val="auto"/>
    </w:rPr>
  </w:style>
  <w:style w:type="paragraph" w:customStyle="1" w:styleId="CM45">
    <w:name w:val="CM45"/>
    <w:basedOn w:val="Default"/>
    <w:next w:val="Default"/>
    <w:uiPriority w:val="99"/>
    <w:rsid w:val="00F93956"/>
    <w:pPr>
      <w:spacing w:line="553" w:lineRule="atLeast"/>
    </w:pPr>
    <w:rPr>
      <w:color w:val="auto"/>
    </w:rPr>
  </w:style>
  <w:style w:type="paragraph" w:customStyle="1" w:styleId="CM46">
    <w:name w:val="CM46"/>
    <w:basedOn w:val="Default"/>
    <w:next w:val="Default"/>
    <w:uiPriority w:val="99"/>
    <w:rsid w:val="00F93956"/>
    <w:pPr>
      <w:spacing w:line="553" w:lineRule="atLeast"/>
    </w:pPr>
    <w:rPr>
      <w:color w:val="auto"/>
    </w:rPr>
  </w:style>
  <w:style w:type="paragraph" w:customStyle="1" w:styleId="CM126">
    <w:name w:val="CM126"/>
    <w:basedOn w:val="Default"/>
    <w:next w:val="Default"/>
    <w:uiPriority w:val="99"/>
    <w:rsid w:val="00F93956"/>
    <w:rPr>
      <w:color w:val="auto"/>
    </w:rPr>
  </w:style>
  <w:style w:type="paragraph" w:customStyle="1" w:styleId="CM127">
    <w:name w:val="CM127"/>
    <w:basedOn w:val="Default"/>
    <w:next w:val="Default"/>
    <w:uiPriority w:val="99"/>
    <w:rsid w:val="00F93956"/>
    <w:rPr>
      <w:color w:val="auto"/>
    </w:rPr>
  </w:style>
  <w:style w:type="paragraph" w:customStyle="1" w:styleId="CM47">
    <w:name w:val="CM47"/>
    <w:basedOn w:val="Default"/>
    <w:next w:val="Default"/>
    <w:uiPriority w:val="99"/>
    <w:rsid w:val="00F93956"/>
    <w:pPr>
      <w:spacing w:line="276" w:lineRule="atLeast"/>
    </w:pPr>
    <w:rPr>
      <w:color w:val="auto"/>
    </w:rPr>
  </w:style>
  <w:style w:type="paragraph" w:customStyle="1" w:styleId="CM48">
    <w:name w:val="CM48"/>
    <w:basedOn w:val="Default"/>
    <w:next w:val="Default"/>
    <w:uiPriority w:val="99"/>
    <w:rsid w:val="00F93956"/>
    <w:pPr>
      <w:spacing w:line="276" w:lineRule="atLeast"/>
    </w:pPr>
    <w:rPr>
      <w:color w:val="auto"/>
    </w:rPr>
  </w:style>
  <w:style w:type="paragraph" w:customStyle="1" w:styleId="CM49">
    <w:name w:val="CM49"/>
    <w:basedOn w:val="Default"/>
    <w:next w:val="Default"/>
    <w:uiPriority w:val="99"/>
    <w:rsid w:val="00F93956"/>
    <w:pPr>
      <w:spacing w:line="276" w:lineRule="atLeast"/>
    </w:pPr>
    <w:rPr>
      <w:color w:val="auto"/>
    </w:rPr>
  </w:style>
  <w:style w:type="paragraph" w:customStyle="1" w:styleId="CM50">
    <w:name w:val="CM50"/>
    <w:basedOn w:val="Default"/>
    <w:next w:val="Default"/>
    <w:uiPriority w:val="99"/>
    <w:rsid w:val="00F93956"/>
    <w:pPr>
      <w:spacing w:line="276" w:lineRule="atLeast"/>
    </w:pPr>
    <w:rPr>
      <w:color w:val="auto"/>
    </w:rPr>
  </w:style>
  <w:style w:type="paragraph" w:customStyle="1" w:styleId="CM51">
    <w:name w:val="CM51"/>
    <w:basedOn w:val="Default"/>
    <w:next w:val="Default"/>
    <w:uiPriority w:val="99"/>
    <w:rsid w:val="00F93956"/>
    <w:pPr>
      <w:spacing w:line="276" w:lineRule="atLeast"/>
    </w:pPr>
    <w:rPr>
      <w:color w:val="auto"/>
    </w:rPr>
  </w:style>
  <w:style w:type="paragraph" w:customStyle="1" w:styleId="CM52">
    <w:name w:val="CM52"/>
    <w:basedOn w:val="Default"/>
    <w:next w:val="Default"/>
    <w:uiPriority w:val="99"/>
    <w:rsid w:val="00F93956"/>
    <w:pPr>
      <w:spacing w:line="233" w:lineRule="atLeast"/>
    </w:pPr>
    <w:rPr>
      <w:color w:val="auto"/>
    </w:rPr>
  </w:style>
  <w:style w:type="paragraph" w:customStyle="1" w:styleId="CM53">
    <w:name w:val="CM53"/>
    <w:basedOn w:val="Default"/>
    <w:next w:val="Default"/>
    <w:uiPriority w:val="99"/>
    <w:rsid w:val="00F93956"/>
    <w:rPr>
      <w:color w:val="auto"/>
    </w:rPr>
  </w:style>
  <w:style w:type="paragraph" w:customStyle="1" w:styleId="CM54">
    <w:name w:val="CM54"/>
    <w:basedOn w:val="Default"/>
    <w:next w:val="Default"/>
    <w:uiPriority w:val="99"/>
    <w:rsid w:val="00F93956"/>
    <w:rPr>
      <w:color w:val="auto"/>
    </w:rPr>
  </w:style>
  <w:style w:type="paragraph" w:customStyle="1" w:styleId="CM55">
    <w:name w:val="CM55"/>
    <w:basedOn w:val="Default"/>
    <w:next w:val="Default"/>
    <w:uiPriority w:val="99"/>
    <w:rsid w:val="00F93956"/>
    <w:rPr>
      <w:color w:val="auto"/>
    </w:rPr>
  </w:style>
  <w:style w:type="paragraph" w:customStyle="1" w:styleId="CM57">
    <w:name w:val="CM57"/>
    <w:basedOn w:val="Default"/>
    <w:next w:val="Default"/>
    <w:uiPriority w:val="99"/>
    <w:rsid w:val="00F93956"/>
    <w:pPr>
      <w:spacing w:line="553" w:lineRule="atLeast"/>
    </w:pPr>
    <w:rPr>
      <w:color w:val="auto"/>
    </w:rPr>
  </w:style>
  <w:style w:type="paragraph" w:customStyle="1" w:styleId="CM128">
    <w:name w:val="CM128"/>
    <w:basedOn w:val="Default"/>
    <w:next w:val="Default"/>
    <w:uiPriority w:val="99"/>
    <w:rsid w:val="00F93956"/>
    <w:rPr>
      <w:color w:val="auto"/>
    </w:rPr>
  </w:style>
  <w:style w:type="paragraph" w:customStyle="1" w:styleId="CM129">
    <w:name w:val="CM129"/>
    <w:basedOn w:val="Default"/>
    <w:next w:val="Default"/>
    <w:uiPriority w:val="99"/>
    <w:rsid w:val="00F93956"/>
    <w:rPr>
      <w:color w:val="auto"/>
    </w:rPr>
  </w:style>
  <w:style w:type="paragraph" w:customStyle="1" w:styleId="CM58">
    <w:name w:val="CM58"/>
    <w:basedOn w:val="Default"/>
    <w:next w:val="Default"/>
    <w:uiPriority w:val="99"/>
    <w:rsid w:val="00F93956"/>
    <w:pPr>
      <w:spacing w:line="553" w:lineRule="atLeast"/>
    </w:pPr>
    <w:rPr>
      <w:color w:val="auto"/>
    </w:rPr>
  </w:style>
  <w:style w:type="paragraph" w:customStyle="1" w:styleId="CM59">
    <w:name w:val="CM59"/>
    <w:basedOn w:val="Default"/>
    <w:next w:val="Default"/>
    <w:uiPriority w:val="99"/>
    <w:rsid w:val="00F93956"/>
    <w:pPr>
      <w:spacing w:line="553" w:lineRule="atLeast"/>
    </w:pPr>
    <w:rPr>
      <w:color w:val="auto"/>
    </w:rPr>
  </w:style>
  <w:style w:type="paragraph" w:customStyle="1" w:styleId="CM130">
    <w:name w:val="CM130"/>
    <w:basedOn w:val="Default"/>
    <w:next w:val="Default"/>
    <w:uiPriority w:val="99"/>
    <w:rsid w:val="00F93956"/>
    <w:rPr>
      <w:color w:val="auto"/>
    </w:rPr>
  </w:style>
  <w:style w:type="paragraph" w:customStyle="1" w:styleId="CM60">
    <w:name w:val="CM60"/>
    <w:basedOn w:val="Default"/>
    <w:next w:val="Default"/>
    <w:uiPriority w:val="99"/>
    <w:rsid w:val="00F93956"/>
    <w:pPr>
      <w:spacing w:line="553" w:lineRule="atLeast"/>
    </w:pPr>
    <w:rPr>
      <w:color w:val="auto"/>
    </w:rPr>
  </w:style>
  <w:style w:type="paragraph" w:customStyle="1" w:styleId="CM131">
    <w:name w:val="CM131"/>
    <w:basedOn w:val="Default"/>
    <w:next w:val="Default"/>
    <w:uiPriority w:val="99"/>
    <w:rsid w:val="00F93956"/>
    <w:rPr>
      <w:color w:val="auto"/>
    </w:rPr>
  </w:style>
  <w:style w:type="paragraph" w:customStyle="1" w:styleId="CM61">
    <w:name w:val="CM61"/>
    <w:basedOn w:val="Default"/>
    <w:next w:val="Default"/>
    <w:uiPriority w:val="99"/>
    <w:rsid w:val="00F93956"/>
    <w:pPr>
      <w:spacing w:line="553" w:lineRule="atLeast"/>
    </w:pPr>
    <w:rPr>
      <w:color w:val="auto"/>
    </w:rPr>
  </w:style>
  <w:style w:type="paragraph" w:customStyle="1" w:styleId="CM62">
    <w:name w:val="CM62"/>
    <w:basedOn w:val="Default"/>
    <w:next w:val="Default"/>
    <w:uiPriority w:val="99"/>
    <w:rsid w:val="00F93956"/>
    <w:pPr>
      <w:spacing w:line="553" w:lineRule="atLeast"/>
    </w:pPr>
    <w:rPr>
      <w:color w:val="auto"/>
    </w:rPr>
  </w:style>
  <w:style w:type="paragraph" w:customStyle="1" w:styleId="CM132">
    <w:name w:val="CM132"/>
    <w:basedOn w:val="Default"/>
    <w:next w:val="Default"/>
    <w:uiPriority w:val="99"/>
    <w:rsid w:val="00F93956"/>
    <w:rPr>
      <w:color w:val="auto"/>
    </w:rPr>
  </w:style>
  <w:style w:type="paragraph" w:customStyle="1" w:styleId="CM63">
    <w:name w:val="CM63"/>
    <w:basedOn w:val="Default"/>
    <w:next w:val="Default"/>
    <w:uiPriority w:val="99"/>
    <w:rsid w:val="00F93956"/>
    <w:pPr>
      <w:spacing w:line="553" w:lineRule="atLeast"/>
    </w:pPr>
    <w:rPr>
      <w:color w:val="auto"/>
    </w:rPr>
  </w:style>
  <w:style w:type="paragraph" w:customStyle="1" w:styleId="CM64">
    <w:name w:val="CM64"/>
    <w:basedOn w:val="Default"/>
    <w:next w:val="Default"/>
    <w:uiPriority w:val="99"/>
    <w:rsid w:val="00F93956"/>
    <w:pPr>
      <w:spacing w:line="553" w:lineRule="atLeast"/>
    </w:pPr>
    <w:rPr>
      <w:color w:val="auto"/>
    </w:rPr>
  </w:style>
  <w:style w:type="paragraph" w:customStyle="1" w:styleId="CM133">
    <w:name w:val="CM133"/>
    <w:basedOn w:val="Default"/>
    <w:next w:val="Default"/>
    <w:uiPriority w:val="99"/>
    <w:rsid w:val="00F93956"/>
    <w:rPr>
      <w:color w:val="auto"/>
    </w:rPr>
  </w:style>
  <w:style w:type="paragraph" w:customStyle="1" w:styleId="CM65">
    <w:name w:val="CM65"/>
    <w:basedOn w:val="Default"/>
    <w:next w:val="Default"/>
    <w:uiPriority w:val="99"/>
    <w:rsid w:val="00F93956"/>
    <w:pPr>
      <w:spacing w:line="553" w:lineRule="atLeast"/>
    </w:pPr>
    <w:rPr>
      <w:color w:val="auto"/>
    </w:rPr>
  </w:style>
  <w:style w:type="paragraph" w:customStyle="1" w:styleId="CM134">
    <w:name w:val="CM134"/>
    <w:basedOn w:val="Default"/>
    <w:next w:val="Default"/>
    <w:uiPriority w:val="99"/>
    <w:rsid w:val="00F93956"/>
    <w:rPr>
      <w:color w:val="auto"/>
    </w:rPr>
  </w:style>
  <w:style w:type="paragraph" w:customStyle="1" w:styleId="CM66">
    <w:name w:val="CM66"/>
    <w:basedOn w:val="Default"/>
    <w:next w:val="Default"/>
    <w:uiPriority w:val="99"/>
    <w:rsid w:val="00F93956"/>
    <w:pPr>
      <w:spacing w:line="553" w:lineRule="atLeast"/>
    </w:pPr>
    <w:rPr>
      <w:color w:val="auto"/>
    </w:rPr>
  </w:style>
  <w:style w:type="paragraph" w:customStyle="1" w:styleId="CM67">
    <w:name w:val="CM67"/>
    <w:basedOn w:val="Default"/>
    <w:next w:val="Default"/>
    <w:uiPriority w:val="99"/>
    <w:rsid w:val="00F93956"/>
    <w:pPr>
      <w:spacing w:line="413" w:lineRule="atLeast"/>
    </w:pPr>
    <w:rPr>
      <w:color w:val="auto"/>
    </w:rPr>
  </w:style>
  <w:style w:type="paragraph" w:customStyle="1" w:styleId="CM68">
    <w:name w:val="CM68"/>
    <w:basedOn w:val="Default"/>
    <w:next w:val="Default"/>
    <w:uiPriority w:val="99"/>
    <w:rsid w:val="00F93956"/>
    <w:pPr>
      <w:spacing w:line="413" w:lineRule="atLeast"/>
    </w:pPr>
    <w:rPr>
      <w:color w:val="auto"/>
    </w:rPr>
  </w:style>
  <w:style w:type="paragraph" w:customStyle="1" w:styleId="CM69">
    <w:name w:val="CM69"/>
    <w:basedOn w:val="Default"/>
    <w:next w:val="Default"/>
    <w:uiPriority w:val="99"/>
    <w:rsid w:val="00F93956"/>
    <w:pPr>
      <w:spacing w:line="276" w:lineRule="atLeast"/>
    </w:pPr>
    <w:rPr>
      <w:color w:val="auto"/>
    </w:rPr>
  </w:style>
  <w:style w:type="paragraph" w:customStyle="1" w:styleId="CM70">
    <w:name w:val="CM70"/>
    <w:basedOn w:val="Default"/>
    <w:next w:val="Default"/>
    <w:uiPriority w:val="99"/>
    <w:rsid w:val="00F93956"/>
    <w:pPr>
      <w:spacing w:line="553" w:lineRule="atLeast"/>
    </w:pPr>
    <w:rPr>
      <w:color w:val="auto"/>
    </w:rPr>
  </w:style>
  <w:style w:type="paragraph" w:customStyle="1" w:styleId="CM71">
    <w:name w:val="CM71"/>
    <w:basedOn w:val="Default"/>
    <w:next w:val="Default"/>
    <w:uiPriority w:val="99"/>
    <w:rsid w:val="00F93956"/>
    <w:pPr>
      <w:spacing w:line="553" w:lineRule="atLeast"/>
    </w:pPr>
    <w:rPr>
      <w:color w:val="auto"/>
    </w:rPr>
  </w:style>
  <w:style w:type="paragraph" w:customStyle="1" w:styleId="CM135">
    <w:name w:val="CM135"/>
    <w:basedOn w:val="Default"/>
    <w:next w:val="Default"/>
    <w:uiPriority w:val="99"/>
    <w:rsid w:val="00F93956"/>
    <w:rPr>
      <w:color w:val="auto"/>
    </w:rPr>
  </w:style>
  <w:style w:type="paragraph" w:customStyle="1" w:styleId="CM113">
    <w:name w:val="CM113"/>
    <w:basedOn w:val="Default"/>
    <w:next w:val="Default"/>
    <w:uiPriority w:val="99"/>
    <w:rsid w:val="00F93956"/>
    <w:rPr>
      <w:color w:val="auto"/>
    </w:rPr>
  </w:style>
  <w:style w:type="paragraph" w:customStyle="1" w:styleId="CM32">
    <w:name w:val="CM32"/>
    <w:basedOn w:val="Default"/>
    <w:next w:val="Default"/>
    <w:uiPriority w:val="99"/>
    <w:rsid w:val="00F93956"/>
    <w:pPr>
      <w:spacing w:line="416" w:lineRule="atLeast"/>
    </w:pPr>
    <w:rPr>
      <w:color w:val="auto"/>
    </w:rPr>
  </w:style>
  <w:style w:type="paragraph" w:customStyle="1" w:styleId="CM73">
    <w:name w:val="CM73"/>
    <w:basedOn w:val="Default"/>
    <w:next w:val="Default"/>
    <w:uiPriority w:val="99"/>
    <w:rsid w:val="00F93956"/>
    <w:pPr>
      <w:spacing w:line="553" w:lineRule="atLeast"/>
    </w:pPr>
    <w:rPr>
      <w:color w:val="auto"/>
    </w:rPr>
  </w:style>
  <w:style w:type="paragraph" w:customStyle="1" w:styleId="CM74">
    <w:name w:val="CM74"/>
    <w:basedOn w:val="Default"/>
    <w:next w:val="Default"/>
    <w:uiPriority w:val="99"/>
    <w:rsid w:val="00F93956"/>
    <w:pPr>
      <w:spacing w:line="553" w:lineRule="atLeast"/>
    </w:pPr>
    <w:rPr>
      <w:color w:val="auto"/>
    </w:rPr>
  </w:style>
  <w:style w:type="paragraph" w:customStyle="1" w:styleId="CM136">
    <w:name w:val="CM136"/>
    <w:basedOn w:val="Default"/>
    <w:next w:val="Default"/>
    <w:uiPriority w:val="99"/>
    <w:rsid w:val="00F93956"/>
    <w:rPr>
      <w:color w:val="auto"/>
    </w:rPr>
  </w:style>
  <w:style w:type="paragraph" w:customStyle="1" w:styleId="CM13">
    <w:name w:val="CM13"/>
    <w:basedOn w:val="Default"/>
    <w:next w:val="Default"/>
    <w:uiPriority w:val="99"/>
    <w:rsid w:val="00F93956"/>
    <w:rPr>
      <w:color w:val="auto"/>
    </w:rPr>
  </w:style>
  <w:style w:type="paragraph" w:customStyle="1" w:styleId="CM17">
    <w:name w:val="CM17"/>
    <w:basedOn w:val="Default"/>
    <w:next w:val="Default"/>
    <w:uiPriority w:val="99"/>
    <w:rsid w:val="00F93956"/>
    <w:rPr>
      <w:color w:val="auto"/>
    </w:rPr>
  </w:style>
  <w:style w:type="paragraph" w:customStyle="1" w:styleId="CM18">
    <w:name w:val="CM18"/>
    <w:basedOn w:val="Default"/>
    <w:next w:val="Default"/>
    <w:uiPriority w:val="99"/>
    <w:rsid w:val="00F93956"/>
    <w:rPr>
      <w:color w:val="auto"/>
    </w:rPr>
  </w:style>
  <w:style w:type="paragraph" w:customStyle="1" w:styleId="CM16">
    <w:name w:val="CM16"/>
    <w:basedOn w:val="Default"/>
    <w:next w:val="Default"/>
    <w:uiPriority w:val="99"/>
    <w:rsid w:val="00F93956"/>
    <w:pPr>
      <w:spacing w:line="231" w:lineRule="atLeast"/>
    </w:pPr>
    <w:rPr>
      <w:color w:val="auto"/>
    </w:rPr>
  </w:style>
  <w:style w:type="paragraph" w:customStyle="1" w:styleId="CM56">
    <w:name w:val="CM56"/>
    <w:basedOn w:val="Default"/>
    <w:next w:val="Default"/>
    <w:uiPriority w:val="99"/>
    <w:rsid w:val="00F93956"/>
    <w:rPr>
      <w:color w:val="auto"/>
    </w:rPr>
  </w:style>
  <w:style w:type="paragraph" w:styleId="Header">
    <w:name w:val="header"/>
    <w:basedOn w:val="Normal"/>
    <w:link w:val="HeaderChar"/>
    <w:uiPriority w:val="99"/>
    <w:unhideWhenUsed/>
    <w:rsid w:val="00F93956"/>
    <w:pPr>
      <w:tabs>
        <w:tab w:val="center" w:pos="4680"/>
        <w:tab w:val="right" w:pos="9360"/>
      </w:tabs>
    </w:pPr>
    <w:rPr>
      <w:sz w:val="20"/>
      <w:szCs w:val="20"/>
    </w:rPr>
  </w:style>
  <w:style w:type="character" w:customStyle="1" w:styleId="HeaderChar">
    <w:name w:val="Header Char"/>
    <w:link w:val="Header"/>
    <w:uiPriority w:val="99"/>
    <w:rsid w:val="00F93956"/>
    <w:rPr>
      <w:rFonts w:ascii="Calibri" w:eastAsia="Times New Roman" w:hAnsi="Calibri" w:cs="Times New Roman"/>
    </w:rPr>
  </w:style>
  <w:style w:type="paragraph" w:styleId="Footer">
    <w:name w:val="footer"/>
    <w:basedOn w:val="Normal"/>
    <w:link w:val="FooterChar"/>
    <w:uiPriority w:val="99"/>
    <w:unhideWhenUsed/>
    <w:rsid w:val="00F93956"/>
    <w:pPr>
      <w:tabs>
        <w:tab w:val="center" w:pos="4680"/>
        <w:tab w:val="right" w:pos="9360"/>
      </w:tabs>
    </w:pPr>
    <w:rPr>
      <w:sz w:val="20"/>
      <w:szCs w:val="20"/>
    </w:rPr>
  </w:style>
  <w:style w:type="character" w:customStyle="1" w:styleId="FooterChar">
    <w:name w:val="Footer Char"/>
    <w:link w:val="Footer"/>
    <w:uiPriority w:val="99"/>
    <w:rsid w:val="00F93956"/>
    <w:rPr>
      <w:rFonts w:ascii="Calibri" w:eastAsia="Times New Roman" w:hAnsi="Calibri" w:cs="Times New Roman"/>
    </w:rPr>
  </w:style>
  <w:style w:type="paragraph" w:styleId="TOCHeading0">
    <w:name w:val="TOC Heading"/>
    <w:basedOn w:val="Heading1"/>
    <w:next w:val="Normal"/>
    <w:uiPriority w:val="39"/>
    <w:qFormat/>
    <w:rsid w:val="00F93956"/>
    <w:pPr>
      <w:keepLines/>
      <w:spacing w:before="480" w:after="0"/>
      <w:outlineLvl w:val="9"/>
    </w:pPr>
    <w:rPr>
      <w:color w:val="365F91"/>
      <w:kern w:val="0"/>
      <w:sz w:val="28"/>
      <w:szCs w:val="28"/>
    </w:rPr>
  </w:style>
  <w:style w:type="paragraph" w:styleId="TOC1">
    <w:name w:val="toc 1"/>
    <w:basedOn w:val="Normal"/>
    <w:next w:val="Normal"/>
    <w:uiPriority w:val="39"/>
    <w:unhideWhenUsed/>
    <w:rsid w:val="00F93956"/>
  </w:style>
  <w:style w:type="paragraph" w:styleId="TOC2">
    <w:name w:val="toc 2"/>
    <w:basedOn w:val="Normal"/>
    <w:next w:val="Normal"/>
    <w:uiPriority w:val="39"/>
    <w:unhideWhenUsed/>
    <w:rsid w:val="00F93956"/>
    <w:pPr>
      <w:ind w:left="220"/>
    </w:pPr>
  </w:style>
  <w:style w:type="paragraph" w:styleId="TOC3">
    <w:name w:val="toc 3"/>
    <w:basedOn w:val="Normal"/>
    <w:next w:val="Normal"/>
    <w:uiPriority w:val="39"/>
    <w:unhideWhenUsed/>
    <w:rsid w:val="00F93956"/>
    <w:pPr>
      <w:ind w:left="440"/>
    </w:pPr>
  </w:style>
  <w:style w:type="character" w:styleId="Hyperlink">
    <w:name w:val="Hyperlink"/>
    <w:uiPriority w:val="99"/>
    <w:unhideWhenUsed/>
    <w:rsid w:val="00F93956"/>
    <w:rPr>
      <w:rFonts w:cs="Times New Roman"/>
      <w:color w:val="0000FF"/>
      <w:u w:val="single"/>
    </w:rPr>
  </w:style>
  <w:style w:type="paragraph" w:styleId="ListParagraph">
    <w:name w:val="List Paragraph"/>
    <w:basedOn w:val="Normal"/>
    <w:uiPriority w:val="34"/>
    <w:qFormat/>
    <w:rsid w:val="00F93956"/>
    <w:pPr>
      <w:ind w:left="720"/>
    </w:pPr>
  </w:style>
  <w:style w:type="paragraph" w:styleId="BalloonText">
    <w:name w:val="Balloon Text"/>
    <w:basedOn w:val="Normal"/>
    <w:link w:val="BalloonTextChar"/>
    <w:uiPriority w:val="99"/>
    <w:semiHidden/>
    <w:unhideWhenUsed/>
    <w:rsid w:val="00F9395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93956"/>
    <w:rPr>
      <w:rFonts w:ascii="Tahoma" w:eastAsia="Times New Roman" w:hAnsi="Tahoma" w:cs="Tahoma"/>
      <w:sz w:val="16"/>
      <w:szCs w:val="16"/>
    </w:rPr>
  </w:style>
  <w:style w:type="character" w:styleId="Emphasis">
    <w:name w:val="Emphasis"/>
    <w:uiPriority w:val="20"/>
    <w:qFormat/>
    <w:rsid w:val="00296285"/>
    <w:rPr>
      <w:i/>
      <w:iCs/>
    </w:rPr>
  </w:style>
  <w:style w:type="paragraph" w:customStyle="1" w:styleId="Normal0">
    <w:name w:val="Normal_0"/>
    <w:qFormat/>
    <w:rsid w:val="00D0695C"/>
    <w:pPr>
      <w:spacing w:after="200" w:line="276" w:lineRule="auto"/>
    </w:pPr>
    <w:rPr>
      <w:rFonts w:eastAsia="Times New Roman"/>
      <w:sz w:val="22"/>
      <w:szCs w:val="22"/>
    </w:rPr>
  </w:style>
  <w:style w:type="paragraph" w:customStyle="1" w:styleId="Normal00">
    <w:name w:val="Normal_0_0"/>
    <w:qFormat/>
    <w:rsid w:val="007E3857"/>
    <w:pPr>
      <w:spacing w:after="200" w:line="276" w:lineRule="auto"/>
    </w:pPr>
    <w:rPr>
      <w:rFonts w:eastAsia="Times New Roman"/>
      <w:sz w:val="22"/>
      <w:szCs w:val="22"/>
    </w:rPr>
  </w:style>
  <w:style w:type="paragraph" w:customStyle="1" w:styleId="Footer0">
    <w:name w:val="Footer_0"/>
    <w:basedOn w:val="Normal1"/>
    <w:link w:val="FooterChar0"/>
    <w:uiPriority w:val="99"/>
    <w:semiHidden/>
    <w:unhideWhenUsed/>
    <w:rsid w:val="007D3447"/>
    <w:pPr>
      <w:tabs>
        <w:tab w:val="center" w:pos="4680"/>
        <w:tab w:val="right" w:pos="9360"/>
      </w:tabs>
    </w:pPr>
    <w:rPr>
      <w:rFonts w:eastAsia="Calibri"/>
      <w:sz w:val="20"/>
      <w:szCs w:val="20"/>
    </w:rPr>
  </w:style>
  <w:style w:type="paragraph" w:customStyle="1" w:styleId="Normal1">
    <w:name w:val="Normal_1"/>
    <w:qFormat/>
    <w:rsid w:val="007D3447"/>
    <w:pPr>
      <w:spacing w:after="200" w:line="276" w:lineRule="auto"/>
    </w:pPr>
    <w:rPr>
      <w:rFonts w:eastAsia="Times New Roman"/>
      <w:sz w:val="22"/>
      <w:szCs w:val="22"/>
    </w:rPr>
  </w:style>
  <w:style w:type="character" w:customStyle="1" w:styleId="FooterChar0">
    <w:name w:val="Footer Char_0"/>
    <w:link w:val="Footer0"/>
    <w:uiPriority w:val="99"/>
    <w:semiHidden/>
    <w:locked/>
    <w:rsid w:val="007D3447"/>
    <w:rPr>
      <w:rFonts w:cs="Times New Roman"/>
    </w:rPr>
  </w:style>
  <w:style w:type="paragraph" w:customStyle="1" w:styleId="ListParagraph0">
    <w:name w:val="List Paragraph_0"/>
    <w:basedOn w:val="Normal1"/>
    <w:uiPriority w:val="34"/>
    <w:qFormat/>
    <w:rsid w:val="0064474F"/>
    <w:pPr>
      <w:ind w:left="720"/>
    </w:pPr>
    <w:rPr>
      <w:rFonts w:cs="Calibri"/>
    </w:rPr>
  </w:style>
  <w:style w:type="paragraph" w:customStyle="1" w:styleId="Default0">
    <w:name w:val="Default_0"/>
    <w:rsid w:val="007D3447"/>
    <w:pPr>
      <w:widowControl w:val="0"/>
      <w:autoSpaceDE w:val="0"/>
      <w:autoSpaceDN w:val="0"/>
      <w:adjustRightInd w:val="0"/>
    </w:pPr>
    <w:rPr>
      <w:rFonts w:ascii="Times" w:eastAsia="Times New Roman" w:hAnsi="Times" w:cs="Times"/>
      <w:color w:val="000000"/>
      <w:sz w:val="24"/>
      <w:szCs w:val="24"/>
    </w:rPr>
  </w:style>
  <w:style w:type="paragraph" w:customStyle="1" w:styleId="Footer1">
    <w:name w:val="Footer_1"/>
    <w:basedOn w:val="Normal2"/>
    <w:link w:val="FooterChar1"/>
    <w:uiPriority w:val="99"/>
    <w:semiHidden/>
    <w:unhideWhenUsed/>
    <w:rsid w:val="007D3447"/>
    <w:pPr>
      <w:tabs>
        <w:tab w:val="center" w:pos="4680"/>
        <w:tab w:val="right" w:pos="9360"/>
      </w:tabs>
    </w:pPr>
    <w:rPr>
      <w:rFonts w:eastAsia="Calibri"/>
      <w:sz w:val="20"/>
      <w:szCs w:val="20"/>
    </w:rPr>
  </w:style>
  <w:style w:type="paragraph" w:customStyle="1" w:styleId="Normal2">
    <w:name w:val="Normal_2"/>
    <w:qFormat/>
    <w:rsid w:val="007D3447"/>
    <w:pPr>
      <w:spacing w:after="200" w:line="276" w:lineRule="auto"/>
    </w:pPr>
    <w:rPr>
      <w:rFonts w:eastAsia="Times New Roman"/>
      <w:sz w:val="22"/>
      <w:szCs w:val="22"/>
    </w:rPr>
  </w:style>
  <w:style w:type="character" w:customStyle="1" w:styleId="FooterChar1">
    <w:name w:val="Footer Char_1"/>
    <w:link w:val="Footer1"/>
    <w:uiPriority w:val="99"/>
    <w:semiHidden/>
    <w:locked/>
    <w:rsid w:val="007D3447"/>
    <w:rPr>
      <w:rFonts w:cs="Times New Roman"/>
    </w:rPr>
  </w:style>
  <w:style w:type="paragraph" w:customStyle="1" w:styleId="ListParagraph1">
    <w:name w:val="List Paragraph_1"/>
    <w:basedOn w:val="Normal2"/>
    <w:uiPriority w:val="34"/>
    <w:qFormat/>
    <w:rsid w:val="0064474F"/>
    <w:pPr>
      <w:ind w:left="720"/>
    </w:pPr>
    <w:rPr>
      <w:rFonts w:cs="Calibri"/>
    </w:rPr>
  </w:style>
  <w:style w:type="paragraph" w:customStyle="1" w:styleId="Normal3">
    <w:name w:val="Normal_3"/>
    <w:qFormat/>
    <w:rsid w:val="00577568"/>
    <w:pPr>
      <w:spacing w:after="200" w:line="276" w:lineRule="auto"/>
    </w:pPr>
    <w:rPr>
      <w:rFonts w:eastAsia="Times New Roman"/>
      <w:sz w:val="22"/>
      <w:szCs w:val="22"/>
    </w:rPr>
  </w:style>
  <w:style w:type="paragraph" w:customStyle="1" w:styleId="Normal01">
    <w:name w:val="Normal_0_1"/>
    <w:qFormat/>
    <w:rsid w:val="00577568"/>
    <w:pPr>
      <w:spacing w:after="200" w:line="276" w:lineRule="auto"/>
    </w:pPr>
    <w:rPr>
      <w:rFonts w:eastAsia="Times New Roman"/>
      <w:sz w:val="22"/>
      <w:szCs w:val="22"/>
    </w:rPr>
  </w:style>
  <w:style w:type="paragraph" w:customStyle="1" w:styleId="Normal010">
    <w:name w:val="Normal_0_1_0"/>
    <w:qFormat/>
    <w:rsid w:val="00577568"/>
    <w:pPr>
      <w:spacing w:after="200" w:line="276" w:lineRule="auto"/>
    </w:pPr>
    <w:rPr>
      <w:rFonts w:eastAsia="Times New Roman"/>
      <w:sz w:val="22"/>
      <w:szCs w:val="22"/>
    </w:rPr>
  </w:style>
  <w:style w:type="paragraph" w:customStyle="1" w:styleId="Normal20">
    <w:name w:val="Normal_2_0"/>
    <w:qFormat/>
    <w:rsid w:val="00577568"/>
    <w:pPr>
      <w:spacing w:after="200" w:line="276" w:lineRule="auto"/>
    </w:pPr>
    <w:rPr>
      <w:rFonts w:eastAsia="Times New Roman"/>
      <w:sz w:val="22"/>
      <w:szCs w:val="22"/>
    </w:rPr>
  </w:style>
  <w:style w:type="paragraph" w:customStyle="1" w:styleId="Footer10">
    <w:name w:val="Footer_1_0"/>
    <w:basedOn w:val="Normal20"/>
    <w:link w:val="FooterChar10"/>
    <w:uiPriority w:val="99"/>
    <w:semiHidden/>
    <w:unhideWhenUsed/>
    <w:rsid w:val="00577568"/>
    <w:pPr>
      <w:tabs>
        <w:tab w:val="center" w:pos="4680"/>
        <w:tab w:val="right" w:pos="9360"/>
      </w:tabs>
    </w:pPr>
    <w:rPr>
      <w:sz w:val="20"/>
      <w:szCs w:val="20"/>
    </w:rPr>
  </w:style>
  <w:style w:type="character" w:customStyle="1" w:styleId="FooterChar10">
    <w:name w:val="Footer Char_1_0"/>
    <w:link w:val="Footer10"/>
    <w:uiPriority w:val="99"/>
    <w:semiHidden/>
    <w:locked/>
    <w:rsid w:val="00577568"/>
    <w:rPr>
      <w:rFonts w:ascii="Calibri" w:eastAsia="Times New Roman" w:hAnsi="Calibri" w:cs="Calibri"/>
    </w:rPr>
  </w:style>
  <w:style w:type="paragraph" w:customStyle="1" w:styleId="Normal10">
    <w:name w:val="Normal_1_0"/>
    <w:qFormat/>
    <w:rsid w:val="00577568"/>
    <w:pPr>
      <w:spacing w:after="200" w:line="276" w:lineRule="auto"/>
    </w:pPr>
    <w:rPr>
      <w:rFonts w:eastAsia="Times New Roman"/>
      <w:sz w:val="22"/>
      <w:szCs w:val="22"/>
    </w:rPr>
  </w:style>
  <w:style w:type="paragraph" w:customStyle="1" w:styleId="Normal100">
    <w:name w:val="Normal_1_0_0"/>
    <w:qFormat/>
    <w:rsid w:val="00577568"/>
    <w:pPr>
      <w:spacing w:after="200" w:line="276" w:lineRule="auto"/>
    </w:pPr>
    <w:rPr>
      <w:rFonts w:eastAsia="Times New Roman"/>
      <w:sz w:val="22"/>
      <w:szCs w:val="22"/>
    </w:rPr>
  </w:style>
  <w:style w:type="paragraph" w:customStyle="1" w:styleId="ListParagraph00">
    <w:name w:val="List Paragraph_0_0"/>
    <w:basedOn w:val="Normal100"/>
    <w:uiPriority w:val="34"/>
    <w:qFormat/>
    <w:rsid w:val="00577568"/>
    <w:pPr>
      <w:ind w:left="720"/>
    </w:pPr>
    <w:rPr>
      <w:rFonts w:cs="Calibri"/>
    </w:rPr>
  </w:style>
  <w:style w:type="paragraph" w:customStyle="1" w:styleId="Default00">
    <w:name w:val="Default_0_0"/>
    <w:rsid w:val="00577568"/>
    <w:pPr>
      <w:widowControl w:val="0"/>
      <w:autoSpaceDE w:val="0"/>
      <w:autoSpaceDN w:val="0"/>
      <w:adjustRightInd w:val="0"/>
    </w:pPr>
    <w:rPr>
      <w:rFonts w:ascii="Times" w:eastAsia="Times New Roman" w:hAnsi="Times" w:cs="Times"/>
      <w:color w:val="000000"/>
      <w:sz w:val="24"/>
      <w:szCs w:val="24"/>
    </w:rPr>
  </w:style>
  <w:style w:type="paragraph" w:customStyle="1" w:styleId="Normal14">
    <w:name w:val="Normal_14"/>
    <w:qFormat/>
    <w:rsid w:val="00D0695C"/>
    <w:pPr>
      <w:spacing w:after="200" w:line="276" w:lineRule="auto"/>
    </w:pPr>
    <w:rPr>
      <w:rFonts w:eastAsia="Times New Roman"/>
      <w:sz w:val="22"/>
      <w:szCs w:val="22"/>
    </w:rPr>
  </w:style>
  <w:style w:type="paragraph" w:customStyle="1" w:styleId="Normal4">
    <w:name w:val="Normal_4"/>
    <w:qFormat/>
    <w:rsid w:val="00577568"/>
    <w:pPr>
      <w:spacing w:after="200" w:line="276" w:lineRule="auto"/>
    </w:pPr>
    <w:rPr>
      <w:rFonts w:eastAsia="Times New Roman"/>
      <w:sz w:val="22"/>
      <w:szCs w:val="22"/>
    </w:rPr>
  </w:style>
  <w:style w:type="paragraph" w:customStyle="1" w:styleId="Normal12">
    <w:name w:val="Normal_12"/>
    <w:qFormat/>
    <w:rsid w:val="003E1AD4"/>
    <w:pPr>
      <w:spacing w:after="200" w:line="276" w:lineRule="auto"/>
    </w:pPr>
    <w:rPr>
      <w:sz w:val="22"/>
      <w:szCs w:val="22"/>
    </w:rPr>
  </w:style>
  <w:style w:type="paragraph" w:customStyle="1" w:styleId="Normal02">
    <w:name w:val="Normal_0_2"/>
    <w:qFormat/>
    <w:rsid w:val="00577568"/>
    <w:pPr>
      <w:spacing w:after="200" w:line="276" w:lineRule="auto"/>
    </w:pPr>
    <w:rPr>
      <w:rFonts w:eastAsia="Times New Roman"/>
      <w:sz w:val="22"/>
      <w:szCs w:val="22"/>
    </w:rPr>
  </w:style>
  <w:style w:type="paragraph" w:customStyle="1" w:styleId="Normal011">
    <w:name w:val="Normal_0_1_1"/>
    <w:qFormat/>
    <w:rsid w:val="00577568"/>
    <w:pPr>
      <w:spacing w:after="200" w:line="276" w:lineRule="auto"/>
    </w:pPr>
    <w:rPr>
      <w:rFonts w:eastAsia="Times New Roman"/>
      <w:sz w:val="22"/>
      <w:szCs w:val="22"/>
    </w:rPr>
  </w:style>
  <w:style w:type="paragraph" w:customStyle="1" w:styleId="Normal210">
    <w:name w:val="Normal_2_1_0"/>
    <w:qFormat/>
    <w:rsid w:val="00AD1D58"/>
    <w:pPr>
      <w:spacing w:after="200" w:line="276" w:lineRule="auto"/>
    </w:pPr>
    <w:rPr>
      <w:rFonts w:eastAsia="Times New Roman"/>
      <w:sz w:val="22"/>
      <w:szCs w:val="22"/>
    </w:rPr>
  </w:style>
  <w:style w:type="paragraph" w:customStyle="1" w:styleId="Normal200">
    <w:name w:val="Normal_2_0_0"/>
    <w:qFormat/>
    <w:rsid w:val="007103B8"/>
    <w:pPr>
      <w:spacing w:after="200" w:line="276" w:lineRule="auto"/>
    </w:pPr>
    <w:rPr>
      <w:rFonts w:eastAsia="Times New Roman"/>
      <w:sz w:val="22"/>
      <w:szCs w:val="22"/>
    </w:rPr>
  </w:style>
  <w:style w:type="paragraph" w:customStyle="1" w:styleId="ListParagraph10">
    <w:name w:val="List Paragraph_1_0"/>
    <w:basedOn w:val="Normal210"/>
    <w:uiPriority w:val="34"/>
    <w:qFormat/>
    <w:rsid w:val="00AD1D58"/>
    <w:pPr>
      <w:ind w:left="720"/>
    </w:pPr>
    <w:rPr>
      <w:rFonts w:cs="Calibri"/>
    </w:rPr>
  </w:style>
  <w:style w:type="paragraph" w:customStyle="1" w:styleId="Normal140">
    <w:name w:val="Normal_14_0"/>
    <w:qFormat/>
    <w:rsid w:val="00D0695C"/>
    <w:pPr>
      <w:spacing w:after="200" w:line="276" w:lineRule="auto"/>
    </w:pPr>
    <w:rPr>
      <w:rFonts w:eastAsia="Times New Roman"/>
      <w:sz w:val="22"/>
      <w:szCs w:val="22"/>
    </w:rPr>
  </w:style>
  <w:style w:type="paragraph" w:customStyle="1" w:styleId="Normal5">
    <w:name w:val="Normal_5"/>
    <w:qFormat/>
    <w:rsid w:val="00577568"/>
    <w:pPr>
      <w:spacing w:after="200" w:line="276" w:lineRule="auto"/>
    </w:pPr>
    <w:rPr>
      <w:rFonts w:eastAsia="Times New Roman"/>
      <w:sz w:val="22"/>
      <w:szCs w:val="22"/>
    </w:rPr>
  </w:style>
  <w:style w:type="paragraph" w:customStyle="1" w:styleId="Normal141">
    <w:name w:val="Normal_14_1"/>
    <w:qFormat/>
    <w:rsid w:val="00D0695C"/>
    <w:pPr>
      <w:spacing w:after="200" w:line="276" w:lineRule="auto"/>
    </w:pPr>
    <w:rPr>
      <w:rFonts w:eastAsia="Times New Roman"/>
      <w:sz w:val="22"/>
      <w:szCs w:val="22"/>
    </w:rPr>
  </w:style>
  <w:style w:type="paragraph" w:customStyle="1" w:styleId="Normal03">
    <w:name w:val="Normal_0_3"/>
    <w:qFormat/>
    <w:rsid w:val="00577568"/>
    <w:pPr>
      <w:spacing w:after="200" w:line="276" w:lineRule="auto"/>
    </w:pPr>
    <w:rPr>
      <w:rFonts w:eastAsia="Times New Roman"/>
      <w:sz w:val="22"/>
      <w:szCs w:val="22"/>
    </w:rPr>
  </w:style>
  <w:style w:type="paragraph" w:customStyle="1" w:styleId="Normal012">
    <w:name w:val="Normal_0_1_2"/>
    <w:qFormat/>
    <w:rsid w:val="00577568"/>
    <w:pPr>
      <w:spacing w:after="200" w:line="276" w:lineRule="auto"/>
    </w:pPr>
    <w:rPr>
      <w:rFonts w:eastAsia="Times New Roman"/>
      <w:sz w:val="22"/>
      <w:szCs w:val="22"/>
    </w:rPr>
  </w:style>
  <w:style w:type="paragraph" w:customStyle="1" w:styleId="Normal13">
    <w:name w:val="Normal_13"/>
    <w:qFormat/>
    <w:rsid w:val="00D0695C"/>
    <w:pPr>
      <w:spacing w:after="200" w:line="276" w:lineRule="auto"/>
    </w:pPr>
    <w:rPr>
      <w:rFonts w:eastAsia="Times New Roman"/>
      <w:sz w:val="22"/>
      <w:szCs w:val="22"/>
    </w:rPr>
  </w:style>
  <w:style w:type="paragraph" w:customStyle="1" w:styleId="Normal6">
    <w:name w:val="Normal_6"/>
    <w:qFormat/>
    <w:rsid w:val="00577568"/>
    <w:pPr>
      <w:spacing w:after="200" w:line="276" w:lineRule="auto"/>
    </w:pPr>
    <w:rPr>
      <w:rFonts w:eastAsia="Times New Roman"/>
      <w:sz w:val="22"/>
      <w:szCs w:val="22"/>
    </w:rPr>
  </w:style>
  <w:style w:type="paragraph" w:customStyle="1" w:styleId="Normal130">
    <w:name w:val="Normal_13_0"/>
    <w:qFormat/>
    <w:rsid w:val="00D0695C"/>
    <w:pPr>
      <w:spacing w:after="200" w:line="276" w:lineRule="auto"/>
    </w:pPr>
    <w:rPr>
      <w:rFonts w:eastAsia="Times New Roman"/>
      <w:sz w:val="22"/>
      <w:szCs w:val="22"/>
    </w:rPr>
  </w:style>
  <w:style w:type="paragraph" w:customStyle="1" w:styleId="Normal04">
    <w:name w:val="Normal_0_4"/>
    <w:qFormat/>
    <w:rsid w:val="00577568"/>
    <w:pPr>
      <w:spacing w:after="200" w:line="276" w:lineRule="auto"/>
    </w:pPr>
    <w:rPr>
      <w:rFonts w:eastAsia="Times New Roman"/>
      <w:sz w:val="22"/>
      <w:szCs w:val="22"/>
    </w:rPr>
  </w:style>
  <w:style w:type="paragraph" w:customStyle="1" w:styleId="Normal013">
    <w:name w:val="Normal_0_1_3"/>
    <w:qFormat/>
    <w:rsid w:val="00577568"/>
    <w:pPr>
      <w:spacing w:after="200" w:line="276" w:lineRule="auto"/>
    </w:pPr>
    <w:rPr>
      <w:rFonts w:eastAsia="Times New Roman"/>
      <w:sz w:val="22"/>
      <w:szCs w:val="22"/>
    </w:rPr>
  </w:style>
  <w:style w:type="paragraph" w:customStyle="1" w:styleId="Normal142">
    <w:name w:val="Normal_14_2"/>
    <w:qFormat/>
    <w:rsid w:val="00D0695C"/>
    <w:pPr>
      <w:spacing w:after="200" w:line="276" w:lineRule="auto"/>
    </w:pPr>
    <w:rPr>
      <w:rFonts w:eastAsia="Times New Roman"/>
      <w:sz w:val="22"/>
      <w:szCs w:val="22"/>
    </w:rPr>
  </w:style>
  <w:style w:type="character" w:styleId="CommentReference">
    <w:name w:val="annotation reference"/>
    <w:basedOn w:val="DefaultParagraphFont"/>
    <w:semiHidden/>
    <w:unhideWhenUsed/>
    <w:rsid w:val="00557D12"/>
    <w:rPr>
      <w:rFonts w:eastAsia="Times New Roman"/>
      <w:sz w:val="16"/>
      <w:szCs w:val="16"/>
    </w:rPr>
  </w:style>
  <w:style w:type="paragraph" w:customStyle="1" w:styleId="Normal7">
    <w:name w:val="Normal_7"/>
    <w:qFormat/>
    <w:rsid w:val="00D0695C"/>
    <w:pPr>
      <w:spacing w:after="200" w:line="276" w:lineRule="auto"/>
    </w:pPr>
    <w:rPr>
      <w:rFonts w:eastAsia="Times New Roman"/>
      <w:sz w:val="22"/>
      <w:szCs w:val="22"/>
    </w:rPr>
  </w:style>
  <w:style w:type="paragraph" w:customStyle="1" w:styleId="Normal8">
    <w:name w:val="Normal_8"/>
    <w:qFormat/>
    <w:rsid w:val="00BA5ABC"/>
    <w:pPr>
      <w:spacing w:after="200" w:line="276" w:lineRule="auto"/>
    </w:pPr>
    <w:rPr>
      <w:rFonts w:eastAsia="Times New Roman"/>
      <w:sz w:val="22"/>
      <w:szCs w:val="22"/>
    </w:rPr>
  </w:style>
  <w:style w:type="paragraph" w:customStyle="1" w:styleId="Normal9">
    <w:name w:val="Normal_9"/>
    <w:qFormat/>
    <w:rsid w:val="00D0695C"/>
    <w:pPr>
      <w:spacing w:after="200" w:line="276" w:lineRule="auto"/>
    </w:pPr>
    <w:rPr>
      <w:rFonts w:eastAsia="Times New Roman"/>
      <w:sz w:val="22"/>
      <w:szCs w:val="22"/>
    </w:rPr>
  </w:style>
  <w:style w:type="paragraph" w:customStyle="1" w:styleId="ListParagraph2">
    <w:name w:val="List Paragraph_2"/>
    <w:basedOn w:val="Normal9"/>
    <w:uiPriority w:val="34"/>
    <w:qFormat/>
    <w:rsid w:val="004C3380"/>
    <w:pPr>
      <w:ind w:left="720"/>
      <w:contextualSpacing/>
    </w:pPr>
  </w:style>
  <w:style w:type="paragraph" w:customStyle="1" w:styleId="Normal11">
    <w:name w:val="Normal_1_1"/>
    <w:qFormat/>
    <w:rsid w:val="002D0516"/>
    <w:pPr>
      <w:spacing w:after="200" w:line="276" w:lineRule="auto"/>
    </w:pPr>
    <w:rPr>
      <w:rFonts w:eastAsia="Times New Roman"/>
      <w:sz w:val="22"/>
      <w:szCs w:val="22"/>
    </w:rPr>
  </w:style>
  <w:style w:type="paragraph" w:customStyle="1" w:styleId="Normal05">
    <w:name w:val="Normal_0_5"/>
    <w:qFormat/>
    <w:rsid w:val="005107B7"/>
    <w:pPr>
      <w:spacing w:after="200" w:line="276" w:lineRule="auto"/>
    </w:pPr>
    <w:rPr>
      <w:rFonts w:eastAsia="Times New Roman"/>
      <w:sz w:val="22"/>
      <w:szCs w:val="22"/>
    </w:rPr>
  </w:style>
  <w:style w:type="paragraph" w:customStyle="1" w:styleId="Normal70">
    <w:name w:val="Normal_7_0"/>
    <w:qFormat/>
    <w:rsid w:val="007E36EA"/>
    <w:pPr>
      <w:spacing w:after="200" w:line="276" w:lineRule="auto"/>
    </w:pPr>
    <w:rPr>
      <w:rFonts w:eastAsia="Times New Roman"/>
      <w:sz w:val="22"/>
      <w:szCs w:val="22"/>
    </w:rPr>
  </w:style>
  <w:style w:type="paragraph" w:customStyle="1" w:styleId="Normal40">
    <w:name w:val="Normal_4_0"/>
    <w:qFormat/>
    <w:rsid w:val="00652042"/>
    <w:pPr>
      <w:spacing w:after="200" w:line="276" w:lineRule="auto"/>
    </w:pPr>
    <w:rPr>
      <w:rFonts w:eastAsia="Times New Roman"/>
      <w:sz w:val="22"/>
      <w:szCs w:val="22"/>
    </w:rPr>
  </w:style>
  <w:style w:type="paragraph" w:customStyle="1" w:styleId="Normal101">
    <w:name w:val="Normal_10"/>
    <w:qFormat/>
    <w:rsid w:val="00652042"/>
    <w:pPr>
      <w:spacing w:after="200" w:line="276" w:lineRule="auto"/>
    </w:pPr>
    <w:rPr>
      <w:rFonts w:eastAsia="Times New Roman"/>
      <w:sz w:val="22"/>
      <w:szCs w:val="22"/>
    </w:rPr>
  </w:style>
  <w:style w:type="paragraph" w:customStyle="1" w:styleId="Normal110">
    <w:name w:val="Normal_11"/>
    <w:qFormat/>
    <w:rsid w:val="00D0695C"/>
    <w:pPr>
      <w:spacing w:after="200" w:line="276" w:lineRule="auto"/>
    </w:pPr>
    <w:rPr>
      <w:rFonts w:eastAsia="Times New Roman"/>
      <w:sz w:val="22"/>
      <w:szCs w:val="22"/>
    </w:rPr>
  </w:style>
  <w:style w:type="paragraph" w:customStyle="1" w:styleId="Normal30">
    <w:name w:val="Normal_3_0"/>
    <w:qFormat/>
    <w:rsid w:val="00196561"/>
    <w:pPr>
      <w:spacing w:after="200" w:line="276" w:lineRule="auto"/>
    </w:pPr>
    <w:rPr>
      <w:rFonts w:eastAsia="Times New Roman"/>
      <w:sz w:val="22"/>
      <w:szCs w:val="22"/>
    </w:rPr>
  </w:style>
  <w:style w:type="paragraph" w:customStyle="1" w:styleId="Normal300">
    <w:name w:val="Normal_3_0_0"/>
    <w:qFormat/>
    <w:rsid w:val="00A71D92"/>
    <w:pPr>
      <w:spacing w:after="200" w:line="276" w:lineRule="auto"/>
    </w:pPr>
    <w:rPr>
      <w:rFonts w:eastAsia="Times New Roman"/>
      <w:sz w:val="22"/>
      <w:szCs w:val="22"/>
    </w:rPr>
  </w:style>
  <w:style w:type="paragraph" w:customStyle="1" w:styleId="Normal15">
    <w:name w:val="Normal_15"/>
    <w:qFormat/>
    <w:rsid w:val="00D0695C"/>
    <w:pPr>
      <w:spacing w:after="200" w:line="276" w:lineRule="auto"/>
    </w:pPr>
    <w:rPr>
      <w:rFonts w:eastAsia="Times New Roman"/>
      <w:sz w:val="22"/>
      <w:szCs w:val="22"/>
    </w:rPr>
  </w:style>
  <w:style w:type="paragraph" w:customStyle="1" w:styleId="Normal16">
    <w:name w:val="Normal_16"/>
    <w:qFormat/>
    <w:rsid w:val="00D0695C"/>
    <w:pPr>
      <w:spacing w:after="200" w:line="276" w:lineRule="auto"/>
    </w:pPr>
    <w:rPr>
      <w:rFonts w:eastAsia="Times New Roman"/>
      <w:sz w:val="22"/>
      <w:szCs w:val="22"/>
    </w:rPr>
  </w:style>
  <w:style w:type="paragraph" w:customStyle="1" w:styleId="Normal60">
    <w:name w:val="Normal_6_0"/>
    <w:qFormat/>
    <w:rsid w:val="004E15D8"/>
    <w:pPr>
      <w:spacing w:after="200" w:line="276" w:lineRule="auto"/>
    </w:pPr>
    <w:rPr>
      <w:rFonts w:eastAsia="Times New Roman"/>
      <w:sz w:val="22"/>
      <w:szCs w:val="22"/>
    </w:rPr>
  </w:style>
  <w:style w:type="paragraph" w:customStyle="1" w:styleId="Normal17">
    <w:name w:val="Normal_17"/>
    <w:qFormat/>
    <w:rsid w:val="00D0695C"/>
    <w:pPr>
      <w:spacing w:after="200" w:line="276" w:lineRule="auto"/>
    </w:pPr>
    <w:rPr>
      <w:rFonts w:eastAsia="Times New Roman"/>
      <w:sz w:val="22"/>
      <w:szCs w:val="22"/>
    </w:rPr>
  </w:style>
  <w:style w:type="paragraph" w:customStyle="1" w:styleId="Normal18">
    <w:name w:val="Normal_18"/>
    <w:qFormat/>
    <w:rsid w:val="00D0695C"/>
    <w:pPr>
      <w:spacing w:after="200" w:line="276" w:lineRule="auto"/>
    </w:pPr>
    <w:rPr>
      <w:rFonts w:eastAsia="Times New Roman"/>
      <w:sz w:val="22"/>
      <w:szCs w:val="22"/>
    </w:rPr>
  </w:style>
  <w:style w:type="paragraph" w:customStyle="1" w:styleId="Normal1100">
    <w:name w:val="Normal_11_0"/>
    <w:qFormat/>
    <w:rsid w:val="0009670C"/>
    <w:pPr>
      <w:spacing w:after="200" w:line="276" w:lineRule="auto"/>
    </w:pPr>
    <w:rPr>
      <w:rFonts w:eastAsia="Times New Roman"/>
      <w:sz w:val="22"/>
      <w:szCs w:val="22"/>
    </w:rPr>
  </w:style>
  <w:style w:type="paragraph" w:customStyle="1" w:styleId="Normal19">
    <w:name w:val="Normal_19"/>
    <w:qFormat/>
    <w:rsid w:val="008479B9"/>
    <w:pPr>
      <w:spacing w:after="200" w:line="276" w:lineRule="auto"/>
    </w:pPr>
    <w:rPr>
      <w:rFonts w:eastAsia="Times New Roman"/>
      <w:sz w:val="22"/>
      <w:szCs w:val="22"/>
    </w:rPr>
  </w:style>
  <w:style w:type="paragraph" w:customStyle="1" w:styleId="Normal1000">
    <w:name w:val="Normal_10_0"/>
    <w:qFormat/>
    <w:rsid w:val="008479B9"/>
    <w:pPr>
      <w:spacing w:after="200" w:line="276" w:lineRule="auto"/>
    </w:pPr>
    <w:rPr>
      <w:rFonts w:eastAsia="Times New Roman"/>
      <w:sz w:val="22"/>
      <w:szCs w:val="22"/>
    </w:rPr>
  </w:style>
  <w:style w:type="paragraph" w:customStyle="1" w:styleId="ListParagraph3">
    <w:name w:val="List Paragraph_3"/>
    <w:basedOn w:val="Normal19"/>
    <w:link w:val="ListParagraphChar"/>
    <w:uiPriority w:val="34"/>
    <w:qFormat/>
    <w:rsid w:val="008479B9"/>
    <w:pPr>
      <w:ind w:left="720"/>
      <w:contextualSpacing/>
    </w:pPr>
    <w:rPr>
      <w:sz w:val="20"/>
      <w:szCs w:val="20"/>
    </w:rPr>
  </w:style>
  <w:style w:type="character" w:customStyle="1" w:styleId="ListParagraphChar">
    <w:name w:val="List Paragraph Char"/>
    <w:link w:val="ListParagraph3"/>
    <w:uiPriority w:val="34"/>
    <w:locked/>
    <w:rsid w:val="008479B9"/>
    <w:rPr>
      <w:rFonts w:ascii="Calibri" w:eastAsia="Times New Roman" w:hAnsi="Calibri" w:cs="Times New Roman"/>
    </w:rPr>
  </w:style>
  <w:style w:type="paragraph" w:customStyle="1" w:styleId="ListParagraph20">
    <w:name w:val="List Paragraph_2_0"/>
    <w:basedOn w:val="Normal19"/>
    <w:uiPriority w:val="34"/>
    <w:qFormat/>
    <w:rsid w:val="00386429"/>
    <w:pPr>
      <w:ind w:left="720"/>
      <w:contextualSpacing/>
    </w:pPr>
    <w:rPr>
      <w:sz w:val="20"/>
      <w:szCs w:val="20"/>
    </w:rPr>
  </w:style>
  <w:style w:type="paragraph" w:customStyle="1" w:styleId="Normal71">
    <w:name w:val="Normal_7_1"/>
    <w:qFormat/>
    <w:rsid w:val="00994EF1"/>
    <w:pPr>
      <w:spacing w:after="200" w:line="276" w:lineRule="auto"/>
    </w:pPr>
    <w:rPr>
      <w:rFonts w:eastAsia="Times New Roman"/>
      <w:sz w:val="22"/>
      <w:szCs w:val="22"/>
    </w:rPr>
  </w:style>
  <w:style w:type="paragraph" w:customStyle="1" w:styleId="Normal160">
    <w:name w:val="Normal_16_0"/>
    <w:qFormat/>
    <w:rsid w:val="008479B9"/>
    <w:pPr>
      <w:spacing w:after="200" w:line="276" w:lineRule="auto"/>
    </w:pPr>
    <w:rPr>
      <w:rFonts w:eastAsia="Times New Roman"/>
      <w:sz w:val="22"/>
      <w:szCs w:val="22"/>
    </w:rPr>
  </w:style>
  <w:style w:type="paragraph" w:customStyle="1" w:styleId="Normal150">
    <w:name w:val="Normal_15_0"/>
    <w:qFormat/>
    <w:rsid w:val="008479B9"/>
    <w:pPr>
      <w:spacing w:after="200" w:line="276" w:lineRule="auto"/>
    </w:pPr>
    <w:rPr>
      <w:rFonts w:eastAsia="Times New Roman"/>
      <w:sz w:val="22"/>
      <w:szCs w:val="22"/>
    </w:rPr>
  </w:style>
  <w:style w:type="paragraph" w:customStyle="1" w:styleId="Normal201">
    <w:name w:val="Normal_20"/>
    <w:qFormat/>
    <w:rsid w:val="00B80BD7"/>
    <w:pPr>
      <w:spacing w:after="200" w:line="276" w:lineRule="auto"/>
    </w:pPr>
    <w:rPr>
      <w:rFonts w:eastAsia="Times New Roman"/>
      <w:sz w:val="22"/>
      <w:szCs w:val="22"/>
    </w:rPr>
  </w:style>
  <w:style w:type="paragraph" w:customStyle="1" w:styleId="Normal120">
    <w:name w:val="Normal_12_0"/>
    <w:qFormat/>
    <w:rsid w:val="002134CB"/>
    <w:pPr>
      <w:spacing w:after="200" w:line="276" w:lineRule="auto"/>
    </w:pPr>
    <w:rPr>
      <w:sz w:val="22"/>
      <w:szCs w:val="22"/>
    </w:rPr>
  </w:style>
  <w:style w:type="paragraph" w:customStyle="1" w:styleId="Normal80">
    <w:name w:val="Normal_8_0"/>
    <w:qFormat/>
    <w:rsid w:val="002134CB"/>
    <w:pPr>
      <w:spacing w:after="200" w:line="276" w:lineRule="auto"/>
    </w:pPr>
    <w:rPr>
      <w:rFonts w:eastAsia="Times New Roman"/>
      <w:sz w:val="22"/>
      <w:szCs w:val="22"/>
    </w:rPr>
  </w:style>
  <w:style w:type="paragraph" w:customStyle="1" w:styleId="Normal111">
    <w:name w:val="Normal_11_1"/>
    <w:qFormat/>
    <w:rsid w:val="00843EB3"/>
    <w:pPr>
      <w:spacing w:after="200" w:line="276" w:lineRule="auto"/>
    </w:pPr>
    <w:rPr>
      <w:rFonts w:eastAsia="Times New Roman"/>
      <w:sz w:val="22"/>
      <w:szCs w:val="22"/>
    </w:rPr>
  </w:style>
  <w:style w:type="paragraph" w:customStyle="1" w:styleId="ListParagraph4">
    <w:name w:val="List Paragraph_4"/>
    <w:basedOn w:val="Normal201"/>
    <w:link w:val="ListParagraphChar0"/>
    <w:uiPriority w:val="34"/>
    <w:qFormat/>
    <w:rsid w:val="00B80BD7"/>
    <w:pPr>
      <w:ind w:left="720"/>
      <w:contextualSpacing/>
    </w:pPr>
    <w:rPr>
      <w:sz w:val="20"/>
      <w:szCs w:val="20"/>
    </w:rPr>
  </w:style>
  <w:style w:type="character" w:customStyle="1" w:styleId="ListParagraphChar0">
    <w:name w:val="List Paragraph Char_0"/>
    <w:link w:val="ListParagraph4"/>
    <w:uiPriority w:val="34"/>
    <w:locked/>
    <w:rsid w:val="00B80BD7"/>
    <w:rPr>
      <w:rFonts w:ascii="Calibri" w:eastAsia="Times New Roman" w:hAnsi="Calibri" w:cs="Times New Roman"/>
    </w:rPr>
  </w:style>
  <w:style w:type="paragraph" w:customStyle="1" w:styleId="Footer2">
    <w:name w:val="Footer_2"/>
    <w:basedOn w:val="Normal21"/>
    <w:link w:val="FooterChar2"/>
    <w:uiPriority w:val="99"/>
    <w:semiHidden/>
    <w:unhideWhenUsed/>
    <w:rsid w:val="008C235F"/>
    <w:pPr>
      <w:tabs>
        <w:tab w:val="center" w:pos="4680"/>
        <w:tab w:val="right" w:pos="9360"/>
      </w:tabs>
    </w:pPr>
    <w:rPr>
      <w:sz w:val="20"/>
      <w:szCs w:val="20"/>
    </w:rPr>
  </w:style>
  <w:style w:type="paragraph" w:customStyle="1" w:styleId="Normal21">
    <w:name w:val="Normal_21"/>
    <w:qFormat/>
    <w:rsid w:val="008C235F"/>
    <w:pPr>
      <w:spacing w:after="200" w:line="276" w:lineRule="auto"/>
    </w:pPr>
    <w:rPr>
      <w:rFonts w:eastAsia="Times New Roman" w:hint="cs"/>
      <w:sz w:val="22"/>
      <w:szCs w:val="22"/>
    </w:rPr>
  </w:style>
  <w:style w:type="character" w:customStyle="1" w:styleId="FooterChar2">
    <w:name w:val="Footer Char_2"/>
    <w:link w:val="Footer2"/>
    <w:uiPriority w:val="99"/>
    <w:semiHidden/>
    <w:locked/>
    <w:rsid w:val="008C235F"/>
    <w:rPr>
      <w:rFonts w:cs="Times New Roman" w:hint="cs"/>
    </w:rPr>
  </w:style>
  <w:style w:type="paragraph" w:customStyle="1" w:styleId="ListParagraph5">
    <w:name w:val="List Paragraph_5"/>
    <w:basedOn w:val="Normal21"/>
    <w:uiPriority w:val="34"/>
    <w:qFormat/>
    <w:rsid w:val="00FA5324"/>
    <w:pPr>
      <w:ind w:left="720"/>
    </w:pPr>
  </w:style>
  <w:style w:type="paragraph" w:customStyle="1" w:styleId="Normal22">
    <w:name w:val="Normal_22"/>
    <w:qFormat/>
    <w:rsid w:val="00D0695C"/>
    <w:pPr>
      <w:spacing w:after="200" w:line="276" w:lineRule="auto"/>
    </w:pPr>
    <w:rPr>
      <w:rFonts w:eastAsia="Times New Roman"/>
      <w:sz w:val="22"/>
      <w:szCs w:val="22"/>
    </w:rPr>
  </w:style>
  <w:style w:type="paragraph" w:customStyle="1" w:styleId="Normal143">
    <w:name w:val="Normal_14_3"/>
    <w:qFormat/>
    <w:rsid w:val="008406D6"/>
    <w:pPr>
      <w:spacing w:after="200" w:line="276" w:lineRule="auto"/>
    </w:pPr>
    <w:rPr>
      <w:rFonts w:eastAsia="Times New Roman"/>
      <w:sz w:val="22"/>
      <w:szCs w:val="22"/>
    </w:rPr>
  </w:style>
  <w:style w:type="paragraph" w:customStyle="1" w:styleId="Normal23">
    <w:name w:val="Normal_23"/>
    <w:qFormat/>
    <w:rsid w:val="00D0695C"/>
    <w:pPr>
      <w:spacing w:after="200" w:line="276" w:lineRule="auto"/>
    </w:pPr>
    <w:rPr>
      <w:rFonts w:eastAsia="Times New Roman"/>
      <w:sz w:val="22"/>
      <w:szCs w:val="22"/>
    </w:rPr>
  </w:style>
  <w:style w:type="paragraph" w:customStyle="1" w:styleId="Footer3">
    <w:name w:val="Footer_3"/>
    <w:basedOn w:val="Normal24"/>
    <w:link w:val="FooterChar3"/>
    <w:uiPriority w:val="99"/>
    <w:unhideWhenUsed/>
    <w:rsid w:val="00EE50CE"/>
    <w:pPr>
      <w:tabs>
        <w:tab w:val="center" w:pos="4680"/>
        <w:tab w:val="right" w:pos="9360"/>
      </w:tabs>
    </w:pPr>
    <w:rPr>
      <w:sz w:val="20"/>
      <w:szCs w:val="20"/>
    </w:rPr>
  </w:style>
  <w:style w:type="paragraph" w:customStyle="1" w:styleId="Normal24">
    <w:name w:val="Normal_24"/>
    <w:qFormat/>
    <w:rsid w:val="00D0695C"/>
    <w:pPr>
      <w:spacing w:after="200" w:line="276" w:lineRule="auto"/>
    </w:pPr>
    <w:rPr>
      <w:rFonts w:eastAsia="Times New Roman"/>
      <w:sz w:val="22"/>
      <w:szCs w:val="22"/>
    </w:rPr>
  </w:style>
  <w:style w:type="character" w:customStyle="1" w:styleId="FooterChar3">
    <w:name w:val="Footer Char_3"/>
    <w:link w:val="Footer3"/>
    <w:uiPriority w:val="99"/>
    <w:rsid w:val="00EE50CE"/>
    <w:rPr>
      <w:rFonts w:cs="Times New Roman"/>
    </w:rPr>
  </w:style>
  <w:style w:type="paragraph" w:customStyle="1" w:styleId="Normal220">
    <w:name w:val="Normal_22_0"/>
    <w:qFormat/>
    <w:rsid w:val="003D680B"/>
    <w:pPr>
      <w:spacing w:after="200" w:line="276" w:lineRule="auto"/>
    </w:pPr>
    <w:rPr>
      <w:rFonts w:eastAsia="Times New Roman"/>
      <w:sz w:val="22"/>
      <w:szCs w:val="22"/>
    </w:rPr>
  </w:style>
  <w:style w:type="paragraph" w:customStyle="1" w:styleId="Normal90">
    <w:name w:val="Normal_9_0"/>
    <w:qFormat/>
    <w:rsid w:val="00B17B6F"/>
    <w:pPr>
      <w:spacing w:after="200" w:line="276" w:lineRule="auto"/>
    </w:pPr>
    <w:rPr>
      <w:rFonts w:eastAsia="Times New Roman"/>
      <w:sz w:val="22"/>
      <w:szCs w:val="22"/>
    </w:rPr>
  </w:style>
  <w:style w:type="paragraph" w:styleId="BodyTextIndent2">
    <w:name w:val="Body Text Indent 2"/>
    <w:basedOn w:val="Normal24"/>
    <w:link w:val="BodyTextIndent2Char"/>
    <w:rsid w:val="0078751E"/>
    <w:pPr>
      <w:spacing w:after="0" w:line="240" w:lineRule="auto"/>
      <w:ind w:left="360"/>
    </w:pPr>
    <w:rPr>
      <w:rFonts w:ascii="Times New Roman" w:hAnsi="Times New Roman"/>
      <w:sz w:val="24"/>
      <w:szCs w:val="24"/>
    </w:rPr>
  </w:style>
  <w:style w:type="character" w:customStyle="1" w:styleId="BodyTextIndent2Char">
    <w:name w:val="Body Text Indent 2 Char"/>
    <w:link w:val="BodyTextIndent2"/>
    <w:rsid w:val="0078751E"/>
    <w:rPr>
      <w:rFonts w:ascii="Times New Roman" w:hAnsi="Times New Roman" w:cs="Arial"/>
      <w:sz w:val="24"/>
      <w:szCs w:val="24"/>
    </w:rPr>
  </w:style>
  <w:style w:type="paragraph" w:customStyle="1" w:styleId="Normal25">
    <w:name w:val="Normal_25"/>
    <w:qFormat/>
    <w:rsid w:val="00D0695C"/>
    <w:pPr>
      <w:spacing w:after="200" w:line="276" w:lineRule="auto"/>
    </w:pPr>
    <w:rPr>
      <w:rFonts w:eastAsia="Times New Roman"/>
      <w:sz w:val="22"/>
      <w:szCs w:val="22"/>
    </w:rPr>
  </w:style>
  <w:style w:type="paragraph" w:customStyle="1" w:styleId="Normal1420">
    <w:name w:val="Normal_14_2_0"/>
    <w:qFormat/>
    <w:rsid w:val="00D0695C"/>
    <w:pPr>
      <w:spacing w:after="200" w:line="276" w:lineRule="auto"/>
    </w:pPr>
    <w:rPr>
      <w:rFonts w:eastAsia="Times New Roman"/>
      <w:sz w:val="22"/>
      <w:szCs w:val="22"/>
    </w:rPr>
  </w:style>
  <w:style w:type="paragraph" w:customStyle="1" w:styleId="Normal014">
    <w:name w:val="Normal_0_1_4"/>
    <w:qFormat/>
    <w:rsid w:val="00577568"/>
    <w:pPr>
      <w:spacing w:after="200" w:line="276" w:lineRule="auto"/>
    </w:pPr>
    <w:rPr>
      <w:rFonts w:eastAsia="Times New Roman"/>
      <w:sz w:val="22"/>
      <w:szCs w:val="22"/>
    </w:rPr>
  </w:style>
  <w:style w:type="paragraph" w:customStyle="1" w:styleId="Normal10000">
    <w:name w:val="Normal_1_0_0_0"/>
    <w:qFormat/>
    <w:rsid w:val="00577568"/>
    <w:pPr>
      <w:spacing w:after="200" w:line="276" w:lineRule="auto"/>
    </w:pPr>
    <w:rPr>
      <w:rFonts w:eastAsia="Times New Roman"/>
      <w:sz w:val="22"/>
      <w:szCs w:val="22"/>
    </w:rPr>
  </w:style>
  <w:style w:type="paragraph" w:customStyle="1" w:styleId="ListParagraph000">
    <w:name w:val="List Paragraph_0_0_0"/>
    <w:basedOn w:val="Normal10000"/>
    <w:uiPriority w:val="34"/>
    <w:qFormat/>
    <w:rsid w:val="00577568"/>
    <w:pPr>
      <w:ind w:left="720"/>
    </w:pPr>
    <w:rPr>
      <w:rFonts w:cs="Calibri"/>
    </w:rPr>
  </w:style>
  <w:style w:type="paragraph" w:customStyle="1" w:styleId="Normal31">
    <w:name w:val="Normal_3_1"/>
    <w:qFormat/>
    <w:rsid w:val="00577568"/>
    <w:pPr>
      <w:spacing w:after="200" w:line="276" w:lineRule="auto"/>
    </w:pPr>
    <w:rPr>
      <w:rFonts w:eastAsia="Times New Roman"/>
      <w:sz w:val="22"/>
      <w:szCs w:val="22"/>
    </w:rPr>
  </w:style>
  <w:style w:type="paragraph" w:customStyle="1" w:styleId="Normal1010">
    <w:name w:val="Normal_1_0_1"/>
    <w:qFormat/>
    <w:rsid w:val="00577568"/>
    <w:pPr>
      <w:spacing w:after="200" w:line="276" w:lineRule="auto"/>
    </w:pPr>
    <w:rPr>
      <w:rFonts w:eastAsia="Times New Roman"/>
      <w:sz w:val="22"/>
      <w:szCs w:val="22"/>
    </w:rPr>
  </w:style>
  <w:style w:type="paragraph" w:customStyle="1" w:styleId="Normal100000">
    <w:name w:val="Normal_1_0_0_0_0"/>
    <w:qFormat/>
    <w:rsid w:val="00D445A0"/>
    <w:pPr>
      <w:spacing w:after="200" w:line="276" w:lineRule="auto"/>
    </w:pPr>
    <w:rPr>
      <w:rFonts w:eastAsia="Times New Roman"/>
      <w:sz w:val="22"/>
      <w:szCs w:val="22"/>
    </w:rPr>
  </w:style>
  <w:style w:type="paragraph" w:customStyle="1" w:styleId="Normal2100">
    <w:name w:val="Normal_2_1_0_0"/>
    <w:qFormat/>
    <w:rsid w:val="00D445A0"/>
    <w:pPr>
      <w:spacing w:after="200" w:line="276" w:lineRule="auto"/>
    </w:pPr>
    <w:rPr>
      <w:rFonts w:eastAsia="Times New Roman"/>
      <w:sz w:val="22"/>
      <w:szCs w:val="22"/>
    </w:rPr>
  </w:style>
  <w:style w:type="paragraph" w:customStyle="1" w:styleId="Normal301">
    <w:name w:val="Normal_3_0_1"/>
    <w:qFormat/>
    <w:rsid w:val="005F3A3F"/>
    <w:pPr>
      <w:spacing w:after="200" w:line="276" w:lineRule="auto"/>
    </w:pPr>
    <w:rPr>
      <w:rFonts w:eastAsia="Times New Roman"/>
      <w:sz w:val="22"/>
      <w:szCs w:val="22"/>
    </w:rPr>
  </w:style>
  <w:style w:type="paragraph" w:customStyle="1" w:styleId="Default1">
    <w:name w:val="Default_1"/>
    <w:rsid w:val="00F93956"/>
    <w:pPr>
      <w:widowControl w:val="0"/>
      <w:autoSpaceDE w:val="0"/>
      <w:autoSpaceDN w:val="0"/>
      <w:adjustRightInd w:val="0"/>
    </w:pPr>
    <w:rPr>
      <w:rFonts w:ascii="Times New Roman" w:eastAsia="Times New Roman" w:hAnsi="Times New Roman"/>
      <w:color w:val="000000"/>
      <w:sz w:val="24"/>
      <w:szCs w:val="24"/>
    </w:rPr>
  </w:style>
  <w:style w:type="paragraph" w:customStyle="1" w:styleId="Normal26">
    <w:name w:val="Normal_26"/>
    <w:qFormat/>
    <w:rsid w:val="00F93956"/>
    <w:pPr>
      <w:spacing w:after="200" w:line="276" w:lineRule="auto"/>
    </w:pPr>
    <w:rPr>
      <w:rFonts w:eastAsia="Times New Roman"/>
      <w:sz w:val="22"/>
      <w:szCs w:val="22"/>
    </w:rPr>
  </w:style>
  <w:style w:type="paragraph" w:customStyle="1" w:styleId="Normal121">
    <w:name w:val="Normal_1_2"/>
    <w:qFormat/>
    <w:rsid w:val="007D3447"/>
    <w:pPr>
      <w:spacing w:after="200" w:line="276" w:lineRule="auto"/>
    </w:pPr>
    <w:rPr>
      <w:rFonts w:eastAsia="Times New Roman"/>
      <w:sz w:val="22"/>
      <w:szCs w:val="22"/>
    </w:rPr>
  </w:style>
  <w:style w:type="paragraph" w:customStyle="1" w:styleId="Default000">
    <w:name w:val="Default_0_0_0"/>
    <w:rsid w:val="00577568"/>
    <w:pPr>
      <w:widowControl w:val="0"/>
      <w:autoSpaceDE w:val="0"/>
      <w:autoSpaceDN w:val="0"/>
      <w:adjustRightInd w:val="0"/>
    </w:pPr>
    <w:rPr>
      <w:rFonts w:ascii="Times" w:eastAsia="Times New Roman" w:hAnsi="Times" w:cs="Times"/>
      <w:color w:val="000000"/>
      <w:sz w:val="24"/>
      <w:szCs w:val="24"/>
    </w:rPr>
  </w:style>
  <w:style w:type="paragraph" w:customStyle="1" w:styleId="Normal020">
    <w:name w:val="Normal_0_2_0"/>
    <w:qFormat/>
    <w:rsid w:val="00577568"/>
    <w:pPr>
      <w:spacing w:after="200" w:line="276" w:lineRule="auto"/>
    </w:pPr>
    <w:rPr>
      <w:rFonts w:eastAsia="Times New Roman"/>
      <w:sz w:val="22"/>
      <w:szCs w:val="22"/>
    </w:rPr>
  </w:style>
  <w:style w:type="paragraph" w:customStyle="1" w:styleId="Normal2101">
    <w:name w:val="Normal_2_1_0_1"/>
    <w:qFormat/>
    <w:rsid w:val="00AD1D58"/>
    <w:pPr>
      <w:spacing w:after="200" w:line="276" w:lineRule="auto"/>
    </w:pPr>
    <w:rPr>
      <w:rFonts w:eastAsia="Times New Roman"/>
      <w:sz w:val="22"/>
      <w:szCs w:val="22"/>
    </w:rPr>
  </w:style>
  <w:style w:type="paragraph" w:customStyle="1" w:styleId="Normal21010">
    <w:name w:val="Normal_2_1_0_1_0"/>
    <w:qFormat/>
    <w:rsid w:val="00B11391"/>
    <w:pPr>
      <w:spacing w:after="200" w:line="276" w:lineRule="auto"/>
    </w:pPr>
    <w:rPr>
      <w:rFonts w:eastAsia="Times New Roman"/>
      <w:sz w:val="22"/>
      <w:szCs w:val="22"/>
    </w:rPr>
  </w:style>
  <w:style w:type="paragraph" w:customStyle="1" w:styleId="Normal27">
    <w:name w:val="Normal_27"/>
    <w:qFormat/>
    <w:rsid w:val="00F93956"/>
    <w:pPr>
      <w:spacing w:after="200" w:line="276" w:lineRule="auto"/>
    </w:pPr>
    <w:rPr>
      <w:rFonts w:eastAsia="Times New Roman"/>
      <w:sz w:val="22"/>
      <w:szCs w:val="22"/>
    </w:rPr>
  </w:style>
  <w:style w:type="paragraph" w:customStyle="1" w:styleId="Normal2000">
    <w:name w:val="Normal_2_0_0_0"/>
    <w:qFormat/>
    <w:rsid w:val="007103B8"/>
    <w:pPr>
      <w:spacing w:after="200" w:line="276" w:lineRule="auto"/>
    </w:pPr>
    <w:rPr>
      <w:rFonts w:eastAsia="Times New Roman"/>
      <w:sz w:val="22"/>
      <w:szCs w:val="22"/>
    </w:rPr>
  </w:style>
  <w:style w:type="paragraph" w:customStyle="1" w:styleId="Normal20000">
    <w:name w:val="Normal_2_0_0_0_0"/>
    <w:qFormat/>
    <w:rsid w:val="00264A23"/>
    <w:pPr>
      <w:spacing w:after="200" w:line="276" w:lineRule="auto"/>
    </w:pPr>
    <w:rPr>
      <w:rFonts w:eastAsia="Times New Roman"/>
      <w:sz w:val="22"/>
      <w:szCs w:val="22"/>
    </w:rPr>
  </w:style>
  <w:style w:type="paragraph" w:customStyle="1" w:styleId="Normal21000">
    <w:name w:val="Normal_2_1_0_0_0"/>
    <w:qFormat/>
    <w:rsid w:val="000C0B57"/>
    <w:pPr>
      <w:spacing w:after="200" w:line="276" w:lineRule="auto"/>
    </w:pPr>
    <w:rPr>
      <w:rFonts w:eastAsia="Times New Roman"/>
      <w:sz w:val="22"/>
      <w:szCs w:val="22"/>
    </w:rPr>
  </w:style>
  <w:style w:type="paragraph" w:customStyle="1" w:styleId="Normal10001">
    <w:name w:val="Normal_1_0_0_0_1"/>
    <w:qFormat/>
    <w:rsid w:val="000C0B57"/>
    <w:pPr>
      <w:spacing w:after="200" w:line="276" w:lineRule="auto"/>
    </w:pPr>
    <w:rPr>
      <w:rFonts w:eastAsia="Times New Roman"/>
      <w:sz w:val="22"/>
      <w:szCs w:val="22"/>
    </w:rPr>
  </w:style>
  <w:style w:type="paragraph" w:customStyle="1" w:styleId="Normal1421">
    <w:name w:val="Normal_14_2_1"/>
    <w:qFormat/>
    <w:rsid w:val="00D0695C"/>
    <w:pPr>
      <w:spacing w:after="200" w:line="276" w:lineRule="auto"/>
    </w:pPr>
    <w:rPr>
      <w:rFonts w:eastAsia="Times New Roman"/>
      <w:sz w:val="22"/>
      <w:szCs w:val="22"/>
    </w:rPr>
  </w:style>
  <w:style w:type="paragraph" w:customStyle="1" w:styleId="Normal131">
    <w:name w:val="Normal_13_1"/>
    <w:qFormat/>
    <w:rsid w:val="00D0695C"/>
    <w:pPr>
      <w:spacing w:after="200" w:line="276" w:lineRule="auto"/>
    </w:pPr>
    <w:rPr>
      <w:rFonts w:eastAsia="Times New Roman"/>
      <w:sz w:val="22"/>
      <w:szCs w:val="22"/>
    </w:rPr>
  </w:style>
  <w:style w:type="paragraph" w:customStyle="1" w:styleId="Footer4">
    <w:name w:val="Footer_4"/>
    <w:basedOn w:val="Normal28"/>
    <w:link w:val="FooterChar4"/>
    <w:uiPriority w:val="99"/>
    <w:semiHidden/>
    <w:unhideWhenUsed/>
    <w:rsid w:val="007D3447"/>
    <w:pPr>
      <w:tabs>
        <w:tab w:val="center" w:pos="4680"/>
        <w:tab w:val="right" w:pos="9360"/>
      </w:tabs>
    </w:pPr>
    <w:rPr>
      <w:sz w:val="20"/>
      <w:szCs w:val="20"/>
    </w:rPr>
  </w:style>
  <w:style w:type="paragraph" w:customStyle="1" w:styleId="Normal28">
    <w:name w:val="Normal_28"/>
    <w:qFormat/>
    <w:rsid w:val="007D3447"/>
    <w:pPr>
      <w:spacing w:after="200" w:line="276" w:lineRule="auto"/>
    </w:pPr>
    <w:rPr>
      <w:rFonts w:eastAsia="Times New Roman"/>
      <w:sz w:val="22"/>
      <w:szCs w:val="22"/>
    </w:rPr>
  </w:style>
  <w:style w:type="character" w:customStyle="1" w:styleId="FooterChar4">
    <w:name w:val="Footer Char_4"/>
    <w:link w:val="Footer4"/>
    <w:uiPriority w:val="99"/>
    <w:semiHidden/>
    <w:locked/>
    <w:rsid w:val="007D3447"/>
    <w:rPr>
      <w:rFonts w:cs="Times New Roman"/>
    </w:rPr>
  </w:style>
  <w:style w:type="paragraph" w:customStyle="1" w:styleId="Normal41">
    <w:name w:val="Normal_4_1"/>
    <w:qFormat/>
    <w:rsid w:val="00AB2121"/>
    <w:pPr>
      <w:spacing w:after="200" w:line="276" w:lineRule="auto"/>
    </w:pPr>
    <w:rPr>
      <w:rFonts w:eastAsia="Times New Roman"/>
      <w:sz w:val="22"/>
      <w:szCs w:val="22"/>
    </w:rPr>
  </w:style>
  <w:style w:type="paragraph" w:customStyle="1" w:styleId="Normal91">
    <w:name w:val="Normal_9_1"/>
    <w:qFormat/>
    <w:rsid w:val="00EC5D45"/>
    <w:pPr>
      <w:spacing w:after="200" w:line="276" w:lineRule="auto"/>
    </w:pPr>
    <w:rPr>
      <w:rFonts w:eastAsia="Times New Roman"/>
      <w:sz w:val="22"/>
      <w:szCs w:val="22"/>
    </w:rPr>
  </w:style>
  <w:style w:type="paragraph" w:customStyle="1" w:styleId="Normal29">
    <w:name w:val="Normal_29"/>
    <w:qFormat/>
    <w:rsid w:val="00D0695C"/>
    <w:pPr>
      <w:spacing w:after="200" w:line="276" w:lineRule="auto"/>
    </w:pPr>
    <w:rPr>
      <w:rFonts w:eastAsia="Times New Roman"/>
      <w:sz w:val="22"/>
      <w:szCs w:val="22"/>
    </w:rPr>
  </w:style>
  <w:style w:type="paragraph" w:customStyle="1" w:styleId="Normal50">
    <w:name w:val="Normal_5_0"/>
    <w:qFormat/>
    <w:rsid w:val="00363C21"/>
    <w:pPr>
      <w:spacing w:after="200" w:line="276" w:lineRule="auto"/>
    </w:pPr>
    <w:rPr>
      <w:rFonts w:eastAsia="Times New Roman"/>
      <w:sz w:val="22"/>
      <w:szCs w:val="22"/>
    </w:rPr>
  </w:style>
  <w:style w:type="paragraph" w:customStyle="1" w:styleId="Normal302">
    <w:name w:val="Normal_30"/>
    <w:qFormat/>
    <w:rsid w:val="00D0695C"/>
    <w:pPr>
      <w:spacing w:after="200" w:line="276" w:lineRule="auto"/>
    </w:pPr>
    <w:rPr>
      <w:rFonts w:eastAsia="Times New Roman"/>
      <w:sz w:val="22"/>
      <w:szCs w:val="22"/>
    </w:rPr>
  </w:style>
  <w:style w:type="paragraph" w:customStyle="1" w:styleId="Normal180">
    <w:name w:val="Normal_18_0"/>
    <w:qFormat/>
    <w:rsid w:val="00A66390"/>
    <w:pPr>
      <w:spacing w:after="200" w:line="276" w:lineRule="auto"/>
    </w:pPr>
    <w:rPr>
      <w:rFonts w:eastAsia="Times New Roman"/>
      <w:sz w:val="22"/>
      <w:szCs w:val="22"/>
    </w:rPr>
  </w:style>
  <w:style w:type="paragraph" w:customStyle="1" w:styleId="ListParagraph6">
    <w:name w:val="List Paragraph_6"/>
    <w:basedOn w:val="Normal302"/>
    <w:uiPriority w:val="34"/>
    <w:qFormat/>
    <w:rsid w:val="009177A1"/>
    <w:pPr>
      <w:ind w:left="720"/>
      <w:contextualSpacing/>
    </w:pPr>
    <w:rPr>
      <w:rFonts w:eastAsia="Calibri"/>
    </w:rPr>
  </w:style>
  <w:style w:type="paragraph" w:customStyle="1" w:styleId="Normal1011">
    <w:name w:val="Normal_10_1"/>
    <w:qFormat/>
    <w:rsid w:val="005C6025"/>
    <w:pPr>
      <w:spacing w:after="200" w:line="276" w:lineRule="auto"/>
    </w:pPr>
    <w:rPr>
      <w:rFonts w:eastAsia="Times New Roman"/>
      <w:sz w:val="22"/>
      <w:szCs w:val="22"/>
    </w:rPr>
  </w:style>
  <w:style w:type="paragraph" w:customStyle="1" w:styleId="Normal500">
    <w:name w:val="Normal_5_0_0"/>
    <w:qFormat/>
    <w:rsid w:val="005C6025"/>
    <w:pPr>
      <w:spacing w:after="200" w:line="276" w:lineRule="auto"/>
    </w:pPr>
    <w:rPr>
      <w:rFonts w:eastAsia="Times New Roman"/>
      <w:sz w:val="22"/>
      <w:szCs w:val="22"/>
    </w:rPr>
  </w:style>
  <w:style w:type="paragraph" w:customStyle="1" w:styleId="Normal61">
    <w:name w:val="Normal_6_1"/>
    <w:qFormat/>
    <w:rsid w:val="005C56C1"/>
    <w:pPr>
      <w:spacing w:after="200" w:line="276" w:lineRule="auto"/>
    </w:pPr>
    <w:rPr>
      <w:rFonts w:eastAsia="Times New Roman"/>
      <w:sz w:val="22"/>
      <w:szCs w:val="22"/>
    </w:rPr>
  </w:style>
  <w:style w:type="paragraph" w:customStyle="1" w:styleId="Normal92">
    <w:name w:val="Normal_9_2"/>
    <w:qFormat/>
    <w:rsid w:val="00D0695C"/>
    <w:pPr>
      <w:spacing w:after="200" w:line="276" w:lineRule="auto"/>
    </w:pPr>
    <w:rPr>
      <w:rFonts w:eastAsia="Times New Roman"/>
      <w:sz w:val="22"/>
      <w:szCs w:val="22"/>
    </w:rPr>
  </w:style>
  <w:style w:type="paragraph" w:customStyle="1" w:styleId="Normal310">
    <w:name w:val="Normal_31"/>
    <w:qFormat/>
    <w:rsid w:val="00D0695C"/>
    <w:pPr>
      <w:spacing w:after="200" w:line="276" w:lineRule="auto"/>
    </w:pPr>
    <w:rPr>
      <w:rFonts w:eastAsia="Times New Roman"/>
      <w:sz w:val="22"/>
      <w:szCs w:val="22"/>
    </w:rPr>
  </w:style>
  <w:style w:type="paragraph" w:customStyle="1" w:styleId="Normal51">
    <w:name w:val="Normal_5_1"/>
    <w:qFormat/>
    <w:rsid w:val="00D0695C"/>
    <w:pPr>
      <w:spacing w:after="200" w:line="276" w:lineRule="auto"/>
    </w:pPr>
    <w:rPr>
      <w:rFonts w:eastAsia="Times New Roman"/>
      <w:sz w:val="22"/>
      <w:szCs w:val="22"/>
    </w:rPr>
  </w:style>
  <w:style w:type="paragraph" w:customStyle="1" w:styleId="Normal102">
    <w:name w:val="Normal_1_0_2"/>
    <w:qFormat/>
    <w:rsid w:val="00BF62D5"/>
    <w:pPr>
      <w:spacing w:after="200" w:line="276" w:lineRule="auto"/>
    </w:pPr>
    <w:rPr>
      <w:rFonts w:eastAsia="Times New Roman"/>
      <w:sz w:val="22"/>
      <w:szCs w:val="22"/>
    </w:rPr>
  </w:style>
  <w:style w:type="paragraph" w:customStyle="1" w:styleId="Default2">
    <w:name w:val="Default_2"/>
    <w:rsid w:val="00D0695C"/>
    <w:pPr>
      <w:widowControl w:val="0"/>
      <w:autoSpaceDE w:val="0"/>
      <w:autoSpaceDN w:val="0"/>
      <w:adjustRightInd w:val="0"/>
    </w:pPr>
    <w:rPr>
      <w:rFonts w:ascii="Times" w:eastAsia="Times New Roman" w:hAnsi="Times" w:cs="Times"/>
      <w:color w:val="000000"/>
      <w:sz w:val="24"/>
      <w:szCs w:val="24"/>
    </w:rPr>
  </w:style>
  <w:style w:type="paragraph" w:customStyle="1" w:styleId="Normal1422">
    <w:name w:val="Normal_14_2_2"/>
    <w:qFormat/>
    <w:rsid w:val="00D0695C"/>
    <w:pPr>
      <w:spacing w:after="200" w:line="276" w:lineRule="auto"/>
    </w:pPr>
    <w:rPr>
      <w:rFonts w:eastAsia="Times New Roman"/>
      <w:sz w:val="22"/>
      <w:szCs w:val="22"/>
    </w:rPr>
  </w:style>
  <w:style w:type="paragraph" w:customStyle="1" w:styleId="Normal1423">
    <w:name w:val="Normal_14_2_3"/>
    <w:qFormat/>
    <w:rsid w:val="00AC59B7"/>
    <w:pPr>
      <w:spacing w:after="200" w:line="276" w:lineRule="auto"/>
    </w:pPr>
    <w:rPr>
      <w:rFonts w:eastAsia="Times New Roman"/>
      <w:sz w:val="22"/>
      <w:szCs w:val="22"/>
    </w:rPr>
  </w:style>
  <w:style w:type="paragraph" w:customStyle="1" w:styleId="Normal14200">
    <w:name w:val="Normal_14_2_0_0"/>
    <w:qFormat/>
    <w:rsid w:val="00B9767E"/>
    <w:pPr>
      <w:spacing w:after="200" w:line="276" w:lineRule="auto"/>
    </w:pPr>
    <w:rPr>
      <w:rFonts w:eastAsia="Times New Roman"/>
      <w:sz w:val="22"/>
      <w:szCs w:val="22"/>
    </w:rPr>
  </w:style>
  <w:style w:type="paragraph" w:customStyle="1" w:styleId="Normal32">
    <w:name w:val="Normal_32"/>
    <w:qFormat/>
    <w:rsid w:val="00F93956"/>
    <w:pPr>
      <w:spacing w:after="200" w:line="276" w:lineRule="auto"/>
    </w:pPr>
    <w:rPr>
      <w:rFonts w:eastAsia="Times New Roman"/>
      <w:sz w:val="22"/>
      <w:szCs w:val="22"/>
    </w:rPr>
  </w:style>
  <w:style w:type="paragraph" w:customStyle="1" w:styleId="Header0">
    <w:name w:val="Header_0"/>
    <w:basedOn w:val="Normal33"/>
    <w:link w:val="HeaderChar0"/>
    <w:uiPriority w:val="99"/>
    <w:semiHidden/>
    <w:unhideWhenUsed/>
    <w:rsid w:val="00E16E48"/>
    <w:pPr>
      <w:tabs>
        <w:tab w:val="center" w:pos="4680"/>
        <w:tab w:val="right" w:pos="9360"/>
      </w:tabs>
    </w:pPr>
    <w:rPr>
      <w:rFonts w:eastAsia="Times New Roman"/>
    </w:rPr>
  </w:style>
  <w:style w:type="paragraph" w:customStyle="1" w:styleId="Normal33">
    <w:name w:val="Normal_33"/>
    <w:qFormat/>
    <w:rsid w:val="00112B9C"/>
    <w:rPr>
      <w:sz w:val="22"/>
      <w:szCs w:val="22"/>
    </w:rPr>
  </w:style>
  <w:style w:type="character" w:customStyle="1" w:styleId="HeaderChar0">
    <w:name w:val="Header Char_0"/>
    <w:basedOn w:val="DefaultParagraphFont"/>
    <w:link w:val="Header0"/>
    <w:uiPriority w:val="99"/>
    <w:semiHidden/>
    <w:rsid w:val="00E16E48"/>
    <w:rPr>
      <w:rFonts w:ascii="Calibri" w:eastAsia="Times New Roman" w:hAnsi="Calibri" w:cs="Times New Roman"/>
    </w:rPr>
  </w:style>
  <w:style w:type="paragraph" w:customStyle="1" w:styleId="Footer5">
    <w:name w:val="Footer_5"/>
    <w:basedOn w:val="Normal33"/>
    <w:link w:val="FooterChar5"/>
    <w:uiPriority w:val="99"/>
    <w:semiHidden/>
    <w:unhideWhenUsed/>
    <w:rsid w:val="00E16E48"/>
    <w:pPr>
      <w:tabs>
        <w:tab w:val="center" w:pos="4680"/>
        <w:tab w:val="right" w:pos="9360"/>
      </w:tabs>
    </w:pPr>
    <w:rPr>
      <w:rFonts w:eastAsia="Times New Roman"/>
    </w:rPr>
  </w:style>
  <w:style w:type="character" w:customStyle="1" w:styleId="FooterChar5">
    <w:name w:val="Footer Char_5"/>
    <w:basedOn w:val="DefaultParagraphFont"/>
    <w:link w:val="Footer5"/>
    <w:uiPriority w:val="99"/>
    <w:semiHidden/>
    <w:rsid w:val="00E16E48"/>
    <w:rPr>
      <w:rFonts w:ascii="Calibri" w:eastAsia="Times New Roman" w:hAnsi="Calibri" w:cs="Times New Roman"/>
    </w:rPr>
  </w:style>
  <w:style w:type="paragraph" w:customStyle="1" w:styleId="Normal211">
    <w:name w:val="Normal_2_1"/>
    <w:qFormat/>
    <w:rsid w:val="00E16E48"/>
    <w:pPr>
      <w:spacing w:after="200" w:line="276" w:lineRule="auto"/>
    </w:pPr>
    <w:rPr>
      <w:rFonts w:eastAsia="Times New Roman"/>
      <w:sz w:val="22"/>
      <w:szCs w:val="22"/>
    </w:rPr>
  </w:style>
  <w:style w:type="paragraph" w:customStyle="1" w:styleId="Heading10">
    <w:name w:val="Heading 1_0"/>
    <w:basedOn w:val="Normal211"/>
    <w:next w:val="Normal211"/>
    <w:link w:val="Heading1Char0"/>
    <w:uiPriority w:val="9"/>
    <w:qFormat/>
    <w:rsid w:val="00E16E48"/>
    <w:pPr>
      <w:keepNext/>
      <w:spacing w:before="240" w:after="60"/>
      <w:outlineLvl w:val="0"/>
    </w:pPr>
    <w:rPr>
      <w:rFonts w:ascii="Cambria" w:hAnsi="Cambria"/>
      <w:b/>
      <w:bCs/>
      <w:kern w:val="32"/>
      <w:sz w:val="32"/>
      <w:szCs w:val="32"/>
    </w:rPr>
  </w:style>
  <w:style w:type="character" w:customStyle="1" w:styleId="Heading1Char0">
    <w:name w:val="Heading 1 Char_0"/>
    <w:basedOn w:val="DefaultParagraphFont"/>
    <w:link w:val="Heading10"/>
    <w:uiPriority w:val="9"/>
    <w:rsid w:val="00E16E48"/>
    <w:rPr>
      <w:rFonts w:ascii="Cambria" w:eastAsia="Times New Roman" w:hAnsi="Cambria" w:cs="Times New Roman"/>
      <w:b/>
      <w:bCs/>
      <w:kern w:val="32"/>
      <w:sz w:val="32"/>
      <w:szCs w:val="32"/>
    </w:rPr>
  </w:style>
  <w:style w:type="paragraph" w:customStyle="1" w:styleId="Normal1500">
    <w:name w:val="Normal_15_0_0"/>
    <w:qFormat/>
    <w:rsid w:val="00E16E48"/>
    <w:pPr>
      <w:spacing w:after="200" w:line="276" w:lineRule="auto"/>
    </w:pPr>
    <w:rPr>
      <w:rFonts w:eastAsia="Times New Roman"/>
      <w:sz w:val="22"/>
      <w:szCs w:val="22"/>
    </w:rPr>
  </w:style>
  <w:style w:type="paragraph" w:customStyle="1" w:styleId="ListParagraph01">
    <w:name w:val="List Paragraph_0_1"/>
    <w:basedOn w:val="Normal211"/>
    <w:link w:val="ListParagraphChar1"/>
    <w:uiPriority w:val="34"/>
    <w:qFormat/>
    <w:rsid w:val="00E16E48"/>
    <w:pPr>
      <w:ind w:left="720"/>
    </w:pPr>
    <w:rPr>
      <w:rFonts w:eastAsia="Calibri"/>
    </w:rPr>
  </w:style>
  <w:style w:type="character" w:customStyle="1" w:styleId="ListParagraphChar1">
    <w:name w:val="List Paragraph Char_1"/>
    <w:basedOn w:val="DefaultParagraphFont"/>
    <w:link w:val="ListParagraph01"/>
    <w:uiPriority w:val="34"/>
    <w:rsid w:val="00E16E48"/>
    <w:rPr>
      <w:rFonts w:ascii="Calibri" w:eastAsia="Calibri" w:hAnsi="Calibri" w:cs="Times New Roman"/>
    </w:rPr>
  </w:style>
  <w:style w:type="paragraph" w:customStyle="1" w:styleId="Normal1600">
    <w:name w:val="Normal_16_0_0"/>
    <w:qFormat/>
    <w:rsid w:val="00E16E48"/>
    <w:pPr>
      <w:spacing w:after="200" w:line="276" w:lineRule="auto"/>
    </w:pPr>
    <w:rPr>
      <w:rFonts w:eastAsia="Times New Roman"/>
      <w:sz w:val="22"/>
      <w:szCs w:val="22"/>
    </w:rPr>
  </w:style>
  <w:style w:type="paragraph" w:customStyle="1" w:styleId="Normal10002">
    <w:name w:val="Normal_10_0_0"/>
    <w:qFormat/>
    <w:rsid w:val="00E16E48"/>
    <w:pPr>
      <w:spacing w:after="200" w:line="276" w:lineRule="auto"/>
    </w:pPr>
    <w:rPr>
      <w:rFonts w:eastAsia="Times New Roman"/>
      <w:sz w:val="22"/>
      <w:szCs w:val="22"/>
    </w:rPr>
  </w:style>
  <w:style w:type="paragraph" w:customStyle="1" w:styleId="Footer6">
    <w:name w:val="Footer_6"/>
    <w:basedOn w:val="Normal34"/>
    <w:link w:val="FooterChar6"/>
    <w:uiPriority w:val="99"/>
    <w:semiHidden/>
    <w:unhideWhenUsed/>
    <w:rsid w:val="00C37C39"/>
    <w:pPr>
      <w:tabs>
        <w:tab w:val="center" w:pos="4680"/>
        <w:tab w:val="right" w:pos="9360"/>
      </w:tabs>
    </w:pPr>
  </w:style>
  <w:style w:type="paragraph" w:customStyle="1" w:styleId="Normal34">
    <w:name w:val="Normal_34"/>
    <w:qFormat/>
    <w:rsid w:val="009F096D"/>
    <w:pPr>
      <w:spacing w:after="200" w:line="276" w:lineRule="auto"/>
    </w:pPr>
    <w:rPr>
      <w:rFonts w:eastAsia="Times New Roman"/>
      <w:sz w:val="22"/>
      <w:szCs w:val="22"/>
    </w:rPr>
  </w:style>
  <w:style w:type="character" w:customStyle="1" w:styleId="FooterChar6">
    <w:name w:val="Footer Char_6"/>
    <w:basedOn w:val="DefaultParagraphFont"/>
    <w:link w:val="Footer6"/>
    <w:uiPriority w:val="99"/>
    <w:semiHidden/>
    <w:rsid w:val="00C37C39"/>
  </w:style>
  <w:style w:type="paragraph" w:customStyle="1" w:styleId="TOCHeading">
    <w:name w:val="TOC_Heading"/>
    <w:basedOn w:val="ListParagraph7"/>
    <w:link w:val="TOCHeadingChar"/>
    <w:qFormat/>
    <w:rsid w:val="003638AE"/>
    <w:pPr>
      <w:numPr>
        <w:numId w:val="66"/>
      </w:numPr>
      <w:spacing w:after="120" w:line="360" w:lineRule="auto"/>
      <w:contextualSpacing/>
    </w:pPr>
    <w:rPr>
      <w:rFonts w:ascii="Times New Roman" w:eastAsia="Times New Roman" w:hAnsi="Times New Roman"/>
      <w:b/>
    </w:rPr>
  </w:style>
  <w:style w:type="paragraph" w:customStyle="1" w:styleId="ListParagraph7">
    <w:name w:val="List Paragraph_7"/>
    <w:basedOn w:val="Normal34"/>
    <w:link w:val="ListParagraphChar2"/>
    <w:uiPriority w:val="34"/>
    <w:qFormat/>
    <w:rsid w:val="00BA4CF1"/>
    <w:pPr>
      <w:ind w:left="720"/>
    </w:pPr>
    <w:rPr>
      <w:rFonts w:eastAsia="Calibri"/>
    </w:rPr>
  </w:style>
  <w:style w:type="character" w:customStyle="1" w:styleId="ListParagraphChar2">
    <w:name w:val="List Paragraph Char_2"/>
    <w:basedOn w:val="DefaultParagraphFont"/>
    <w:link w:val="ListParagraph7"/>
    <w:uiPriority w:val="34"/>
    <w:rsid w:val="00BA4CF1"/>
    <w:rPr>
      <w:rFonts w:eastAsia="Calibri"/>
      <w:sz w:val="22"/>
      <w:szCs w:val="22"/>
    </w:rPr>
  </w:style>
  <w:style w:type="character" w:customStyle="1" w:styleId="TOCHeadingChar">
    <w:name w:val="TOC_Heading Char"/>
    <w:basedOn w:val="ListParagraphChar2"/>
    <w:link w:val="TOCHeading"/>
    <w:rsid w:val="003638AE"/>
    <w:rPr>
      <w:rFonts w:ascii="Times New Roman" w:eastAsia="Times New Roman" w:hAnsi="Times New Roman"/>
      <w:b/>
      <w:sz w:val="22"/>
      <w:szCs w:val="22"/>
    </w:rPr>
  </w:style>
  <w:style w:type="paragraph" w:customStyle="1" w:styleId="Header00">
    <w:name w:val="Header_0_0"/>
    <w:basedOn w:val="Normal72"/>
    <w:link w:val="HeaderChar00"/>
    <w:uiPriority w:val="99"/>
    <w:unhideWhenUsed/>
    <w:rsid w:val="00F00B24"/>
    <w:pPr>
      <w:tabs>
        <w:tab w:val="center" w:pos="4680"/>
        <w:tab w:val="right" w:pos="9360"/>
      </w:tabs>
    </w:pPr>
  </w:style>
  <w:style w:type="paragraph" w:customStyle="1" w:styleId="Normal72">
    <w:name w:val="Normal_7_2"/>
    <w:qFormat/>
    <w:rsid w:val="007C73CE"/>
    <w:pPr>
      <w:spacing w:after="200" w:line="276" w:lineRule="auto"/>
    </w:pPr>
    <w:rPr>
      <w:rFonts w:eastAsia="Times New Roman"/>
      <w:sz w:val="22"/>
      <w:szCs w:val="22"/>
    </w:rPr>
  </w:style>
  <w:style w:type="character" w:customStyle="1" w:styleId="HeaderChar00">
    <w:name w:val="Header Char_0_0"/>
    <w:link w:val="Header00"/>
    <w:uiPriority w:val="99"/>
    <w:rsid w:val="00F00B24"/>
  </w:style>
  <w:style w:type="paragraph" w:customStyle="1" w:styleId="Footer20">
    <w:name w:val="Footer_2_0"/>
    <w:basedOn w:val="Normal72"/>
    <w:link w:val="FooterChar20"/>
    <w:uiPriority w:val="99"/>
    <w:unhideWhenUsed/>
    <w:rsid w:val="00F00B24"/>
    <w:pPr>
      <w:tabs>
        <w:tab w:val="center" w:pos="4680"/>
        <w:tab w:val="right" w:pos="9360"/>
      </w:tabs>
    </w:pPr>
  </w:style>
  <w:style w:type="character" w:customStyle="1" w:styleId="FooterChar20">
    <w:name w:val="Footer Char_2_0"/>
    <w:link w:val="Footer20"/>
    <w:uiPriority w:val="99"/>
    <w:rsid w:val="00F00B24"/>
  </w:style>
  <w:style w:type="paragraph" w:customStyle="1" w:styleId="Normal050">
    <w:name w:val="Normal_0_5_0"/>
    <w:qFormat/>
    <w:rsid w:val="00E721AE"/>
    <w:pPr>
      <w:spacing w:after="200" w:line="276" w:lineRule="auto"/>
    </w:pPr>
    <w:rPr>
      <w:rFonts w:eastAsia="Times New Roman"/>
      <w:sz w:val="22"/>
      <w:szCs w:val="22"/>
    </w:rPr>
  </w:style>
  <w:style w:type="paragraph" w:customStyle="1" w:styleId="ListParagraph21">
    <w:name w:val="List Paragraph_2_1"/>
    <w:basedOn w:val="Normal72"/>
    <w:link w:val="ListParagraphChar3"/>
    <w:uiPriority w:val="34"/>
    <w:qFormat/>
    <w:rsid w:val="00967BC8"/>
    <w:pPr>
      <w:ind w:left="720"/>
    </w:pPr>
    <w:rPr>
      <w:rFonts w:eastAsia="Calibri"/>
    </w:rPr>
  </w:style>
  <w:style w:type="character" w:customStyle="1" w:styleId="ListParagraphChar3">
    <w:name w:val="List Paragraph Char_3"/>
    <w:link w:val="ListParagraph21"/>
    <w:uiPriority w:val="34"/>
    <w:locked/>
    <w:rsid w:val="00391DD2"/>
    <w:rPr>
      <w:sz w:val="22"/>
      <w:szCs w:val="22"/>
    </w:rPr>
  </w:style>
  <w:style w:type="paragraph" w:styleId="CommentText">
    <w:name w:val="annotation text"/>
    <w:basedOn w:val="Normal72"/>
    <w:link w:val="CommentTextChar"/>
    <w:unhideWhenUsed/>
    <w:rsid w:val="00967BC8"/>
    <w:pPr>
      <w:spacing w:line="240" w:lineRule="auto"/>
    </w:pPr>
    <w:rPr>
      <w:sz w:val="20"/>
      <w:szCs w:val="20"/>
    </w:rPr>
  </w:style>
  <w:style w:type="character" w:customStyle="1" w:styleId="CommentTextChar">
    <w:name w:val="Comment Text Char"/>
    <w:basedOn w:val="DefaultParagraphFont"/>
    <w:link w:val="CommentText"/>
    <w:rsid w:val="00967BC8"/>
  </w:style>
  <w:style w:type="paragraph" w:styleId="CommentSubject">
    <w:name w:val="annotation subject"/>
    <w:basedOn w:val="CommentText"/>
    <w:next w:val="CommentText"/>
    <w:link w:val="CommentSubjectChar"/>
    <w:uiPriority w:val="99"/>
    <w:semiHidden/>
    <w:unhideWhenUsed/>
    <w:rsid w:val="00E47A7D"/>
    <w:rPr>
      <w:b/>
      <w:bCs/>
    </w:rPr>
  </w:style>
  <w:style w:type="character" w:customStyle="1" w:styleId="CommentSubjectChar">
    <w:name w:val="Comment Subject Char"/>
    <w:basedOn w:val="CommentTextChar"/>
    <w:link w:val="CommentSubject"/>
    <w:uiPriority w:val="99"/>
    <w:semiHidden/>
    <w:rsid w:val="00E47A7D"/>
    <w:rPr>
      <w:rFonts w:eastAsia="Times New Roman"/>
      <w:b/>
      <w:bCs/>
    </w:rPr>
  </w:style>
  <w:style w:type="paragraph" w:styleId="Revision">
    <w:name w:val="Revision"/>
    <w:hidden/>
    <w:uiPriority w:val="99"/>
    <w:semiHidden/>
    <w:rsid w:val="00E47A7D"/>
    <w:rPr>
      <w:rFonts w:eastAsia="Times New Roman"/>
      <w:sz w:val="22"/>
      <w:szCs w:val="22"/>
    </w:rPr>
  </w:style>
  <w:style w:type="paragraph" w:customStyle="1" w:styleId="PlainText1">
    <w:name w:val="Plain Text_1"/>
    <w:basedOn w:val="Normal011"/>
    <w:link w:val="PlainTextChar1"/>
    <w:uiPriority w:val="99"/>
    <w:rsid w:val="00393FD5"/>
    <w:pPr>
      <w:autoSpaceDE w:val="0"/>
      <w:autoSpaceDN w:val="0"/>
      <w:adjustRightInd w:val="0"/>
      <w:spacing w:after="0" w:line="240" w:lineRule="auto"/>
    </w:pPr>
    <w:rPr>
      <w:rFonts w:ascii="Cambria" w:hAnsi="Cambria"/>
      <w:sz w:val="21"/>
      <w:szCs w:val="21"/>
    </w:rPr>
  </w:style>
  <w:style w:type="character" w:customStyle="1" w:styleId="PlainTextChar1">
    <w:name w:val="Plain Text Char_1"/>
    <w:link w:val="PlainText1"/>
    <w:uiPriority w:val="99"/>
    <w:rsid w:val="00393FD5"/>
    <w:rPr>
      <w:rFonts w:ascii="Cambria" w:eastAsia="Times New Roman" w:hAnsi="Cambri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842337">
      <w:bodyDiv w:val="1"/>
      <w:marLeft w:val="0"/>
      <w:marRight w:val="0"/>
      <w:marTop w:val="0"/>
      <w:marBottom w:val="0"/>
      <w:divBdr>
        <w:top w:val="none" w:sz="0" w:space="0" w:color="auto"/>
        <w:left w:val="none" w:sz="0" w:space="0" w:color="auto"/>
        <w:bottom w:val="none" w:sz="0" w:space="0" w:color="auto"/>
        <w:right w:val="none" w:sz="0" w:space="0" w:color="auto"/>
      </w:divBdr>
    </w:div>
    <w:div w:id="1114132251">
      <w:bodyDiv w:val="1"/>
      <w:marLeft w:val="0"/>
      <w:marRight w:val="0"/>
      <w:marTop w:val="0"/>
      <w:marBottom w:val="0"/>
      <w:divBdr>
        <w:top w:val="none" w:sz="0" w:space="0" w:color="auto"/>
        <w:left w:val="none" w:sz="0" w:space="0" w:color="auto"/>
        <w:bottom w:val="none" w:sz="0" w:space="0" w:color="auto"/>
        <w:right w:val="none" w:sz="0" w:space="0" w:color="auto"/>
      </w:divBdr>
    </w:div>
    <w:div w:id="2004044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so-ne.com/static-assets/documents/2015/07/northeastern_protocol_dmeast.doc"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97</Pages>
  <Words>29610</Words>
  <Characters>168782</Characters>
  <Application>Microsoft Office Word</Application>
  <DocSecurity>0</DocSecurity>
  <Lines>1406</Lines>
  <Paragraphs>395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2022-10-20T11:10:00Z</dcterms:created>
  <dcterms:modified xsi:type="dcterms:W3CDTF">2022-11-16T14:00:00Z</dcterms:modified>
</cp:coreProperties>
</file>